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A16BE7" w:rsidRPr="00A16BE7" w:rsidRDefault="00A16BE7" w:rsidP="00A16BE7">
      <w:pPr>
        <w:pStyle w:val="aa"/>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8</w:t>
      </w:r>
    </w:p>
    <w:p w:rsidR="00A16BE7" w:rsidRPr="00601F5B" w:rsidRDefault="00A16BE7" w:rsidP="00A16BE7">
      <w:pPr>
        <w:pStyle w:val="aa"/>
        <w:spacing w:after="0" w:line="480" w:lineRule="auto"/>
        <w:ind w:firstLine="567"/>
        <w:jc w:val="right"/>
        <w:rPr>
          <w:rFonts w:ascii="GHEA Grapalat" w:hAnsi="GHEA Grapalat" w:cs="Sylfaen"/>
          <w:i/>
          <w:sz w:val="16"/>
          <w:lang w:val="hy-AM"/>
        </w:rPr>
      </w:pPr>
      <w:r w:rsidRPr="00CB7115">
        <w:rPr>
          <w:rFonts w:ascii="GHEA Grapalat" w:hAnsi="GHEA Grapalat" w:cs="Sylfaen"/>
          <w:i/>
          <w:sz w:val="16"/>
          <w:lang w:val="hy-AM"/>
        </w:rPr>
        <w:t xml:space="preserve">                                                                           </w:t>
      </w:r>
      <w:r w:rsidR="00607CF9">
        <w:rPr>
          <w:rFonts w:ascii="GHEA Grapalat" w:hAnsi="GHEA Grapalat" w:cs="Sylfaen"/>
          <w:i/>
          <w:sz w:val="16"/>
          <w:lang w:val="hy-AM"/>
        </w:rPr>
        <w:t xml:space="preserve">                               </w:t>
      </w:r>
      <w:r w:rsidRPr="00607CF9">
        <w:rPr>
          <w:rFonts w:ascii="GHEA Grapalat" w:hAnsi="GHEA Grapalat" w:cs="Sylfaen"/>
          <w:i/>
          <w:sz w:val="16"/>
          <w:lang w:val="hy-AM"/>
        </w:rPr>
        <w:t xml:space="preserve"> </w:t>
      </w:r>
      <w:r w:rsidRPr="00CB7115">
        <w:rPr>
          <w:rFonts w:ascii="GHEA Grapalat" w:hAnsi="GHEA Grapalat" w:cs="Sylfaen"/>
          <w:i/>
          <w:sz w:val="16"/>
          <w:lang w:val="hy-AM"/>
        </w:rPr>
        <w:t xml:space="preserve"> </w:t>
      </w:r>
      <w:r w:rsidRPr="00607CF9">
        <w:rPr>
          <w:rFonts w:ascii="GHEA Grapalat" w:hAnsi="GHEA Grapalat" w:cs="Sylfaen"/>
          <w:i/>
          <w:sz w:val="16"/>
          <w:lang w:val="hy-AM"/>
        </w:rPr>
        <w:t>ՀՀ ֆինանսների նախարարի 20</w:t>
      </w:r>
      <w:r w:rsidRPr="00CB7115">
        <w:rPr>
          <w:rFonts w:ascii="GHEA Grapalat" w:hAnsi="GHEA Grapalat" w:cs="Sylfaen"/>
          <w:i/>
          <w:sz w:val="16"/>
          <w:lang w:val="hy-AM"/>
        </w:rPr>
        <w:t xml:space="preserve">22 </w:t>
      </w:r>
      <w:r w:rsidRPr="00607CF9">
        <w:rPr>
          <w:rFonts w:ascii="GHEA Grapalat" w:hAnsi="GHEA Grapalat" w:cs="Sylfaen"/>
          <w:i/>
          <w:sz w:val="16"/>
          <w:lang w:val="hy-AM"/>
        </w:rPr>
        <w:t xml:space="preserve">թվականի </w:t>
      </w:r>
      <w:r w:rsidR="00601F5B">
        <w:rPr>
          <w:rFonts w:ascii="GHEA Grapalat" w:hAnsi="GHEA Grapalat" w:cs="Sylfaen"/>
          <w:i/>
          <w:sz w:val="16"/>
          <w:lang w:val="hy-AM"/>
        </w:rPr>
        <w:t>մայիս</w:t>
      </w:r>
      <w:r w:rsidR="00607CF9">
        <w:rPr>
          <w:rFonts w:ascii="GHEA Grapalat" w:hAnsi="GHEA Grapalat" w:cs="Sylfaen"/>
          <w:i/>
          <w:sz w:val="16"/>
          <w:lang w:val="hy-AM"/>
        </w:rPr>
        <w:t>ի 31</w:t>
      </w:r>
      <w:r w:rsidR="00607CF9" w:rsidRPr="00607CF9">
        <w:rPr>
          <w:rFonts w:ascii="GHEA Grapalat" w:hAnsi="GHEA Grapalat" w:cs="Sylfaen"/>
          <w:i/>
          <w:sz w:val="16"/>
          <w:lang w:val="hy-AM"/>
        </w:rPr>
        <w:t>-</w:t>
      </w:r>
      <w:r w:rsidR="00601F5B">
        <w:rPr>
          <w:rFonts w:ascii="GHEA Grapalat" w:hAnsi="GHEA Grapalat" w:cs="Sylfaen"/>
          <w:i/>
          <w:sz w:val="16"/>
          <w:lang w:val="hy-AM"/>
        </w:rPr>
        <w:t>ի</w:t>
      </w:r>
    </w:p>
    <w:p w:rsidR="00096865" w:rsidRPr="00E6597C" w:rsidRDefault="00A16BE7" w:rsidP="00EF3662">
      <w:pPr>
        <w:pStyle w:val="aa"/>
        <w:spacing w:after="0"/>
        <w:ind w:right="-7" w:firstLine="567"/>
        <w:jc w:val="right"/>
        <w:rPr>
          <w:rFonts w:ascii="GHEA Grapalat" w:hAnsi="GHEA Grapalat" w:cs="Sylfaen"/>
          <w:i/>
          <w:sz w:val="18"/>
          <w:szCs w:val="20"/>
          <w:lang w:val="af-ZA" w:eastAsia="ru-RU"/>
        </w:rPr>
      </w:pPr>
      <w:r w:rsidRPr="003C703C">
        <w:rPr>
          <w:rFonts w:ascii="GHEA Grapalat" w:hAnsi="GHEA Grapalat" w:cs="Sylfaen"/>
          <w:i/>
          <w:sz w:val="16"/>
          <w:lang w:val="hy-AM"/>
        </w:rPr>
        <w:t xml:space="preserve">N  </w:t>
      </w:r>
      <w:r w:rsidRPr="00CB7115">
        <w:rPr>
          <w:rFonts w:ascii="GHEA Grapalat" w:hAnsi="GHEA Grapalat" w:cs="Sylfaen"/>
          <w:i/>
          <w:sz w:val="16"/>
          <w:lang w:val="hy-AM"/>
        </w:rPr>
        <w:t xml:space="preserve"> </w:t>
      </w:r>
      <w:r w:rsidR="00146F8D">
        <w:rPr>
          <w:rFonts w:ascii="GHEA Grapalat" w:hAnsi="GHEA Grapalat" w:cs="Sylfaen"/>
          <w:i/>
          <w:sz w:val="16"/>
          <w:lang w:val="hy-AM"/>
        </w:rPr>
        <w:t>235</w:t>
      </w:r>
      <w:r w:rsidRPr="00CB7115">
        <w:rPr>
          <w:rFonts w:ascii="GHEA Grapalat" w:hAnsi="GHEA Grapalat" w:cs="Sylfaen"/>
          <w:i/>
          <w:sz w:val="16"/>
          <w:lang w:val="hy-AM"/>
        </w:rPr>
        <w:t xml:space="preserve"> -</w:t>
      </w:r>
      <w:r w:rsidRPr="003C703C">
        <w:rPr>
          <w:rFonts w:ascii="GHEA Grapalat" w:hAnsi="GHEA Grapalat" w:cs="Sylfaen"/>
          <w:i/>
          <w:sz w:val="16"/>
          <w:lang w:val="hy-AM"/>
        </w:rPr>
        <w:t xml:space="preserve">Ա  հրամանի    </w:t>
      </w:r>
      <w:r w:rsidR="00096865" w:rsidRPr="00E6597C">
        <w:rPr>
          <w:rFonts w:ascii="GHEA Grapalat" w:hAnsi="GHEA Grapalat" w:cs="Sylfaen"/>
          <w:i/>
          <w:sz w:val="18"/>
          <w:szCs w:val="20"/>
          <w:lang w:val="af-ZA" w:eastAsia="ru-RU"/>
        </w:rPr>
        <w:tab/>
      </w:r>
    </w:p>
    <w:p w:rsidR="00096865" w:rsidRPr="00E6597C" w:rsidRDefault="00096865" w:rsidP="00EF3662">
      <w:pPr>
        <w:pStyle w:val="a3"/>
        <w:spacing w:line="240" w:lineRule="auto"/>
        <w:jc w:val="center"/>
        <w:rPr>
          <w:rFonts w:ascii="GHEA Grapalat" w:hAnsi="GHEA Grapalat"/>
          <w:i w:val="0"/>
          <w:lang w:val="af-ZA"/>
        </w:rPr>
      </w:pPr>
    </w:p>
    <w:p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rsidR="00642EFE" w:rsidRPr="00803531" w:rsidRDefault="00803531" w:rsidP="00EF3662">
      <w:pPr>
        <w:pStyle w:val="a3"/>
        <w:spacing w:line="240" w:lineRule="auto"/>
        <w:jc w:val="center"/>
        <w:rPr>
          <w:rFonts w:ascii="GHEA Grapalat" w:hAnsi="GHEA Grapalat"/>
          <w:i w:val="0"/>
          <w:lang w:val="af-ZA"/>
        </w:rPr>
      </w:pPr>
      <w:r w:rsidRPr="00803531">
        <w:rPr>
          <w:rFonts w:ascii="GHEA Grapalat" w:hAnsi="GHEA Grapalat"/>
          <w:i w:val="0"/>
          <w:lang w:val="af-ZA"/>
        </w:rPr>
        <w:t>ԲԱՑ ՄՐՑՈՒՅԹԻ ՄԱՍԻՆ</w:t>
      </w:r>
    </w:p>
    <w:p w:rsidR="00803531" w:rsidRDefault="00803531" w:rsidP="00EF3662">
      <w:pPr>
        <w:pStyle w:val="a3"/>
        <w:spacing w:line="240" w:lineRule="auto"/>
        <w:jc w:val="center"/>
        <w:rPr>
          <w:rFonts w:ascii="GHEA Grapalat" w:hAnsi="GHEA Grapalat"/>
          <w:i w:val="0"/>
          <w:sz w:val="24"/>
          <w:szCs w:val="24"/>
          <w:lang w:val="af-ZA"/>
        </w:rPr>
      </w:pPr>
    </w:p>
    <w:p w:rsidR="00803531" w:rsidRPr="00E6597C" w:rsidRDefault="00803531" w:rsidP="00EF3662">
      <w:pPr>
        <w:pStyle w:val="a3"/>
        <w:spacing w:line="240" w:lineRule="auto"/>
        <w:jc w:val="center"/>
        <w:rPr>
          <w:rFonts w:ascii="GHEA Grapalat" w:hAnsi="GHEA Grapalat"/>
          <w:i w:val="0"/>
          <w:lang w:val="af-ZA"/>
        </w:rPr>
      </w:pPr>
    </w:p>
    <w:p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rsidR="0091042F" w:rsidRPr="00E6597C" w:rsidRDefault="00642EFE" w:rsidP="00D21F8D">
      <w:pPr>
        <w:pStyle w:val="a3"/>
        <w:spacing w:line="240" w:lineRule="auto"/>
        <w:jc w:val="center"/>
        <w:rPr>
          <w:rFonts w:ascii="GHEA Grapalat" w:hAnsi="GHEA Grapalat"/>
          <w:i w:val="0"/>
          <w:lang w:val="af-ZA"/>
        </w:rPr>
      </w:pPr>
      <w:r w:rsidRPr="00E6597C">
        <w:rPr>
          <w:rFonts w:ascii="GHEA Grapalat" w:hAnsi="GHEA Grapalat"/>
          <w:i w:val="0"/>
          <w:lang w:val="af-ZA"/>
        </w:rPr>
        <w:t xml:space="preserve">20 </w:t>
      </w:r>
      <w:r w:rsidR="00450E47">
        <w:rPr>
          <w:rFonts w:ascii="GHEA Grapalat" w:hAnsi="GHEA Grapalat"/>
          <w:i w:val="0"/>
          <w:lang w:val="af-ZA"/>
        </w:rPr>
        <w:t>22</w:t>
      </w:r>
      <w:r w:rsidR="00F5653D" w:rsidRPr="00E6597C">
        <w:rPr>
          <w:rFonts w:ascii="GHEA Grapalat" w:hAnsi="GHEA Grapalat"/>
          <w:i w:val="0"/>
          <w:lang w:val="af-ZA"/>
        </w:rPr>
        <w:t xml:space="preserve">  </w:t>
      </w:r>
      <w:r w:rsidRPr="00E6597C">
        <w:rPr>
          <w:rFonts w:ascii="GHEA Grapalat" w:hAnsi="GHEA Grapalat"/>
          <w:i w:val="0"/>
          <w:lang w:val="af-ZA"/>
        </w:rPr>
        <w:t xml:space="preserve">թվականի </w:t>
      </w:r>
      <w:r w:rsidR="00A76C15" w:rsidRPr="00E6597C">
        <w:rPr>
          <w:rFonts w:ascii="GHEA Grapalat" w:hAnsi="GHEA Grapalat"/>
          <w:i w:val="0"/>
          <w:lang w:val="af-ZA"/>
        </w:rPr>
        <w:t>«</w:t>
      </w:r>
      <w:r w:rsidR="00E574D7">
        <w:rPr>
          <w:rFonts w:ascii="GHEA Grapalat" w:hAnsi="GHEA Grapalat"/>
          <w:i w:val="0"/>
          <w:lang w:val="af-ZA"/>
        </w:rPr>
        <w:t>հուլ</w:t>
      </w:r>
      <w:r w:rsidR="00450E47">
        <w:rPr>
          <w:rFonts w:ascii="GHEA Grapalat" w:hAnsi="GHEA Grapalat"/>
          <w:i w:val="0"/>
          <w:lang w:val="af-ZA"/>
        </w:rPr>
        <w:t xml:space="preserve">իսի </w:t>
      </w:r>
      <w:r w:rsidR="003C53D4" w:rsidRPr="00E6597C">
        <w:rPr>
          <w:rFonts w:ascii="GHEA Grapalat" w:hAnsi="GHEA Grapalat"/>
          <w:i w:val="0"/>
          <w:lang w:val="af-ZA"/>
        </w:rPr>
        <w:t>»</w:t>
      </w:r>
      <w:r w:rsidRPr="00E6597C">
        <w:rPr>
          <w:rFonts w:ascii="GHEA Grapalat" w:hAnsi="GHEA Grapalat"/>
          <w:i w:val="0"/>
          <w:lang w:val="af-ZA"/>
        </w:rPr>
        <w:t xml:space="preserve">  </w:t>
      </w:r>
      <w:r w:rsidR="003C53D4" w:rsidRPr="00E6597C">
        <w:rPr>
          <w:rFonts w:ascii="GHEA Grapalat" w:hAnsi="GHEA Grapalat"/>
          <w:i w:val="0"/>
          <w:lang w:val="af-ZA"/>
        </w:rPr>
        <w:t>«</w:t>
      </w:r>
      <w:r w:rsidR="00E574D7" w:rsidRPr="00E574D7">
        <w:rPr>
          <w:rFonts w:ascii="GHEA Grapalat" w:hAnsi="GHEA Grapalat"/>
          <w:i w:val="0"/>
          <w:lang w:val="af-ZA"/>
        </w:rPr>
        <w:t>0</w:t>
      </w:r>
      <w:r w:rsidR="00D33EEF">
        <w:rPr>
          <w:rFonts w:ascii="GHEA Grapalat" w:hAnsi="GHEA Grapalat"/>
          <w:i w:val="0"/>
          <w:lang w:val="hy-AM"/>
        </w:rPr>
        <w:t>7</w:t>
      </w:r>
      <w:r w:rsidR="00450E47">
        <w:rPr>
          <w:rFonts w:ascii="GHEA Grapalat" w:hAnsi="GHEA Grapalat"/>
          <w:i w:val="0"/>
          <w:lang w:val="af-ZA"/>
        </w:rPr>
        <w:t xml:space="preserve"> </w:t>
      </w:r>
      <w:r w:rsidR="003C53D4" w:rsidRPr="00E6597C">
        <w:rPr>
          <w:rFonts w:ascii="GHEA Grapalat" w:hAnsi="GHEA Grapalat"/>
          <w:i w:val="0"/>
          <w:lang w:val="af-ZA"/>
        </w:rPr>
        <w:t>»</w:t>
      </w:r>
      <w:r w:rsidRPr="00E6597C">
        <w:rPr>
          <w:rFonts w:ascii="GHEA Grapalat" w:hAnsi="GHEA Grapalat"/>
          <w:i w:val="0"/>
          <w:lang w:val="af-ZA"/>
        </w:rPr>
        <w:t xml:space="preserve"> </w:t>
      </w:r>
      <w:r w:rsidR="00A76C15" w:rsidRPr="00E6597C">
        <w:rPr>
          <w:rFonts w:ascii="GHEA Grapalat" w:hAnsi="GHEA Grapalat"/>
          <w:i w:val="0"/>
          <w:lang w:val="af-ZA"/>
        </w:rPr>
        <w:t>«</w:t>
      </w:r>
      <w:r w:rsidR="00450E47">
        <w:rPr>
          <w:rFonts w:ascii="GHEA Grapalat" w:hAnsi="GHEA Grapalat"/>
          <w:i w:val="0"/>
          <w:lang w:val="af-ZA"/>
        </w:rPr>
        <w:t xml:space="preserve">01 </w:t>
      </w:r>
      <w:r w:rsidR="00A76C15" w:rsidRPr="00E6597C">
        <w:rPr>
          <w:rFonts w:ascii="GHEA Grapalat" w:hAnsi="GHEA Grapalat"/>
          <w:i w:val="0"/>
          <w:lang w:val="af-ZA"/>
        </w:rPr>
        <w:t>»</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rsidR="0091042F" w:rsidRPr="00E6597C" w:rsidRDefault="0091042F" w:rsidP="00EF3662">
      <w:pPr>
        <w:pStyle w:val="a3"/>
        <w:spacing w:line="240" w:lineRule="auto"/>
        <w:jc w:val="center"/>
        <w:rPr>
          <w:rFonts w:ascii="GHEA Grapalat" w:hAnsi="GHEA Grapalat"/>
          <w:i w:val="0"/>
          <w:lang w:val="af-ZA"/>
        </w:rPr>
      </w:pPr>
    </w:p>
    <w:p w:rsidR="0091042F" w:rsidRPr="00E6597C" w:rsidRDefault="00496E18"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E574D7">
        <w:rPr>
          <w:rFonts w:ascii="GHEA Grapalat" w:hAnsi="GHEA Grapalat"/>
          <w:b/>
          <w:i w:val="0"/>
          <w:u w:val="single"/>
          <w:lang w:val="af-ZA"/>
        </w:rPr>
        <w:t xml:space="preserve">`  ԱՄԽՀ-ԲՄԱՇՁԲ-22/10            </w:t>
      </w:r>
      <w:r w:rsidR="00803842">
        <w:rPr>
          <w:rFonts w:ascii="GHEA Grapalat" w:hAnsi="GHEA Grapalat"/>
          <w:b/>
          <w:i w:val="0"/>
          <w:u w:val="single"/>
          <w:lang w:val="af-ZA"/>
        </w:rPr>
        <w:t xml:space="preserve">      </w:t>
      </w:r>
      <w:r w:rsidR="009F18D0" w:rsidRPr="00E6597C">
        <w:rPr>
          <w:rFonts w:ascii="GHEA Grapalat" w:hAnsi="GHEA Grapalat"/>
          <w:i w:val="0"/>
          <w:u w:val="single"/>
          <w:lang w:val="af-ZA"/>
        </w:rPr>
        <w:t xml:space="preserve">       </w:t>
      </w:r>
    </w:p>
    <w:p w:rsidR="0091042F" w:rsidRPr="00E6597C" w:rsidRDefault="0091042F" w:rsidP="00EF3662">
      <w:pPr>
        <w:pStyle w:val="a3"/>
        <w:spacing w:line="240" w:lineRule="auto"/>
        <w:rPr>
          <w:rFonts w:ascii="GHEA Grapalat" w:hAnsi="GHEA Grapalat"/>
          <w:i w:val="0"/>
          <w:lang w:val="af-ZA"/>
        </w:rPr>
      </w:pPr>
    </w:p>
    <w:p w:rsidR="003C703C" w:rsidRPr="00564DD0" w:rsidRDefault="003C703C" w:rsidP="00EF3662">
      <w:pPr>
        <w:pStyle w:val="a3"/>
        <w:spacing w:line="240" w:lineRule="auto"/>
        <w:ind w:firstLine="0"/>
        <w:rPr>
          <w:rFonts w:ascii="GHEA Grapalat" w:hAnsi="GHEA Grapalat"/>
          <w:i w:val="0"/>
          <w:lang w:val="af-ZA"/>
        </w:rPr>
      </w:pPr>
      <w:r w:rsidRPr="00564DD0">
        <w:rPr>
          <w:rFonts w:ascii="GHEA Grapalat" w:hAnsi="GHEA Grapalat"/>
          <w:szCs w:val="24"/>
          <w:lang w:val="af-ZA"/>
        </w:rPr>
        <w:t xml:space="preserve">Պատվիրատուն` </w:t>
      </w:r>
      <w:r w:rsidRPr="00564DD0">
        <w:rPr>
          <w:rFonts w:ascii="GHEA Grapalat" w:hAnsi="GHEA Grapalat"/>
          <w:b/>
          <w:szCs w:val="24"/>
          <w:lang w:val="af-ZA"/>
        </w:rPr>
        <w:t>Խոյի համայնքապետարանը</w:t>
      </w:r>
      <w:r w:rsidRPr="00564DD0">
        <w:rPr>
          <w:rFonts w:ascii="GHEA Grapalat" w:hAnsi="GHEA Grapalat"/>
          <w:szCs w:val="24"/>
          <w:lang w:val="af-ZA"/>
        </w:rPr>
        <w:t xml:space="preserve">, որը գտնվում է  </w:t>
      </w:r>
      <w:r w:rsidRPr="00564DD0">
        <w:rPr>
          <w:rFonts w:ascii="GHEA Grapalat" w:hAnsi="GHEA Grapalat"/>
          <w:b/>
          <w:szCs w:val="24"/>
          <w:lang w:val="af-ZA"/>
        </w:rPr>
        <w:t>ՀՀ Արմավիր մարզի գ.Գեղակերտ Մ.Մաշտոցի 30</w:t>
      </w:r>
      <w:r w:rsidRPr="00564DD0">
        <w:rPr>
          <w:rFonts w:ascii="GHEA Grapalat" w:hAnsi="GHEA Grapalat"/>
          <w:szCs w:val="24"/>
          <w:lang w:val="af-ZA"/>
        </w:rPr>
        <w:t xml:space="preserve">  հասցեում,հայտարարում է </w:t>
      </w:r>
      <w:r w:rsidR="00803842">
        <w:rPr>
          <w:rFonts w:ascii="GHEA Grapalat" w:hAnsi="GHEA Grapalat"/>
          <w:szCs w:val="24"/>
          <w:lang w:val="af-ZA"/>
        </w:rPr>
        <w:t xml:space="preserve">բաց մրցույթ  </w:t>
      </w:r>
      <w:r w:rsidRPr="00564DD0">
        <w:rPr>
          <w:rFonts w:ascii="GHEA Grapalat" w:hAnsi="GHEA Grapalat"/>
          <w:szCs w:val="24"/>
          <w:lang w:val="af-ZA"/>
        </w:rPr>
        <w:t>, որն իրականացվում է մեկ փուլով</w:t>
      </w:r>
      <w:r w:rsidR="00564DD0">
        <w:rPr>
          <w:rFonts w:ascii="GHEA Grapalat" w:hAnsi="GHEA Grapalat"/>
          <w:i w:val="0"/>
          <w:lang w:val="hy-AM"/>
        </w:rPr>
        <w:t>։</w:t>
      </w:r>
      <w:r w:rsidR="00A20B69" w:rsidRPr="00564DD0">
        <w:rPr>
          <w:rFonts w:ascii="GHEA Grapalat" w:hAnsi="GHEA Grapalat"/>
          <w:i w:val="0"/>
          <w:lang w:val="af-ZA"/>
        </w:rPr>
        <w:tab/>
      </w:r>
      <w:bookmarkStart w:id="0" w:name="_Hlk23167417"/>
    </w:p>
    <w:p w:rsidR="00E574D7" w:rsidRPr="00E574D7" w:rsidRDefault="00496E18" w:rsidP="00E574D7">
      <w:pPr>
        <w:pStyle w:val="a3"/>
        <w:rPr>
          <w:rFonts w:ascii="GHEA Grapalat" w:hAnsi="GHEA Grapalat"/>
          <w:b/>
          <w:bCs/>
          <w:lang w:val="af-ZA"/>
        </w:rPr>
      </w:pPr>
      <w:r w:rsidRPr="00E6597C">
        <w:rPr>
          <w:rFonts w:ascii="GHEA Grapalat" w:hAnsi="GHEA Grapalat"/>
          <w:i w:val="0"/>
          <w:lang w:val="af-ZA"/>
        </w:rPr>
        <w:t>Սույն ընթացակարգի</w:t>
      </w:r>
      <w:bookmarkEnd w:id="0"/>
      <w:r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Pr="00E6597C">
        <w:rPr>
          <w:rFonts w:ascii="GHEA Grapalat" w:hAnsi="GHEA Grapalat"/>
          <w:i w:val="0"/>
          <w:lang w:val="af-ZA"/>
        </w:rPr>
        <w:t xml:space="preserve"> </w:t>
      </w:r>
      <w:bookmarkStart w:id="1" w:name="_Hlk106798305"/>
      <w:r w:rsidR="00E574D7" w:rsidRPr="00E574D7">
        <w:rPr>
          <w:rFonts w:ascii="GHEA Grapalat" w:hAnsi="GHEA Grapalat"/>
          <w:b/>
          <w:bCs/>
          <w:lang w:val="en-US"/>
        </w:rPr>
        <w:t>ՀՀ</w:t>
      </w:r>
      <w:r w:rsidR="00E574D7" w:rsidRPr="00E574D7">
        <w:rPr>
          <w:rFonts w:ascii="GHEA Grapalat" w:hAnsi="GHEA Grapalat"/>
          <w:b/>
          <w:bCs/>
          <w:lang w:val="af-ZA"/>
        </w:rPr>
        <w:t xml:space="preserve"> </w:t>
      </w:r>
      <w:r w:rsidR="00E574D7" w:rsidRPr="00E574D7">
        <w:rPr>
          <w:rFonts w:ascii="GHEA Grapalat" w:hAnsi="GHEA Grapalat"/>
          <w:b/>
          <w:bCs/>
          <w:lang w:val="en-US"/>
        </w:rPr>
        <w:t>Արմավիրի</w:t>
      </w:r>
      <w:r w:rsidR="00E574D7" w:rsidRPr="00E574D7">
        <w:rPr>
          <w:rFonts w:ascii="GHEA Grapalat" w:hAnsi="GHEA Grapalat"/>
          <w:b/>
          <w:bCs/>
          <w:lang w:val="af-ZA"/>
        </w:rPr>
        <w:t xml:space="preserve"> </w:t>
      </w:r>
      <w:r w:rsidR="00E574D7" w:rsidRPr="00E574D7">
        <w:rPr>
          <w:rFonts w:ascii="GHEA Grapalat" w:hAnsi="GHEA Grapalat"/>
          <w:b/>
          <w:bCs/>
          <w:lang w:val="en-US"/>
        </w:rPr>
        <w:t>մարզի</w:t>
      </w:r>
      <w:r w:rsidR="00E574D7" w:rsidRPr="00E574D7">
        <w:rPr>
          <w:rFonts w:ascii="GHEA Grapalat" w:hAnsi="GHEA Grapalat"/>
          <w:b/>
          <w:bCs/>
          <w:lang w:val="af-ZA"/>
        </w:rPr>
        <w:t xml:space="preserve"> </w:t>
      </w:r>
      <w:r w:rsidR="00E574D7" w:rsidRPr="00E574D7">
        <w:rPr>
          <w:rFonts w:ascii="GHEA Grapalat" w:hAnsi="GHEA Grapalat"/>
          <w:b/>
          <w:bCs/>
          <w:lang w:val="en-US"/>
        </w:rPr>
        <w:t>Խոյ</w:t>
      </w:r>
      <w:r w:rsidR="00E574D7" w:rsidRPr="00E574D7">
        <w:rPr>
          <w:rFonts w:ascii="GHEA Grapalat" w:hAnsi="GHEA Grapalat"/>
          <w:b/>
          <w:bCs/>
          <w:lang w:val="af-ZA"/>
        </w:rPr>
        <w:t xml:space="preserve"> </w:t>
      </w:r>
      <w:r w:rsidR="00E574D7" w:rsidRPr="00E574D7">
        <w:rPr>
          <w:rFonts w:ascii="GHEA Grapalat" w:hAnsi="GHEA Grapalat"/>
          <w:b/>
          <w:bCs/>
          <w:lang w:val="en-US"/>
        </w:rPr>
        <w:t>համայնքի</w:t>
      </w:r>
      <w:r w:rsidR="00E574D7" w:rsidRPr="00E574D7">
        <w:rPr>
          <w:rFonts w:ascii="GHEA Grapalat" w:hAnsi="GHEA Grapalat"/>
          <w:b/>
          <w:bCs/>
          <w:lang w:val="af-ZA"/>
        </w:rPr>
        <w:t xml:space="preserve"> </w:t>
      </w:r>
      <w:r w:rsidR="00E574D7" w:rsidRPr="00E574D7">
        <w:rPr>
          <w:rFonts w:ascii="GHEA Grapalat" w:hAnsi="GHEA Grapalat"/>
          <w:b/>
          <w:bCs/>
          <w:lang w:val="en-US"/>
        </w:rPr>
        <w:t>Գեղակերտ</w:t>
      </w:r>
      <w:r w:rsidR="00E574D7" w:rsidRPr="00E574D7">
        <w:rPr>
          <w:rFonts w:ascii="GHEA Grapalat" w:hAnsi="GHEA Grapalat"/>
          <w:b/>
          <w:bCs/>
          <w:lang w:val="af-ZA"/>
        </w:rPr>
        <w:t xml:space="preserve"> </w:t>
      </w:r>
      <w:r w:rsidR="00E574D7" w:rsidRPr="00E574D7">
        <w:rPr>
          <w:rFonts w:ascii="GHEA Grapalat" w:hAnsi="GHEA Grapalat"/>
          <w:b/>
          <w:bCs/>
          <w:lang w:val="en-US"/>
        </w:rPr>
        <w:t>գյուղում</w:t>
      </w:r>
      <w:r w:rsidR="00E574D7" w:rsidRPr="00E574D7">
        <w:rPr>
          <w:rFonts w:ascii="GHEA Grapalat" w:hAnsi="GHEA Grapalat"/>
          <w:b/>
          <w:bCs/>
          <w:lang w:val="af-ZA"/>
        </w:rPr>
        <w:t xml:space="preserve"> </w:t>
      </w:r>
      <w:r w:rsidR="00E574D7" w:rsidRPr="00E574D7">
        <w:rPr>
          <w:rFonts w:ascii="GHEA Grapalat" w:hAnsi="GHEA Grapalat"/>
          <w:b/>
          <w:bCs/>
          <w:lang w:val="en-US"/>
        </w:rPr>
        <w:t>Մ</w:t>
      </w:r>
      <w:r w:rsidR="00E574D7" w:rsidRPr="00E574D7">
        <w:rPr>
          <w:rFonts w:ascii="GHEA Grapalat" w:hAnsi="GHEA Grapalat"/>
          <w:b/>
          <w:bCs/>
          <w:lang w:val="af-ZA"/>
        </w:rPr>
        <w:t>.</w:t>
      </w:r>
      <w:r w:rsidR="00E574D7" w:rsidRPr="00E574D7">
        <w:rPr>
          <w:rFonts w:ascii="GHEA Grapalat" w:hAnsi="GHEA Grapalat"/>
          <w:b/>
          <w:bCs/>
          <w:lang w:val="en-US"/>
        </w:rPr>
        <w:t>Սարյան</w:t>
      </w:r>
      <w:r w:rsidR="00E574D7" w:rsidRPr="00E574D7">
        <w:rPr>
          <w:rFonts w:ascii="GHEA Grapalat" w:hAnsi="GHEA Grapalat"/>
          <w:b/>
          <w:bCs/>
          <w:lang w:val="af-ZA"/>
        </w:rPr>
        <w:t xml:space="preserve">, </w:t>
      </w:r>
      <w:r w:rsidR="00E574D7" w:rsidRPr="00E574D7">
        <w:rPr>
          <w:rFonts w:ascii="GHEA Grapalat" w:hAnsi="GHEA Grapalat"/>
          <w:b/>
          <w:bCs/>
          <w:lang w:val="en-US"/>
        </w:rPr>
        <w:t>Մարշալ</w:t>
      </w:r>
      <w:r w:rsidR="00E574D7" w:rsidRPr="00E574D7">
        <w:rPr>
          <w:rFonts w:ascii="GHEA Grapalat" w:hAnsi="GHEA Grapalat"/>
          <w:b/>
          <w:bCs/>
          <w:lang w:val="af-ZA"/>
        </w:rPr>
        <w:t xml:space="preserve"> </w:t>
      </w:r>
      <w:r w:rsidR="00E574D7" w:rsidRPr="00E574D7">
        <w:rPr>
          <w:rFonts w:ascii="GHEA Grapalat" w:hAnsi="GHEA Grapalat"/>
          <w:b/>
          <w:bCs/>
          <w:lang w:val="en-US"/>
        </w:rPr>
        <w:t>Բաղրամյան</w:t>
      </w:r>
      <w:r w:rsidR="00E574D7" w:rsidRPr="00E574D7">
        <w:rPr>
          <w:rFonts w:ascii="GHEA Grapalat" w:hAnsi="GHEA Grapalat"/>
          <w:b/>
          <w:bCs/>
          <w:lang w:val="af-ZA"/>
        </w:rPr>
        <w:t xml:space="preserve"> </w:t>
      </w:r>
      <w:r w:rsidR="00E574D7" w:rsidRPr="00E574D7">
        <w:rPr>
          <w:rFonts w:ascii="GHEA Grapalat" w:hAnsi="GHEA Grapalat"/>
          <w:b/>
          <w:bCs/>
          <w:lang w:val="en-US"/>
        </w:rPr>
        <w:t>փողոցների</w:t>
      </w:r>
      <w:r w:rsidR="00E574D7" w:rsidRPr="00E574D7">
        <w:rPr>
          <w:rFonts w:ascii="GHEA Grapalat" w:hAnsi="GHEA Grapalat"/>
          <w:b/>
          <w:bCs/>
          <w:lang w:val="af-ZA"/>
        </w:rPr>
        <w:t xml:space="preserve"> </w:t>
      </w:r>
      <w:r w:rsidR="00E574D7" w:rsidRPr="00E574D7">
        <w:rPr>
          <w:rFonts w:ascii="GHEA Grapalat" w:hAnsi="GHEA Grapalat"/>
          <w:b/>
          <w:bCs/>
          <w:lang w:val="en-US"/>
        </w:rPr>
        <w:t>և</w:t>
      </w:r>
      <w:r w:rsidR="00E574D7" w:rsidRPr="00E574D7">
        <w:rPr>
          <w:rFonts w:ascii="GHEA Grapalat" w:hAnsi="GHEA Grapalat"/>
          <w:b/>
          <w:bCs/>
          <w:lang w:val="af-ZA"/>
        </w:rPr>
        <w:t xml:space="preserve"> </w:t>
      </w:r>
      <w:r w:rsidR="00E574D7" w:rsidRPr="00E574D7">
        <w:rPr>
          <w:rFonts w:ascii="GHEA Grapalat" w:hAnsi="GHEA Grapalat"/>
          <w:b/>
          <w:bCs/>
          <w:lang w:val="en-US"/>
        </w:rPr>
        <w:t>Մ</w:t>
      </w:r>
      <w:r w:rsidR="00E574D7" w:rsidRPr="00E574D7">
        <w:rPr>
          <w:rFonts w:ascii="GHEA Grapalat" w:hAnsi="GHEA Grapalat"/>
          <w:b/>
          <w:bCs/>
          <w:lang w:val="af-ZA"/>
        </w:rPr>
        <w:t>.</w:t>
      </w:r>
      <w:r w:rsidR="00E574D7" w:rsidRPr="00E574D7">
        <w:rPr>
          <w:rFonts w:ascii="GHEA Grapalat" w:hAnsi="GHEA Grapalat"/>
          <w:b/>
          <w:bCs/>
          <w:lang w:val="en-US"/>
        </w:rPr>
        <w:t>Մարշալ</w:t>
      </w:r>
      <w:r w:rsidR="00E574D7" w:rsidRPr="00E574D7">
        <w:rPr>
          <w:rFonts w:ascii="GHEA Grapalat" w:hAnsi="GHEA Grapalat"/>
          <w:b/>
          <w:bCs/>
          <w:lang w:val="af-ZA"/>
        </w:rPr>
        <w:t xml:space="preserve"> </w:t>
      </w:r>
      <w:r w:rsidR="00E574D7" w:rsidRPr="00E574D7">
        <w:rPr>
          <w:rFonts w:ascii="GHEA Grapalat" w:hAnsi="GHEA Grapalat"/>
          <w:b/>
          <w:bCs/>
          <w:lang w:val="en-US"/>
        </w:rPr>
        <w:t>Բաղրամյան</w:t>
      </w:r>
      <w:r w:rsidR="00E574D7" w:rsidRPr="00E574D7">
        <w:rPr>
          <w:rFonts w:ascii="GHEA Grapalat" w:hAnsi="GHEA Grapalat"/>
          <w:b/>
          <w:bCs/>
          <w:lang w:val="af-ZA"/>
        </w:rPr>
        <w:t xml:space="preserve"> </w:t>
      </w:r>
      <w:r w:rsidR="00E574D7" w:rsidRPr="00E574D7">
        <w:rPr>
          <w:rFonts w:ascii="GHEA Grapalat" w:hAnsi="GHEA Grapalat"/>
          <w:b/>
          <w:bCs/>
          <w:lang w:val="en-US"/>
        </w:rPr>
        <w:t>փողոցից</w:t>
      </w:r>
      <w:r w:rsidR="00E574D7" w:rsidRPr="00E574D7">
        <w:rPr>
          <w:rFonts w:ascii="GHEA Grapalat" w:hAnsi="GHEA Grapalat"/>
          <w:b/>
          <w:bCs/>
          <w:lang w:val="af-ZA"/>
        </w:rPr>
        <w:t xml:space="preserve"> </w:t>
      </w:r>
      <w:r w:rsidR="00E574D7" w:rsidRPr="00E574D7">
        <w:rPr>
          <w:rFonts w:ascii="GHEA Grapalat" w:hAnsi="GHEA Grapalat"/>
          <w:b/>
          <w:bCs/>
          <w:lang w:val="en-US"/>
        </w:rPr>
        <w:t>մինչև</w:t>
      </w:r>
      <w:r w:rsidR="00E574D7" w:rsidRPr="00E574D7">
        <w:rPr>
          <w:rFonts w:ascii="GHEA Grapalat" w:hAnsi="GHEA Grapalat"/>
          <w:b/>
          <w:bCs/>
          <w:lang w:val="af-ZA"/>
        </w:rPr>
        <w:t xml:space="preserve"> </w:t>
      </w:r>
      <w:r w:rsidR="00E574D7" w:rsidRPr="00E574D7">
        <w:rPr>
          <w:rFonts w:ascii="GHEA Grapalat" w:hAnsi="GHEA Grapalat"/>
          <w:b/>
          <w:bCs/>
          <w:lang w:val="en-US"/>
        </w:rPr>
        <w:t>մշակույթի</w:t>
      </w:r>
      <w:r w:rsidR="00E574D7" w:rsidRPr="00E574D7">
        <w:rPr>
          <w:rFonts w:ascii="GHEA Grapalat" w:hAnsi="GHEA Grapalat"/>
          <w:b/>
          <w:bCs/>
          <w:lang w:val="af-ZA"/>
        </w:rPr>
        <w:t xml:space="preserve"> </w:t>
      </w:r>
      <w:r w:rsidR="00E574D7" w:rsidRPr="00E574D7">
        <w:rPr>
          <w:rFonts w:ascii="GHEA Grapalat" w:hAnsi="GHEA Grapalat"/>
          <w:b/>
          <w:bCs/>
          <w:lang w:val="en-US"/>
        </w:rPr>
        <w:t>տան</w:t>
      </w:r>
      <w:r w:rsidR="00E574D7" w:rsidRPr="00E574D7">
        <w:rPr>
          <w:rFonts w:ascii="GHEA Grapalat" w:hAnsi="GHEA Grapalat"/>
          <w:b/>
          <w:bCs/>
          <w:lang w:val="af-ZA"/>
        </w:rPr>
        <w:t xml:space="preserve"> </w:t>
      </w:r>
      <w:r w:rsidR="00E574D7" w:rsidRPr="00E574D7">
        <w:rPr>
          <w:rFonts w:ascii="GHEA Grapalat" w:hAnsi="GHEA Grapalat"/>
          <w:b/>
          <w:bCs/>
          <w:lang w:val="en-US"/>
        </w:rPr>
        <w:t>հարակից</w:t>
      </w:r>
      <w:r w:rsidR="00E574D7" w:rsidRPr="00E574D7">
        <w:rPr>
          <w:rFonts w:ascii="GHEA Grapalat" w:hAnsi="GHEA Grapalat"/>
          <w:b/>
          <w:bCs/>
          <w:lang w:val="af-ZA"/>
        </w:rPr>
        <w:t xml:space="preserve"> </w:t>
      </w:r>
      <w:r w:rsidR="00E574D7" w:rsidRPr="00E574D7">
        <w:rPr>
          <w:rFonts w:ascii="GHEA Grapalat" w:hAnsi="GHEA Grapalat"/>
          <w:b/>
          <w:bCs/>
          <w:lang w:val="en-US"/>
        </w:rPr>
        <w:t>տարածքի</w:t>
      </w:r>
      <w:r w:rsidR="00E574D7" w:rsidRPr="00E574D7">
        <w:rPr>
          <w:rFonts w:ascii="GHEA Grapalat" w:hAnsi="GHEA Grapalat"/>
          <w:b/>
          <w:bCs/>
          <w:lang w:val="af-ZA"/>
        </w:rPr>
        <w:t xml:space="preserve">, </w:t>
      </w:r>
      <w:r w:rsidR="00E574D7" w:rsidRPr="00E574D7">
        <w:rPr>
          <w:rFonts w:ascii="GHEA Grapalat" w:hAnsi="GHEA Grapalat"/>
          <w:b/>
          <w:bCs/>
          <w:lang w:val="en-US"/>
        </w:rPr>
        <w:t>Մոնթեավան</w:t>
      </w:r>
      <w:r w:rsidR="00E574D7" w:rsidRPr="00E574D7">
        <w:rPr>
          <w:rFonts w:ascii="GHEA Grapalat" w:hAnsi="GHEA Grapalat"/>
          <w:b/>
          <w:bCs/>
          <w:lang w:val="af-ZA"/>
        </w:rPr>
        <w:t xml:space="preserve"> </w:t>
      </w:r>
      <w:r w:rsidR="00E574D7" w:rsidRPr="00E574D7">
        <w:rPr>
          <w:rFonts w:ascii="GHEA Grapalat" w:hAnsi="GHEA Grapalat"/>
          <w:b/>
          <w:bCs/>
          <w:lang w:val="en-US"/>
        </w:rPr>
        <w:t>գյուղում</w:t>
      </w:r>
      <w:r w:rsidR="00E574D7" w:rsidRPr="00E574D7">
        <w:rPr>
          <w:rFonts w:ascii="GHEA Grapalat" w:hAnsi="GHEA Grapalat"/>
          <w:b/>
          <w:bCs/>
          <w:lang w:val="af-ZA"/>
        </w:rPr>
        <w:t xml:space="preserve"> I-</w:t>
      </w:r>
      <w:r w:rsidR="00E574D7" w:rsidRPr="00E574D7">
        <w:rPr>
          <w:rFonts w:ascii="GHEA Grapalat" w:hAnsi="GHEA Grapalat"/>
          <w:b/>
          <w:bCs/>
          <w:lang w:val="en-US"/>
        </w:rPr>
        <w:t>ին</w:t>
      </w:r>
      <w:r w:rsidR="00E574D7" w:rsidRPr="00E574D7">
        <w:rPr>
          <w:rFonts w:ascii="GHEA Grapalat" w:hAnsi="GHEA Grapalat"/>
          <w:b/>
          <w:bCs/>
          <w:lang w:val="af-ZA"/>
        </w:rPr>
        <w:t xml:space="preserve"> </w:t>
      </w:r>
      <w:r w:rsidR="00E574D7" w:rsidRPr="00E574D7">
        <w:rPr>
          <w:rFonts w:ascii="GHEA Grapalat" w:hAnsi="GHEA Grapalat"/>
          <w:b/>
          <w:bCs/>
          <w:lang w:val="en-US"/>
        </w:rPr>
        <w:t>փողոցի</w:t>
      </w:r>
      <w:r w:rsidR="00E574D7" w:rsidRPr="00E574D7">
        <w:rPr>
          <w:rFonts w:ascii="GHEA Grapalat" w:hAnsi="GHEA Grapalat"/>
          <w:b/>
          <w:bCs/>
          <w:lang w:val="af-ZA"/>
        </w:rPr>
        <w:t xml:space="preserve"> /</w:t>
      </w:r>
      <w:r w:rsidR="00E574D7" w:rsidRPr="00E574D7">
        <w:rPr>
          <w:rFonts w:ascii="GHEA Grapalat" w:hAnsi="GHEA Grapalat"/>
          <w:b/>
          <w:bCs/>
          <w:lang w:val="en-US"/>
        </w:rPr>
        <w:t>համայնքի</w:t>
      </w:r>
      <w:r w:rsidR="00E574D7" w:rsidRPr="00E574D7">
        <w:rPr>
          <w:rFonts w:ascii="GHEA Grapalat" w:hAnsi="GHEA Grapalat"/>
          <w:b/>
          <w:bCs/>
          <w:lang w:val="af-ZA"/>
        </w:rPr>
        <w:t xml:space="preserve"> </w:t>
      </w:r>
      <w:r w:rsidR="00E574D7" w:rsidRPr="00E574D7">
        <w:rPr>
          <w:rFonts w:ascii="GHEA Grapalat" w:hAnsi="GHEA Grapalat"/>
          <w:b/>
          <w:bCs/>
          <w:lang w:val="en-US"/>
        </w:rPr>
        <w:t>կենտրոնական</w:t>
      </w:r>
      <w:r w:rsidR="00E574D7" w:rsidRPr="00E574D7">
        <w:rPr>
          <w:rFonts w:ascii="GHEA Grapalat" w:hAnsi="GHEA Grapalat"/>
          <w:b/>
          <w:bCs/>
          <w:lang w:val="af-ZA"/>
        </w:rPr>
        <w:t xml:space="preserve"> </w:t>
      </w:r>
      <w:r w:rsidR="00E574D7" w:rsidRPr="00E574D7">
        <w:rPr>
          <w:rFonts w:ascii="GHEA Grapalat" w:hAnsi="GHEA Grapalat"/>
          <w:b/>
          <w:bCs/>
          <w:lang w:val="en-US"/>
        </w:rPr>
        <w:t>փողոց</w:t>
      </w:r>
      <w:r w:rsidR="00E574D7" w:rsidRPr="00E574D7">
        <w:rPr>
          <w:rFonts w:ascii="GHEA Grapalat" w:hAnsi="GHEA Grapalat"/>
          <w:b/>
          <w:bCs/>
          <w:lang w:val="af-ZA"/>
        </w:rPr>
        <w:t xml:space="preserve">/, </w:t>
      </w:r>
      <w:r w:rsidR="00E574D7" w:rsidRPr="00E574D7">
        <w:rPr>
          <w:rFonts w:ascii="GHEA Grapalat" w:hAnsi="GHEA Grapalat"/>
          <w:b/>
          <w:bCs/>
          <w:lang w:val="en-US"/>
        </w:rPr>
        <w:t>Այգեշատ</w:t>
      </w:r>
      <w:r w:rsidR="00E574D7" w:rsidRPr="00E574D7">
        <w:rPr>
          <w:rFonts w:ascii="GHEA Grapalat" w:hAnsi="GHEA Grapalat"/>
          <w:b/>
          <w:bCs/>
          <w:lang w:val="af-ZA"/>
        </w:rPr>
        <w:t xml:space="preserve"> </w:t>
      </w:r>
      <w:r w:rsidR="00E574D7" w:rsidRPr="00E574D7">
        <w:rPr>
          <w:rFonts w:ascii="GHEA Grapalat" w:hAnsi="GHEA Grapalat"/>
          <w:b/>
          <w:bCs/>
          <w:lang w:val="en-US"/>
        </w:rPr>
        <w:t>գյուղի</w:t>
      </w:r>
      <w:r w:rsidR="00E574D7" w:rsidRPr="00E574D7">
        <w:rPr>
          <w:rFonts w:ascii="GHEA Grapalat" w:hAnsi="GHEA Grapalat"/>
          <w:b/>
          <w:bCs/>
          <w:lang w:val="af-ZA"/>
        </w:rPr>
        <w:t xml:space="preserve"> </w:t>
      </w:r>
      <w:r w:rsidR="00E574D7" w:rsidRPr="00E574D7">
        <w:rPr>
          <w:rFonts w:ascii="GHEA Grapalat" w:hAnsi="GHEA Grapalat"/>
          <w:b/>
          <w:bCs/>
          <w:lang w:val="en-US"/>
        </w:rPr>
        <w:t>Երիտասարդական</w:t>
      </w:r>
      <w:r w:rsidR="00E574D7" w:rsidRPr="00E574D7">
        <w:rPr>
          <w:rFonts w:ascii="GHEA Grapalat" w:hAnsi="GHEA Grapalat"/>
          <w:b/>
          <w:bCs/>
          <w:lang w:val="af-ZA"/>
        </w:rPr>
        <w:t xml:space="preserve"> </w:t>
      </w:r>
      <w:r w:rsidR="00E574D7" w:rsidRPr="00E574D7">
        <w:rPr>
          <w:rFonts w:ascii="GHEA Grapalat" w:hAnsi="GHEA Grapalat"/>
          <w:b/>
          <w:bCs/>
          <w:lang w:val="en-US"/>
        </w:rPr>
        <w:t>և</w:t>
      </w:r>
      <w:r w:rsidR="00E574D7" w:rsidRPr="00E574D7">
        <w:rPr>
          <w:rFonts w:ascii="GHEA Grapalat" w:hAnsi="GHEA Grapalat"/>
          <w:b/>
          <w:bCs/>
          <w:lang w:val="af-ZA"/>
        </w:rPr>
        <w:t xml:space="preserve"> </w:t>
      </w:r>
      <w:r w:rsidR="00E574D7" w:rsidRPr="00E574D7">
        <w:rPr>
          <w:rFonts w:ascii="GHEA Grapalat" w:hAnsi="GHEA Grapalat"/>
          <w:b/>
          <w:bCs/>
          <w:lang w:val="en-US"/>
        </w:rPr>
        <w:t>Մայիսյան</w:t>
      </w:r>
      <w:r w:rsidR="00E574D7" w:rsidRPr="00E574D7">
        <w:rPr>
          <w:rFonts w:ascii="GHEA Grapalat" w:hAnsi="GHEA Grapalat"/>
          <w:b/>
          <w:bCs/>
          <w:lang w:val="af-ZA"/>
        </w:rPr>
        <w:t xml:space="preserve"> </w:t>
      </w:r>
      <w:r w:rsidR="00E574D7" w:rsidRPr="00E574D7">
        <w:rPr>
          <w:rFonts w:ascii="GHEA Grapalat" w:hAnsi="GHEA Grapalat"/>
          <w:b/>
          <w:bCs/>
          <w:lang w:val="en-US"/>
        </w:rPr>
        <w:t>փողոցների</w:t>
      </w:r>
      <w:r w:rsidR="00E574D7" w:rsidRPr="00E574D7">
        <w:rPr>
          <w:rFonts w:ascii="GHEA Grapalat" w:hAnsi="GHEA Grapalat"/>
          <w:b/>
          <w:bCs/>
          <w:lang w:val="af-ZA"/>
        </w:rPr>
        <w:t xml:space="preserve">, </w:t>
      </w:r>
      <w:r w:rsidR="00E574D7" w:rsidRPr="00E574D7">
        <w:rPr>
          <w:rFonts w:ascii="GHEA Grapalat" w:hAnsi="GHEA Grapalat"/>
          <w:b/>
          <w:bCs/>
          <w:lang w:val="en-US"/>
        </w:rPr>
        <w:t>Դողս</w:t>
      </w:r>
      <w:r w:rsidR="00E574D7" w:rsidRPr="00E574D7">
        <w:rPr>
          <w:rFonts w:ascii="GHEA Grapalat" w:hAnsi="GHEA Grapalat"/>
          <w:b/>
          <w:bCs/>
          <w:lang w:val="af-ZA"/>
        </w:rPr>
        <w:t xml:space="preserve"> </w:t>
      </w:r>
      <w:r w:rsidR="00E574D7" w:rsidRPr="00E574D7">
        <w:rPr>
          <w:rFonts w:ascii="GHEA Grapalat" w:hAnsi="GHEA Grapalat"/>
          <w:b/>
          <w:bCs/>
          <w:lang w:val="en-US"/>
        </w:rPr>
        <w:t>գյուղում</w:t>
      </w:r>
      <w:r w:rsidR="00E574D7" w:rsidRPr="00E574D7">
        <w:rPr>
          <w:rFonts w:ascii="GHEA Grapalat" w:hAnsi="GHEA Grapalat"/>
          <w:b/>
          <w:bCs/>
          <w:lang w:val="af-ZA"/>
        </w:rPr>
        <w:t xml:space="preserve"> </w:t>
      </w:r>
      <w:r w:rsidR="00E574D7" w:rsidRPr="00E574D7">
        <w:rPr>
          <w:rFonts w:ascii="GHEA Grapalat" w:hAnsi="GHEA Grapalat"/>
          <w:b/>
          <w:bCs/>
          <w:lang w:val="en-US"/>
        </w:rPr>
        <w:t>Դողս</w:t>
      </w:r>
      <w:r w:rsidR="00E574D7" w:rsidRPr="00E574D7">
        <w:rPr>
          <w:rFonts w:ascii="GHEA Grapalat" w:hAnsi="GHEA Grapalat"/>
          <w:b/>
          <w:bCs/>
          <w:lang w:val="af-ZA"/>
        </w:rPr>
        <w:t>-</w:t>
      </w:r>
      <w:r w:rsidR="00E574D7" w:rsidRPr="00E574D7">
        <w:rPr>
          <w:rFonts w:ascii="GHEA Grapalat" w:hAnsi="GHEA Grapalat"/>
          <w:b/>
          <w:bCs/>
          <w:lang w:val="en-US"/>
        </w:rPr>
        <w:t>Աղավնատուն</w:t>
      </w:r>
      <w:r w:rsidR="00E574D7" w:rsidRPr="00E574D7">
        <w:rPr>
          <w:rFonts w:ascii="GHEA Grapalat" w:hAnsi="GHEA Grapalat"/>
          <w:b/>
          <w:bCs/>
          <w:lang w:val="af-ZA"/>
        </w:rPr>
        <w:t xml:space="preserve"> </w:t>
      </w:r>
      <w:r w:rsidR="00E574D7" w:rsidRPr="00E574D7">
        <w:rPr>
          <w:rFonts w:ascii="GHEA Grapalat" w:hAnsi="GHEA Grapalat"/>
          <w:b/>
          <w:bCs/>
          <w:lang w:val="en-US"/>
        </w:rPr>
        <w:t>ճանապարհի</w:t>
      </w:r>
      <w:r w:rsidR="00E574D7" w:rsidRPr="00E574D7">
        <w:rPr>
          <w:rFonts w:ascii="GHEA Grapalat" w:hAnsi="GHEA Grapalat"/>
          <w:b/>
          <w:bCs/>
          <w:lang w:val="af-ZA"/>
        </w:rPr>
        <w:t xml:space="preserve">, </w:t>
      </w:r>
      <w:r w:rsidR="00E574D7" w:rsidRPr="00E574D7">
        <w:rPr>
          <w:rFonts w:ascii="GHEA Grapalat" w:hAnsi="GHEA Grapalat"/>
          <w:b/>
          <w:bCs/>
          <w:lang w:val="en-US"/>
        </w:rPr>
        <w:t>ասֆալտապատման</w:t>
      </w:r>
      <w:r w:rsidR="00E574D7" w:rsidRPr="00E574D7">
        <w:rPr>
          <w:rFonts w:ascii="GHEA Grapalat" w:hAnsi="GHEA Grapalat"/>
          <w:b/>
          <w:bCs/>
          <w:lang w:val="af-ZA"/>
        </w:rPr>
        <w:t xml:space="preserve"> </w:t>
      </w:r>
      <w:r w:rsidR="00E574D7" w:rsidRPr="00E574D7">
        <w:rPr>
          <w:rFonts w:ascii="GHEA Grapalat" w:hAnsi="GHEA Grapalat"/>
          <w:b/>
          <w:bCs/>
          <w:lang w:val="en-US"/>
        </w:rPr>
        <w:t>աշխատանքներ</w:t>
      </w:r>
      <w:r w:rsidR="00E574D7">
        <w:rPr>
          <w:rFonts w:ascii="GHEA Grapalat" w:hAnsi="GHEA Grapalat"/>
          <w:b/>
          <w:bCs/>
          <w:lang w:val="en-US"/>
        </w:rPr>
        <w:t>ի</w:t>
      </w:r>
    </w:p>
    <w:p w:rsidR="00341A74" w:rsidRPr="00E6597C" w:rsidRDefault="00E765B7" w:rsidP="00E574D7">
      <w:pPr>
        <w:pStyle w:val="a3"/>
        <w:spacing w:line="240" w:lineRule="auto"/>
        <w:ind w:firstLine="0"/>
        <w:rPr>
          <w:rFonts w:ascii="GHEA Grapalat" w:hAnsi="GHEA Grapalat"/>
          <w:i w:val="0"/>
          <w:lang w:val="af-ZA"/>
        </w:rPr>
      </w:pPr>
      <w:r w:rsidRPr="00E6597C">
        <w:rPr>
          <w:rFonts w:ascii="GHEA Grapalat" w:hAnsi="GHEA Grapalat"/>
          <w:i w:val="0"/>
          <w:lang w:val="af-ZA"/>
        </w:rPr>
        <w:t xml:space="preserve">  </w:t>
      </w:r>
      <w:bookmarkEnd w:id="1"/>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պայմանագիր)։ </w:t>
      </w:r>
    </w:p>
    <w:p w:rsidR="00311076" w:rsidRPr="00E6597C" w:rsidRDefault="00642EFE" w:rsidP="00EF3662">
      <w:pPr>
        <w:pStyle w:val="a3"/>
        <w:spacing w:line="240" w:lineRule="auto"/>
        <w:ind w:firstLine="0"/>
        <w:rPr>
          <w:rFonts w:ascii="GHEA Grapalat" w:hAnsi="GHEA Grapalat"/>
          <w:i w:val="0"/>
          <w:sz w:val="16"/>
          <w:szCs w:val="16"/>
          <w:lang w:val="af-ZA"/>
        </w:rPr>
      </w:pPr>
      <w:r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p>
    <w:p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2" w:name="_Hlk23167512"/>
      <w:r w:rsidR="00496E18" w:rsidRPr="00E6597C">
        <w:rPr>
          <w:rFonts w:ascii="GHEA Grapalat" w:hAnsi="GHEA Grapalat"/>
          <w:i w:val="0"/>
          <w:lang w:val="af-ZA"/>
        </w:rPr>
        <w:t xml:space="preserve">ոչ գնային պայմաններով բավարար գնահատված </w:t>
      </w:r>
      <w:bookmarkEnd w:id="2"/>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rsidR="000E2427" w:rsidRPr="00D33EEF" w:rsidRDefault="000E2427" w:rsidP="00EF3662">
      <w:pPr>
        <w:pStyle w:val="a3"/>
        <w:spacing w:line="240" w:lineRule="auto"/>
        <w:rPr>
          <w:rFonts w:ascii="GHEA Grapalat" w:hAnsi="GHEA Grapalat"/>
          <w:i w:val="0"/>
          <w:lang w:val="hy-AM"/>
        </w:rPr>
      </w:pPr>
      <w:r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 </w:t>
      </w:r>
      <w:r w:rsidRPr="00E6597C">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rsidR="00357D48" w:rsidRPr="00E6597C" w:rsidRDefault="00357D48" w:rsidP="00CE2C95">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w:t>
      </w:r>
      <w:r w:rsidR="00CE2C95" w:rsidRPr="00CE2C95">
        <w:rPr>
          <w:rFonts w:ascii="GHEA Grapalat" w:hAnsi="GHEA Grapalat"/>
          <w:i w:val="0"/>
          <w:lang w:val="af-ZA"/>
        </w:rPr>
        <w:t>Սույն ընթացակարգին մասնակցության հայտերն անհրաժեշտ է ներկայացնե</w:t>
      </w:r>
      <w:r w:rsidR="00CE2C95" w:rsidRPr="00CE2C95">
        <w:rPr>
          <w:rFonts w:ascii="GHEA Grapalat" w:hAnsi="GHEA Grapalat"/>
          <w:i w:val="0"/>
          <w:lang w:val="af-ZA" w:eastAsia="ru-RU"/>
        </w:rPr>
        <w:t xml:space="preserve"> </w:t>
      </w:r>
      <w:r w:rsidR="00CE2C95" w:rsidRPr="00CE2C95">
        <w:rPr>
          <w:rFonts w:ascii="GHEA Grapalat" w:hAnsi="GHEA Grapalat"/>
          <w:b/>
          <w:i w:val="0"/>
          <w:lang w:val="af-ZA"/>
        </w:rPr>
        <w:t>Խոյի համայնքապետարան</w:t>
      </w:r>
      <w:r w:rsidR="00CE2C95" w:rsidRPr="00CE2C95">
        <w:rPr>
          <w:rFonts w:ascii="GHEA Grapalat" w:hAnsi="GHEA Grapalat"/>
          <w:i w:val="0"/>
          <w:lang w:val="af-ZA"/>
        </w:rPr>
        <w:t xml:space="preserve">, որը գտնվում է  </w:t>
      </w:r>
      <w:bookmarkStart w:id="3" w:name="_Hlk106798145"/>
      <w:r w:rsidR="00CE2C95" w:rsidRPr="00CE2C95">
        <w:rPr>
          <w:rFonts w:ascii="GHEA Grapalat" w:hAnsi="GHEA Grapalat"/>
          <w:b/>
          <w:i w:val="0"/>
          <w:lang w:val="af-ZA"/>
        </w:rPr>
        <w:t>ՀՀ Արմավիր մարզի գ.Գեղակերտ Մ.Մաշտոցի 30</w:t>
      </w:r>
      <w:r w:rsidR="00CE2C95" w:rsidRPr="00CE2C95">
        <w:rPr>
          <w:rFonts w:ascii="GHEA Grapalat" w:hAnsi="GHEA Grapalat"/>
          <w:i w:val="0"/>
          <w:lang w:val="af-ZA"/>
        </w:rPr>
        <w:t xml:space="preserve">  </w:t>
      </w:r>
      <w:bookmarkEnd w:id="3"/>
      <w:r w:rsidR="00CE2C95" w:rsidRPr="00CE2C95">
        <w:rPr>
          <w:rFonts w:ascii="GHEA Grapalat" w:hAnsi="GHEA Grapalat"/>
          <w:i w:val="0"/>
          <w:lang w:val="af-ZA"/>
        </w:rPr>
        <w:t xml:space="preserve">հասցեով, </w:t>
      </w:r>
      <w:r w:rsidR="00B61894" w:rsidRPr="00E6597C">
        <w:rPr>
          <w:rFonts w:ascii="GHEA Grapalat" w:hAnsi="GHEA Grapalat"/>
          <w:i w:val="0"/>
          <w:lang w:val="af-ZA"/>
        </w:rPr>
        <w:t>փաստաթղթային ձևով</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մինչև սույն հայտարարության հրապարակման օրվանից հաշված</w:t>
      </w:r>
      <w:r w:rsidR="00D33EEF">
        <w:rPr>
          <w:rFonts w:ascii="GHEA Grapalat" w:hAnsi="GHEA Grapalat"/>
          <w:i w:val="0"/>
          <w:lang w:val="hy-AM"/>
        </w:rPr>
        <w:t xml:space="preserve"> </w:t>
      </w:r>
      <w:r w:rsidR="00803842" w:rsidRPr="00D33EEF">
        <w:rPr>
          <w:rFonts w:ascii="GHEA Grapalat" w:hAnsi="GHEA Grapalat"/>
          <w:i w:val="0"/>
          <w:highlight w:val="yellow"/>
          <w:u w:val="single"/>
          <w:lang w:val="af-ZA"/>
        </w:rPr>
        <w:t>4</w:t>
      </w:r>
      <w:r w:rsidR="00E574D7" w:rsidRPr="00E574D7">
        <w:rPr>
          <w:rFonts w:ascii="GHEA Grapalat" w:hAnsi="GHEA Grapalat"/>
          <w:i w:val="0"/>
          <w:highlight w:val="yellow"/>
          <w:u w:val="single"/>
          <w:lang w:val="hy-AM"/>
        </w:rPr>
        <w:t>0</w:t>
      </w:r>
      <w:r w:rsidR="00B61894" w:rsidRPr="00D33EEF">
        <w:rPr>
          <w:rFonts w:ascii="GHEA Grapalat" w:hAnsi="GHEA Grapalat"/>
          <w:i w:val="0"/>
          <w:highlight w:val="yellow"/>
          <w:lang w:val="af-ZA"/>
        </w:rPr>
        <w:t>-րդ օրվա ժամը</w:t>
      </w:r>
      <w:r w:rsidR="00CE2C95" w:rsidRPr="00D33EEF">
        <w:rPr>
          <w:rFonts w:ascii="GHEA Grapalat" w:hAnsi="GHEA Grapalat"/>
          <w:i w:val="0"/>
          <w:highlight w:val="yellow"/>
          <w:lang w:val="hy-AM"/>
        </w:rPr>
        <w:t xml:space="preserve"> 11:</w:t>
      </w:r>
      <w:r w:rsidR="00803842" w:rsidRPr="00D33EEF">
        <w:rPr>
          <w:rFonts w:ascii="GHEA Grapalat" w:hAnsi="GHEA Grapalat"/>
          <w:i w:val="0"/>
          <w:highlight w:val="yellow"/>
          <w:lang w:val="af-ZA"/>
        </w:rPr>
        <w:t>00</w:t>
      </w:r>
      <w:r w:rsidR="00B61894" w:rsidRPr="00D33EEF">
        <w:rPr>
          <w:rFonts w:ascii="GHEA Grapalat" w:hAnsi="GHEA Grapalat"/>
          <w:i w:val="0"/>
          <w:highlight w:val="yellow"/>
          <w:lang w:val="af-ZA"/>
        </w:rPr>
        <w:t>-</w:t>
      </w:r>
      <w:r w:rsidR="00B61894" w:rsidRPr="00E6597C">
        <w:rPr>
          <w:rFonts w:ascii="GHEA Grapalat" w:hAnsi="GHEA Grapalat"/>
          <w:i w:val="0"/>
          <w:lang w:val="af-ZA"/>
        </w:rPr>
        <w:t xml:space="preserve">ը: </w:t>
      </w:r>
      <w:r w:rsidR="000076A1" w:rsidRPr="00E6597C">
        <w:rPr>
          <w:rFonts w:ascii="GHEA Grapalat" w:hAnsi="GHEA Grapalat"/>
          <w:i w:val="0"/>
          <w:lang w:val="af-ZA"/>
        </w:rPr>
        <w:t>Հայտերը, հայերենից բացի, կարող են ներկայացվել նաև անգլերեն կամ ռուսերեն:</w:t>
      </w:r>
      <w:r w:rsidRPr="00E6597C">
        <w:rPr>
          <w:rFonts w:ascii="GHEA Grapalat" w:hAnsi="GHEA Grapalat"/>
          <w:i w:val="0"/>
          <w:lang w:val="af-ZA"/>
        </w:rPr>
        <w:t xml:space="preserve"> </w:t>
      </w:r>
    </w:p>
    <w:p w:rsidR="00B61894" w:rsidRPr="00E6597C" w:rsidRDefault="00B61894" w:rsidP="00B61894">
      <w:pPr>
        <w:pStyle w:val="a3"/>
        <w:spacing w:line="240" w:lineRule="auto"/>
        <w:ind w:firstLine="708"/>
        <w:rPr>
          <w:rFonts w:ascii="GHEA Grapalat" w:hAnsi="GHEA Grapalat"/>
          <w:i w:val="0"/>
          <w:lang w:val="af-ZA"/>
        </w:rPr>
      </w:pPr>
      <w:r w:rsidRPr="00E6597C">
        <w:rPr>
          <w:rFonts w:ascii="GHEA Grapalat" w:hAnsi="GHEA Grapalat"/>
          <w:i w:val="0"/>
          <w:lang w:val="af-ZA"/>
        </w:rPr>
        <w:t xml:space="preserve">Հայտերի բացումը տեղի կունենա </w:t>
      </w:r>
      <w:r w:rsidR="00CE2C95" w:rsidRPr="00CE2C95">
        <w:rPr>
          <w:rFonts w:ascii="GHEA Grapalat" w:hAnsi="GHEA Grapalat"/>
          <w:b/>
          <w:i w:val="0"/>
          <w:lang w:val="af-ZA"/>
        </w:rPr>
        <w:t>ՀՀ Արմավիր մարզի գ.Գեղակերտ Մ.Մաշտոցի 30</w:t>
      </w:r>
      <w:r w:rsidR="00CE2C95" w:rsidRPr="00CE2C95">
        <w:rPr>
          <w:rFonts w:ascii="GHEA Grapalat" w:hAnsi="GHEA Grapalat"/>
          <w:i w:val="0"/>
          <w:lang w:val="af-ZA"/>
        </w:rPr>
        <w:t xml:space="preserve">  </w:t>
      </w:r>
      <w:r w:rsidRPr="00E6597C">
        <w:rPr>
          <w:rFonts w:ascii="GHEA Grapalat" w:hAnsi="GHEA Grapalat"/>
          <w:i w:val="0"/>
          <w:lang w:val="af-ZA"/>
        </w:rPr>
        <w:t xml:space="preserve">հասցեում,  « </w:t>
      </w:r>
      <w:r w:rsidR="00CE2C95" w:rsidRPr="00D33EEF">
        <w:rPr>
          <w:rFonts w:ascii="GHEA Grapalat" w:hAnsi="GHEA Grapalat"/>
          <w:i w:val="0"/>
          <w:highlight w:val="yellow"/>
          <w:lang w:val="hy-AM"/>
        </w:rPr>
        <w:t>2022</w:t>
      </w:r>
      <w:r w:rsidRPr="00D33EEF">
        <w:rPr>
          <w:rFonts w:ascii="GHEA Grapalat" w:hAnsi="GHEA Grapalat"/>
          <w:i w:val="0"/>
          <w:highlight w:val="yellow"/>
          <w:lang w:val="af-ZA"/>
        </w:rPr>
        <w:t xml:space="preserve"> » « </w:t>
      </w:r>
      <w:r w:rsidR="00803842" w:rsidRPr="00D33EEF">
        <w:rPr>
          <w:rFonts w:ascii="GHEA Grapalat" w:hAnsi="GHEA Grapalat"/>
          <w:i w:val="0"/>
          <w:highlight w:val="yellow"/>
          <w:lang w:val="en-US"/>
        </w:rPr>
        <w:t>օգոստոսի</w:t>
      </w:r>
      <w:r w:rsidR="00803842" w:rsidRPr="00D33EEF">
        <w:rPr>
          <w:rFonts w:ascii="GHEA Grapalat" w:hAnsi="GHEA Grapalat"/>
          <w:i w:val="0"/>
          <w:highlight w:val="yellow"/>
          <w:lang w:val="af-ZA"/>
        </w:rPr>
        <w:t xml:space="preserve"> </w:t>
      </w:r>
      <w:r w:rsidR="00CE2C95" w:rsidRPr="00D33EEF">
        <w:rPr>
          <w:rFonts w:ascii="GHEA Grapalat" w:hAnsi="GHEA Grapalat"/>
          <w:i w:val="0"/>
          <w:highlight w:val="yellow"/>
          <w:lang w:val="hy-AM"/>
        </w:rPr>
        <w:t xml:space="preserve"> </w:t>
      </w:r>
      <w:r w:rsidRPr="00D33EEF">
        <w:rPr>
          <w:rFonts w:ascii="GHEA Grapalat" w:hAnsi="GHEA Grapalat"/>
          <w:i w:val="0"/>
          <w:highlight w:val="yellow"/>
          <w:lang w:val="af-ZA"/>
        </w:rPr>
        <w:t>» «</w:t>
      </w:r>
      <w:r w:rsidR="00E574D7" w:rsidRPr="00E574D7">
        <w:rPr>
          <w:rFonts w:ascii="GHEA Grapalat" w:hAnsi="GHEA Grapalat"/>
          <w:i w:val="0"/>
          <w:highlight w:val="yellow"/>
          <w:lang w:val="af-ZA"/>
        </w:rPr>
        <w:t>1</w:t>
      </w:r>
      <w:r w:rsidR="00F105A7">
        <w:rPr>
          <w:rFonts w:ascii="GHEA Grapalat" w:hAnsi="GHEA Grapalat"/>
          <w:i w:val="0"/>
          <w:highlight w:val="yellow"/>
          <w:lang w:val="af-ZA"/>
        </w:rPr>
        <w:t>7</w:t>
      </w:r>
      <w:r w:rsidRPr="00D33EEF">
        <w:rPr>
          <w:rFonts w:ascii="GHEA Grapalat" w:hAnsi="GHEA Grapalat"/>
          <w:i w:val="0"/>
          <w:highlight w:val="yellow"/>
          <w:lang w:val="af-ZA"/>
        </w:rPr>
        <w:t xml:space="preserve">» -ին ժամը  </w:t>
      </w:r>
      <w:r w:rsidR="00CE2C95" w:rsidRPr="00D33EEF">
        <w:rPr>
          <w:rFonts w:ascii="GHEA Grapalat" w:hAnsi="GHEA Grapalat"/>
          <w:i w:val="0"/>
          <w:highlight w:val="yellow"/>
          <w:u w:val="single"/>
          <w:lang w:val="hy-AM"/>
        </w:rPr>
        <w:t>11:</w:t>
      </w:r>
      <w:r w:rsidR="00E73F03" w:rsidRPr="00D33EEF">
        <w:rPr>
          <w:rFonts w:ascii="GHEA Grapalat" w:hAnsi="GHEA Grapalat"/>
          <w:i w:val="0"/>
          <w:highlight w:val="yellow"/>
          <w:u w:val="single"/>
          <w:lang w:val="af-ZA"/>
        </w:rPr>
        <w:t>00</w:t>
      </w:r>
      <w:r w:rsidRPr="00D33EEF">
        <w:rPr>
          <w:rFonts w:ascii="GHEA Grapalat" w:hAnsi="GHEA Grapalat"/>
          <w:i w:val="0"/>
          <w:highlight w:val="yellow"/>
          <w:lang w:val="af-ZA"/>
        </w:rPr>
        <w:t>-ին</w:t>
      </w:r>
      <w:r w:rsidRPr="00E6597C">
        <w:rPr>
          <w:rFonts w:ascii="GHEA Grapalat" w:hAnsi="GHEA Grapalat"/>
          <w:i w:val="0"/>
          <w:lang w:val="af-ZA"/>
        </w:rPr>
        <w:t xml:space="preserve">։   </w:t>
      </w:r>
    </w:p>
    <w:p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rsidR="00B61894" w:rsidRPr="00015CC3" w:rsidRDefault="00B61894" w:rsidP="00B61894">
      <w:pPr>
        <w:pStyle w:val="a3"/>
        <w:spacing w:line="240" w:lineRule="auto"/>
        <w:ind w:firstLine="708"/>
        <w:rPr>
          <w:rFonts w:ascii="GHEA Grapalat" w:hAnsi="GHEA Grapalat"/>
          <w:i w:val="0"/>
          <w:lang w:val="hy-AM"/>
        </w:rPr>
      </w:pPr>
    </w:p>
    <w:p w:rsidR="00CE2C95" w:rsidRPr="00CE2C95" w:rsidRDefault="00CE2C95" w:rsidP="00CE2C95">
      <w:pPr>
        <w:ind w:firstLine="720"/>
        <w:jc w:val="both"/>
        <w:rPr>
          <w:rFonts w:ascii="GHEA Grapalat" w:hAnsi="GHEA Grapalat"/>
          <w:b/>
          <w:sz w:val="20"/>
          <w:szCs w:val="20"/>
          <w:lang w:val="af-ZA"/>
        </w:rPr>
      </w:pPr>
      <w:r w:rsidRPr="00CE2C95">
        <w:rPr>
          <w:rFonts w:ascii="GHEA Grapalat" w:hAnsi="GHEA Grapalat"/>
          <w:sz w:val="20"/>
          <w:szCs w:val="20"/>
          <w:lang w:val="af-ZA"/>
        </w:rPr>
        <w:t xml:space="preserve">Սույն հայտարարության հետ կապված լրացուցիչ տեղեկություններ ստանալու համար կարող եք դիմել գնահատող հանձնաժողովի քարտուղար ` </w:t>
      </w:r>
      <w:r w:rsidRPr="00CE2C95">
        <w:rPr>
          <w:rFonts w:ascii="GHEA Grapalat" w:hAnsi="GHEA Grapalat"/>
          <w:b/>
          <w:sz w:val="20"/>
          <w:szCs w:val="20"/>
          <w:u w:val="single"/>
          <w:lang w:val="af-ZA"/>
        </w:rPr>
        <w:t>Նարեկ Լևոնյան</w:t>
      </w:r>
      <w:r w:rsidRPr="00CE2C95">
        <w:rPr>
          <w:rFonts w:ascii="GHEA Grapalat" w:hAnsi="GHEA Grapalat"/>
          <w:b/>
          <w:sz w:val="20"/>
          <w:szCs w:val="20"/>
          <w:lang w:val="af-ZA"/>
        </w:rPr>
        <w:t>ին:</w:t>
      </w:r>
    </w:p>
    <w:p w:rsidR="00CE2C95" w:rsidRPr="00CE2C95" w:rsidRDefault="00CE2C95" w:rsidP="00CE2C95">
      <w:pPr>
        <w:jc w:val="both"/>
        <w:rPr>
          <w:rFonts w:ascii="GHEA Grapalat" w:hAnsi="GHEA Grapalat"/>
          <w:sz w:val="20"/>
          <w:szCs w:val="20"/>
          <w:lang w:val="af-ZA"/>
        </w:rPr>
      </w:pPr>
      <w:r w:rsidRPr="00CE2C95">
        <w:rPr>
          <w:rFonts w:ascii="GHEA Grapalat" w:hAnsi="GHEA Grapalat"/>
          <w:sz w:val="20"/>
          <w:szCs w:val="20"/>
          <w:lang w:val="af-ZA"/>
        </w:rPr>
        <w:tab/>
      </w:r>
      <w:r w:rsidRPr="00CE2C95">
        <w:rPr>
          <w:rFonts w:ascii="GHEA Grapalat" w:hAnsi="GHEA Grapalat"/>
          <w:sz w:val="20"/>
          <w:szCs w:val="20"/>
          <w:lang w:val="af-ZA"/>
        </w:rPr>
        <w:tab/>
      </w:r>
      <w:r w:rsidRPr="00CE2C95">
        <w:rPr>
          <w:rFonts w:ascii="GHEA Grapalat" w:hAnsi="GHEA Grapalat"/>
          <w:sz w:val="20"/>
          <w:szCs w:val="20"/>
          <w:lang w:val="af-ZA"/>
        </w:rPr>
        <w:tab/>
      </w:r>
      <w:r w:rsidRPr="00CE2C95">
        <w:rPr>
          <w:rFonts w:ascii="GHEA Grapalat" w:hAnsi="GHEA Grapalat"/>
          <w:sz w:val="20"/>
          <w:szCs w:val="20"/>
          <w:lang w:val="af-ZA"/>
        </w:rPr>
        <w:tab/>
      </w:r>
      <w:r w:rsidRPr="00CE2C95">
        <w:rPr>
          <w:rFonts w:ascii="GHEA Grapalat" w:hAnsi="GHEA Grapalat"/>
          <w:sz w:val="20"/>
          <w:szCs w:val="20"/>
          <w:lang w:val="af-ZA"/>
        </w:rPr>
        <w:tab/>
        <w:t xml:space="preserve">             </w:t>
      </w:r>
      <w:r w:rsidRPr="00CE2C95">
        <w:rPr>
          <w:rFonts w:ascii="GHEA Grapalat" w:hAnsi="GHEA Grapalat"/>
          <w:sz w:val="16"/>
          <w:szCs w:val="16"/>
          <w:lang w:val="af-ZA"/>
        </w:rPr>
        <w:t>անունը, ազգանունը</w:t>
      </w:r>
    </w:p>
    <w:p w:rsidR="00CE2C95" w:rsidRPr="00CE2C95" w:rsidRDefault="00CE2C95" w:rsidP="00CE2C95">
      <w:pPr>
        <w:ind w:firstLine="720"/>
        <w:jc w:val="both"/>
        <w:rPr>
          <w:rFonts w:ascii="GHEA Grapalat" w:hAnsi="GHEA Grapalat"/>
          <w:b/>
          <w:sz w:val="20"/>
          <w:szCs w:val="20"/>
          <w:u w:val="single"/>
          <w:lang w:val="af-ZA"/>
        </w:rPr>
      </w:pPr>
      <w:r w:rsidRPr="00CE2C95">
        <w:rPr>
          <w:rFonts w:ascii="GHEA Grapalat" w:hAnsi="GHEA Grapalat"/>
          <w:sz w:val="20"/>
          <w:szCs w:val="20"/>
          <w:lang w:val="af-ZA"/>
        </w:rPr>
        <w:t xml:space="preserve">                                      Հեռախոս՝ </w:t>
      </w:r>
      <w:r w:rsidRPr="00CE2C95">
        <w:rPr>
          <w:rFonts w:ascii="GHEA Grapalat" w:hAnsi="GHEA Grapalat"/>
          <w:b/>
          <w:sz w:val="20"/>
          <w:szCs w:val="20"/>
          <w:u w:val="single"/>
          <w:lang w:val="af-ZA"/>
        </w:rPr>
        <w:t>093-73-83-17</w:t>
      </w:r>
    </w:p>
    <w:p w:rsidR="00CE2C95" w:rsidRPr="00CE2C95" w:rsidRDefault="00CE2C95" w:rsidP="00CE2C95">
      <w:pPr>
        <w:ind w:firstLine="720"/>
        <w:jc w:val="both"/>
        <w:rPr>
          <w:rFonts w:ascii="GHEA Grapalat" w:hAnsi="GHEA Grapalat"/>
          <w:b/>
          <w:sz w:val="20"/>
          <w:szCs w:val="20"/>
          <w:lang w:val="af-ZA"/>
        </w:rPr>
      </w:pPr>
    </w:p>
    <w:p w:rsidR="00CE2C95" w:rsidRPr="00CE2C95" w:rsidRDefault="00CE2C95" w:rsidP="00CE2C95">
      <w:pPr>
        <w:ind w:firstLine="720"/>
        <w:jc w:val="both"/>
        <w:rPr>
          <w:rFonts w:ascii="GHEA Grapalat" w:hAnsi="GHEA Grapalat"/>
          <w:sz w:val="20"/>
          <w:szCs w:val="20"/>
          <w:u w:val="single"/>
          <w:lang w:val="af-ZA"/>
        </w:rPr>
      </w:pPr>
      <w:r w:rsidRPr="00CE2C95">
        <w:rPr>
          <w:rFonts w:ascii="GHEA Grapalat" w:hAnsi="GHEA Grapalat"/>
          <w:sz w:val="20"/>
          <w:szCs w:val="20"/>
          <w:lang w:val="af-ZA"/>
        </w:rPr>
        <w:t xml:space="preserve">                                        Էլ. փոստ </w:t>
      </w:r>
      <w:r w:rsidRPr="00CE2C95">
        <w:rPr>
          <w:rFonts w:ascii="GHEA Grapalat" w:hAnsi="GHEA Grapalat"/>
          <w:sz w:val="20"/>
          <w:szCs w:val="20"/>
          <w:lang w:val="hy-AM"/>
        </w:rPr>
        <w:t xml:space="preserve">՝ </w:t>
      </w:r>
      <w:bookmarkStart w:id="4" w:name="_Hlk106798542"/>
      <w:r w:rsidRPr="00CE2C95">
        <w:rPr>
          <w:rFonts w:ascii="GHEA Grapalat" w:hAnsi="GHEA Grapalat"/>
          <w:b/>
          <w:sz w:val="20"/>
          <w:szCs w:val="20"/>
          <w:lang w:val="af-ZA"/>
        </w:rPr>
        <w:t>nareklevonyan041091@mail.ru.</w:t>
      </w:r>
      <w:bookmarkEnd w:id="4"/>
    </w:p>
    <w:p w:rsidR="00CE2C95" w:rsidRPr="00CE2C95" w:rsidRDefault="00CE2C95" w:rsidP="00CE2C95">
      <w:pPr>
        <w:ind w:firstLine="720"/>
        <w:jc w:val="both"/>
        <w:rPr>
          <w:rFonts w:ascii="GHEA Grapalat" w:hAnsi="GHEA Grapalat"/>
          <w:sz w:val="20"/>
          <w:szCs w:val="20"/>
          <w:lang w:val="af-ZA"/>
        </w:rPr>
      </w:pPr>
    </w:p>
    <w:p w:rsidR="00754697" w:rsidRPr="00021823" w:rsidRDefault="0033334A" w:rsidP="00EF3662">
      <w:pPr>
        <w:pStyle w:val="a3"/>
        <w:spacing w:line="240" w:lineRule="auto"/>
        <w:ind w:firstLine="0"/>
        <w:jc w:val="left"/>
        <w:rPr>
          <w:rFonts w:ascii="GHEA Grapalat" w:hAnsi="GHEA Grapalat"/>
          <w:i w:val="0"/>
          <w:u w:val="single"/>
          <w:lang w:val="af-ZA"/>
        </w:rPr>
      </w:pPr>
      <w:r>
        <w:rPr>
          <w:rFonts w:ascii="GHEA Grapalat" w:hAnsi="GHEA Grapalat"/>
          <w:i w:val="0"/>
          <w:lang w:val="hy-AM"/>
        </w:rPr>
        <w:t xml:space="preserve">                                            </w:t>
      </w:r>
      <w:r w:rsidR="00754697" w:rsidRPr="00E6597C">
        <w:rPr>
          <w:rFonts w:ascii="GHEA Grapalat" w:hAnsi="GHEA Grapalat"/>
          <w:i w:val="0"/>
          <w:lang w:val="af-ZA"/>
        </w:rPr>
        <w:t>Պատվիրատու</w:t>
      </w:r>
      <w:r w:rsidR="009F18D0" w:rsidRPr="00E6597C">
        <w:rPr>
          <w:rFonts w:ascii="GHEA Grapalat" w:hAnsi="GHEA Grapalat"/>
          <w:i w:val="0"/>
          <w:lang w:val="af-ZA"/>
        </w:rPr>
        <w:t xml:space="preserve"> </w:t>
      </w:r>
      <w:r w:rsidR="009F18D0" w:rsidRPr="00E6597C">
        <w:rPr>
          <w:rFonts w:ascii="GHEA Grapalat" w:hAnsi="GHEA Grapalat"/>
          <w:i w:val="0"/>
          <w:u w:val="single"/>
          <w:lang w:val="af-ZA"/>
        </w:rPr>
        <w:tab/>
      </w:r>
      <w:bookmarkStart w:id="5" w:name="_Hlk106798255"/>
      <w:r w:rsidR="00021823" w:rsidRPr="00021823">
        <w:rPr>
          <w:rFonts w:ascii="GHEA Grapalat" w:hAnsi="GHEA Grapalat"/>
          <w:b/>
          <w:sz w:val="24"/>
          <w:szCs w:val="24"/>
          <w:u w:val="single"/>
          <w:lang w:val="af-ZA"/>
        </w:rPr>
        <w:t>Խոյի համայնքապետարան</w:t>
      </w:r>
      <w:bookmarkEnd w:id="5"/>
    </w:p>
    <w:p w:rsidR="0033334A" w:rsidRPr="00205078" w:rsidRDefault="0033334A" w:rsidP="0033334A">
      <w:pPr>
        <w:jc w:val="both"/>
        <w:rPr>
          <w:rFonts w:ascii="GHEA Grapalat" w:hAnsi="GHEA Grapalat"/>
          <w:sz w:val="20"/>
          <w:lang w:val="hy-AM"/>
        </w:rPr>
      </w:pPr>
      <w:r w:rsidRPr="00205078">
        <w:rPr>
          <w:rFonts w:ascii="GHEA Grapalat" w:hAnsi="GHEA Grapalat"/>
          <w:i/>
          <w:sz w:val="18"/>
          <w:szCs w:val="18"/>
          <w:highlight w:val="yellow"/>
          <w:lang w:val="hy-AM"/>
        </w:rPr>
        <w:t>ՍՈՒՅՆ ԳՆՄԱՆ ԸՆԹԱՑԱԿԱՐԳԸ ԿԱԶՄԱԿԵՐՊՎՈՒՄ Է ԳՆՈՒՄՆԵՐԻ ՄԱՍԻՆ ՀՀ ՕՐԵՆՔԻ 15-ՐԴ ՀՈԴՎԱԾԻ 6-ՐԴ ՄԱՍԻ ՇՐՋԱՆԱԿՆԵՐՈՒՄ։</w:t>
      </w:r>
    </w:p>
    <w:p w:rsidR="00826193" w:rsidRPr="00E6597C" w:rsidRDefault="00826193" w:rsidP="00EF3662">
      <w:pPr>
        <w:pStyle w:val="aa"/>
        <w:ind w:right="-7" w:firstLine="567"/>
        <w:jc w:val="right"/>
        <w:rPr>
          <w:rFonts w:ascii="GHEA Grapalat" w:hAnsi="GHEA Grapalat" w:cs="Sylfaen"/>
          <w:i/>
          <w:sz w:val="22"/>
          <w:lang w:val="af-ZA"/>
        </w:rPr>
      </w:pPr>
    </w:p>
    <w:p w:rsidR="00D33EEF" w:rsidRPr="008201B4" w:rsidRDefault="00D33EEF" w:rsidP="008201B4">
      <w:pPr>
        <w:pStyle w:val="aa"/>
        <w:spacing w:after="0"/>
        <w:ind w:firstLine="567"/>
        <w:jc w:val="center"/>
        <w:rPr>
          <w:rFonts w:ascii="GHEA Grapalat" w:hAnsi="GHEA Grapalat" w:cs="Sylfaen"/>
          <w:i/>
          <w:sz w:val="20"/>
          <w:szCs w:val="20"/>
          <w:lang w:val="af-ZA"/>
        </w:rPr>
      </w:pPr>
    </w:p>
    <w:p w:rsidR="00096865" w:rsidRPr="00E6597C" w:rsidRDefault="00096865" w:rsidP="00EF3662">
      <w:pPr>
        <w:pStyle w:val="aa"/>
        <w:spacing w:after="0"/>
        <w:ind w:firstLine="567"/>
        <w:jc w:val="right"/>
        <w:rPr>
          <w:rFonts w:ascii="GHEA Grapalat" w:hAnsi="GHEA Grapalat" w:cs="Sylfaen"/>
          <w:i/>
          <w:sz w:val="20"/>
          <w:szCs w:val="20"/>
          <w:lang w:val="af-ZA"/>
        </w:rPr>
      </w:pPr>
      <w:r w:rsidRPr="00E574D7">
        <w:rPr>
          <w:rFonts w:ascii="GHEA Grapalat" w:hAnsi="GHEA Grapalat" w:cs="Sylfaen"/>
          <w:i/>
          <w:sz w:val="20"/>
          <w:szCs w:val="20"/>
          <w:lang w:val="hy-AM"/>
        </w:rPr>
        <w:t>Հաստատված</w:t>
      </w:r>
      <w:r w:rsidRPr="00E6597C">
        <w:rPr>
          <w:rFonts w:ascii="GHEA Grapalat" w:hAnsi="GHEA Grapalat" w:cs="Times Armenian"/>
          <w:i/>
          <w:sz w:val="20"/>
          <w:szCs w:val="20"/>
          <w:lang w:val="af-ZA"/>
        </w:rPr>
        <w:t xml:space="preserve"> </w:t>
      </w:r>
      <w:r w:rsidRPr="00E574D7">
        <w:rPr>
          <w:rFonts w:ascii="GHEA Grapalat" w:hAnsi="GHEA Grapalat" w:cs="Sylfaen"/>
          <w:i/>
          <w:sz w:val="20"/>
          <w:szCs w:val="20"/>
          <w:lang w:val="hy-AM"/>
        </w:rPr>
        <w:t>է</w:t>
      </w:r>
    </w:p>
    <w:p w:rsidR="00096865" w:rsidRPr="00E6597C" w:rsidRDefault="00E574D7" w:rsidP="00EF3662">
      <w:pPr>
        <w:pStyle w:val="aa"/>
        <w:spacing w:after="0"/>
        <w:ind w:firstLine="567"/>
        <w:jc w:val="right"/>
        <w:rPr>
          <w:rFonts w:ascii="GHEA Grapalat" w:hAnsi="GHEA Grapalat" w:cs="Sylfaen"/>
          <w:i/>
          <w:sz w:val="20"/>
          <w:szCs w:val="20"/>
          <w:lang w:val="af-ZA"/>
        </w:rPr>
      </w:pPr>
      <w:r>
        <w:rPr>
          <w:rFonts w:ascii="GHEA Grapalat" w:hAnsi="GHEA Grapalat"/>
          <w:lang w:val="af-ZA"/>
        </w:rPr>
        <w:t xml:space="preserve">  ԱՄԽՀ-ԲՄԱՇՁԲ-22/10 </w:t>
      </w:r>
      <w:r w:rsidR="00803842">
        <w:rPr>
          <w:rFonts w:ascii="GHEA Grapalat" w:hAnsi="GHEA Grapalat"/>
          <w:lang w:val="af-ZA"/>
        </w:rPr>
        <w:t xml:space="preserve"> </w:t>
      </w:r>
      <w:r w:rsidR="00096865" w:rsidRPr="00E574D7">
        <w:rPr>
          <w:rFonts w:ascii="GHEA Grapalat" w:hAnsi="GHEA Grapalat" w:cs="Sylfaen"/>
          <w:i/>
          <w:sz w:val="20"/>
          <w:szCs w:val="20"/>
          <w:lang w:val="hy-AM"/>
        </w:rPr>
        <w:t>ծածկա</w:t>
      </w:r>
      <w:r w:rsidR="00096865" w:rsidRPr="00E574D7">
        <w:rPr>
          <w:rFonts w:ascii="GHEA Grapalat" w:hAnsi="GHEA Grapalat" w:cs="Times Armenian"/>
          <w:i/>
          <w:sz w:val="20"/>
          <w:szCs w:val="20"/>
          <w:lang w:val="hy-AM"/>
        </w:rPr>
        <w:t>գ</w:t>
      </w:r>
      <w:r w:rsidR="00096865" w:rsidRPr="00E574D7">
        <w:rPr>
          <w:rFonts w:ascii="GHEA Grapalat" w:hAnsi="GHEA Grapalat" w:cs="Sylfaen"/>
          <w:i/>
          <w:sz w:val="20"/>
          <w:szCs w:val="20"/>
          <w:lang w:val="hy-AM"/>
        </w:rPr>
        <w:t>րով</w:t>
      </w:r>
      <w:r w:rsidR="00096865" w:rsidRPr="00E6597C">
        <w:rPr>
          <w:rFonts w:ascii="GHEA Grapalat" w:hAnsi="GHEA Grapalat" w:cs="Times Armenian"/>
          <w:i/>
          <w:sz w:val="20"/>
          <w:szCs w:val="20"/>
          <w:lang w:val="af-ZA"/>
        </w:rPr>
        <w:t xml:space="preserve"> </w:t>
      </w:r>
    </w:p>
    <w:p w:rsidR="00096865" w:rsidRPr="00E6597C" w:rsidRDefault="00803531" w:rsidP="00EF3662">
      <w:pPr>
        <w:pStyle w:val="aa"/>
        <w:spacing w:after="0"/>
        <w:ind w:firstLine="567"/>
        <w:jc w:val="right"/>
        <w:rPr>
          <w:rFonts w:ascii="GHEA Grapalat" w:hAnsi="GHEA Grapalat" w:cs="Times Armenian"/>
          <w:i/>
          <w:sz w:val="20"/>
          <w:szCs w:val="20"/>
          <w:lang w:val="af-ZA"/>
        </w:rPr>
      </w:pPr>
      <w:r w:rsidRPr="00E574D7">
        <w:rPr>
          <w:rFonts w:ascii="GHEA Grapalat" w:hAnsi="GHEA Grapalat" w:cs="Sylfaen"/>
          <w:i/>
          <w:sz w:val="20"/>
          <w:szCs w:val="20"/>
          <w:lang w:val="hy-AM"/>
        </w:rPr>
        <w:t>Բաց</w:t>
      </w:r>
      <w:r w:rsidRPr="00FB1AA1">
        <w:rPr>
          <w:rFonts w:ascii="GHEA Grapalat" w:hAnsi="GHEA Grapalat" w:cs="Sylfaen"/>
          <w:i/>
          <w:sz w:val="20"/>
          <w:szCs w:val="20"/>
          <w:lang w:val="af-ZA"/>
        </w:rPr>
        <w:t xml:space="preserve"> </w:t>
      </w:r>
      <w:r w:rsidRPr="00E574D7">
        <w:rPr>
          <w:rFonts w:ascii="GHEA Grapalat" w:hAnsi="GHEA Grapalat" w:cs="Sylfaen"/>
          <w:i/>
          <w:sz w:val="20"/>
          <w:szCs w:val="20"/>
          <w:lang w:val="hy-AM"/>
        </w:rPr>
        <w:t>մրցույթի</w:t>
      </w:r>
      <w:r w:rsidRPr="00FB1AA1">
        <w:rPr>
          <w:rFonts w:ascii="GHEA Grapalat" w:hAnsi="GHEA Grapalat" w:cs="Sylfaen"/>
          <w:i/>
          <w:sz w:val="20"/>
          <w:szCs w:val="20"/>
          <w:lang w:val="af-ZA"/>
        </w:rPr>
        <w:t xml:space="preserve"> </w:t>
      </w:r>
      <w:r w:rsidR="009548B5" w:rsidRPr="009548B5">
        <w:rPr>
          <w:rFonts w:ascii="GHEA Grapalat" w:hAnsi="GHEA Grapalat" w:cs="Sylfaen"/>
          <w:i/>
          <w:sz w:val="20"/>
          <w:szCs w:val="20"/>
          <w:lang w:val="af-ZA"/>
        </w:rPr>
        <w:t xml:space="preserve"> </w:t>
      </w:r>
      <w:r w:rsidR="00EE5855" w:rsidRPr="00E6597C">
        <w:rPr>
          <w:rFonts w:ascii="GHEA Grapalat" w:hAnsi="GHEA Grapalat" w:cs="Times Armenian"/>
          <w:i/>
          <w:sz w:val="20"/>
          <w:szCs w:val="20"/>
          <w:lang w:val="af-ZA"/>
        </w:rPr>
        <w:t xml:space="preserve">գնահատող </w:t>
      </w:r>
      <w:r w:rsidR="00096865" w:rsidRPr="00E574D7">
        <w:rPr>
          <w:rFonts w:ascii="GHEA Grapalat" w:hAnsi="GHEA Grapalat" w:cs="Sylfaen"/>
          <w:i/>
          <w:sz w:val="20"/>
          <w:szCs w:val="20"/>
          <w:lang w:val="hy-AM"/>
        </w:rPr>
        <w:t>հանձնաժողովի</w:t>
      </w:r>
    </w:p>
    <w:p w:rsidR="00096865" w:rsidRPr="00E6597C" w:rsidRDefault="00D33EEF" w:rsidP="00EF3662">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20</w:t>
      </w:r>
      <w:r w:rsidR="00450E47">
        <w:rPr>
          <w:rFonts w:ascii="GHEA Grapalat" w:hAnsi="GHEA Grapalat" w:cs="Sylfaen"/>
          <w:i/>
          <w:sz w:val="20"/>
          <w:szCs w:val="20"/>
          <w:lang w:val="af-ZA"/>
        </w:rPr>
        <w:t>22</w:t>
      </w:r>
      <w:r w:rsidR="00096865" w:rsidRPr="00E6597C">
        <w:rPr>
          <w:rFonts w:ascii="GHEA Grapalat" w:hAnsi="GHEA Grapalat" w:cs="Sylfaen"/>
          <w:i/>
          <w:sz w:val="20"/>
          <w:szCs w:val="20"/>
          <w:lang w:val="af-ZA"/>
        </w:rPr>
        <w:t xml:space="preserve"> </w:t>
      </w:r>
      <w:r w:rsidR="00096865" w:rsidRPr="00E574D7">
        <w:rPr>
          <w:rFonts w:ascii="GHEA Grapalat" w:hAnsi="GHEA Grapalat" w:cs="Sylfaen"/>
          <w:i/>
          <w:sz w:val="20"/>
          <w:szCs w:val="20"/>
          <w:lang w:val="hy-AM"/>
        </w:rPr>
        <w:t>թ</w:t>
      </w:r>
      <w:r w:rsidR="00096865" w:rsidRPr="00E6597C">
        <w:rPr>
          <w:rFonts w:ascii="GHEA Grapalat" w:hAnsi="GHEA Grapalat" w:cs="Times Armenian"/>
          <w:i/>
          <w:sz w:val="20"/>
          <w:szCs w:val="20"/>
          <w:lang w:val="af-ZA"/>
        </w:rPr>
        <w:t xml:space="preserve">. </w:t>
      </w:r>
      <w:r w:rsidR="00773D93">
        <w:rPr>
          <w:rFonts w:ascii="GHEA Grapalat" w:hAnsi="GHEA Grapalat" w:cs="Times Armenian"/>
          <w:i/>
          <w:sz w:val="20"/>
          <w:szCs w:val="20"/>
          <w:lang w:val="hy-AM"/>
        </w:rPr>
        <w:t>Հուլ</w:t>
      </w:r>
      <w:r>
        <w:rPr>
          <w:rFonts w:ascii="GHEA Grapalat" w:hAnsi="GHEA Grapalat" w:cs="Times Armenian"/>
          <w:i/>
          <w:sz w:val="20"/>
          <w:szCs w:val="20"/>
          <w:lang w:val="hy-AM"/>
        </w:rPr>
        <w:t>իսի 7</w:t>
      </w:r>
      <w:r w:rsidR="00803842">
        <w:rPr>
          <w:rFonts w:ascii="GHEA Grapalat" w:hAnsi="GHEA Grapalat" w:cs="Times Armenian"/>
          <w:i/>
          <w:sz w:val="20"/>
          <w:szCs w:val="20"/>
          <w:lang w:val="af-ZA"/>
        </w:rPr>
        <w:t xml:space="preserve"> </w:t>
      </w:r>
      <w:r w:rsidR="005C6159" w:rsidRPr="00E6597C">
        <w:rPr>
          <w:rFonts w:ascii="GHEA Grapalat" w:hAnsi="GHEA Grapalat" w:cs="Times Armenian"/>
          <w:i/>
          <w:sz w:val="20"/>
          <w:szCs w:val="20"/>
          <w:lang w:val="af-ZA"/>
        </w:rPr>
        <w:t xml:space="preserve">ի </w:t>
      </w:r>
      <w:r w:rsidR="00096865"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 xml:space="preserve">N </w:t>
      </w:r>
      <w:r w:rsidR="00450E47">
        <w:rPr>
          <w:rFonts w:ascii="GHEA Grapalat" w:hAnsi="GHEA Grapalat" w:cs="Times Armenian"/>
          <w:i/>
          <w:sz w:val="20"/>
          <w:szCs w:val="20"/>
          <w:u w:val="single"/>
          <w:lang w:val="af-ZA"/>
        </w:rPr>
        <w:t xml:space="preserve">01 </w:t>
      </w:r>
      <w:r w:rsidR="00096865" w:rsidRPr="00E574D7">
        <w:rPr>
          <w:rFonts w:ascii="GHEA Grapalat" w:hAnsi="GHEA Grapalat" w:cs="Sylfaen"/>
          <w:i/>
          <w:sz w:val="20"/>
          <w:szCs w:val="20"/>
          <w:lang w:val="hy-AM"/>
        </w:rPr>
        <w:t>որոշմամբ</w:t>
      </w: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A76C15" w:rsidP="00EF3662">
      <w:pPr>
        <w:pStyle w:val="aa"/>
        <w:ind w:right="-7" w:firstLine="567"/>
        <w:jc w:val="center"/>
        <w:rPr>
          <w:rFonts w:ascii="GHEA Grapalat" w:hAnsi="GHEA Grapalat"/>
          <w:lang w:val="af-ZA"/>
        </w:rPr>
      </w:pPr>
      <w:r w:rsidRPr="00E6597C">
        <w:rPr>
          <w:rFonts w:ascii="GHEA Grapalat" w:hAnsi="GHEA Grapalat" w:cs="Times Armenian"/>
          <w:i/>
          <w:lang w:val="af-ZA"/>
        </w:rPr>
        <w:t>«</w:t>
      </w:r>
      <w:r w:rsidR="00021823" w:rsidRPr="00021823">
        <w:rPr>
          <w:rFonts w:ascii="GHEA Grapalat" w:hAnsi="GHEA Grapalat"/>
          <w:b/>
          <w:u w:val="single"/>
          <w:lang w:val="af-ZA"/>
        </w:rPr>
        <w:t xml:space="preserve"> Խոյի համայնքապետարան</w:t>
      </w:r>
      <w:r w:rsidR="00021823" w:rsidRPr="00E6597C">
        <w:rPr>
          <w:rFonts w:ascii="GHEA Grapalat" w:hAnsi="GHEA Grapalat" w:cs="Sylfaen"/>
          <w:i/>
          <w:lang w:val="af-ZA"/>
        </w:rPr>
        <w:t xml:space="preserve"> </w:t>
      </w:r>
      <w:r w:rsidRPr="00E6597C">
        <w:rPr>
          <w:rFonts w:ascii="GHEA Grapalat" w:hAnsi="GHEA Grapalat" w:cs="Sylfaen"/>
          <w:i/>
          <w:lang w:val="af-ZA"/>
        </w:rPr>
        <w:t>»</w:t>
      </w:r>
    </w:p>
    <w:p w:rsidR="00096865" w:rsidRPr="00E6597C" w:rsidRDefault="00096865" w:rsidP="00EF3662">
      <w:pPr>
        <w:pStyle w:val="aa"/>
        <w:tabs>
          <w:tab w:val="left" w:pos="5968"/>
        </w:tabs>
        <w:ind w:right="-7" w:firstLine="567"/>
        <w:rPr>
          <w:rFonts w:ascii="GHEA Grapalat" w:hAnsi="GHEA Grapalat"/>
          <w:lang w:val="af-ZA"/>
        </w:rPr>
      </w:pPr>
      <w:r w:rsidRPr="00E6597C">
        <w:rPr>
          <w:rFonts w:ascii="GHEA Grapalat" w:hAnsi="GHEA Grapalat"/>
          <w:lang w:val="af-ZA"/>
        </w:rPr>
        <w:tab/>
      </w: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CE0D95" w:rsidRPr="00E6597C" w:rsidRDefault="00CE0D9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rsidR="00096865" w:rsidRPr="00E6597C" w:rsidRDefault="00096865" w:rsidP="00EF3662">
      <w:pPr>
        <w:pStyle w:val="aa"/>
        <w:ind w:right="-7" w:firstLine="567"/>
        <w:jc w:val="center"/>
        <w:rPr>
          <w:rFonts w:ascii="GHEA Grapalat" w:hAnsi="GHEA Grapalat" w:cs="Sylfaen"/>
          <w:lang w:val="af-ZA"/>
        </w:rPr>
      </w:pPr>
    </w:p>
    <w:p w:rsidR="00E574D7" w:rsidRPr="00E574D7" w:rsidRDefault="002B32D6" w:rsidP="007553BD">
      <w:pPr>
        <w:pStyle w:val="aa"/>
        <w:ind w:right="-7"/>
        <w:jc w:val="center"/>
        <w:rPr>
          <w:rFonts w:ascii="GHEA Grapalat" w:hAnsi="GHEA Grapalat" w:cs="Sylfaen"/>
          <w:b/>
          <w:bCs/>
          <w:i/>
          <w:lang w:val="af-ZA"/>
        </w:rPr>
      </w:pPr>
      <w:r w:rsidRPr="00E6597C">
        <w:rPr>
          <w:rFonts w:ascii="GHEA Grapalat" w:hAnsi="GHEA Grapalat" w:cs="Sylfaen"/>
          <w:lang w:val="af-ZA"/>
        </w:rPr>
        <w:t>«</w:t>
      </w:r>
      <w:r w:rsidR="00021823" w:rsidRPr="00021823">
        <w:rPr>
          <w:rFonts w:ascii="GHEA Grapalat" w:hAnsi="GHEA Grapalat"/>
          <w:b/>
          <w:u w:val="single"/>
          <w:lang w:val="af-ZA"/>
        </w:rPr>
        <w:t xml:space="preserve"> </w:t>
      </w:r>
      <w:bookmarkStart w:id="6" w:name="_Hlk106798380"/>
      <w:r w:rsidR="00021823" w:rsidRPr="00021823">
        <w:rPr>
          <w:rFonts w:ascii="GHEA Grapalat" w:hAnsi="GHEA Grapalat"/>
          <w:b/>
          <w:i/>
          <w:iCs/>
          <w:u w:val="single"/>
          <w:lang w:val="af-ZA"/>
        </w:rPr>
        <w:t>Խոյի համայնքապետարան</w:t>
      </w:r>
      <w:r w:rsidR="00021823" w:rsidRPr="00E6597C">
        <w:rPr>
          <w:rFonts w:ascii="GHEA Grapalat" w:hAnsi="GHEA Grapalat" w:cs="Sylfaen"/>
          <w:lang w:val="af-ZA"/>
        </w:rPr>
        <w:t xml:space="preserve"> </w:t>
      </w:r>
      <w:bookmarkEnd w:id="6"/>
      <w:r w:rsidRPr="00075BF5">
        <w:rPr>
          <w:rFonts w:ascii="GHEA Grapalat" w:hAnsi="GHEA Grapalat" w:cs="Sylfaen"/>
          <w:b/>
          <w:lang w:val="af-ZA"/>
        </w:rPr>
        <w:t>»-</w:t>
      </w:r>
      <w:r w:rsidR="00075BF5" w:rsidRPr="00075BF5">
        <w:rPr>
          <w:rFonts w:ascii="GHEA Grapalat" w:hAnsi="GHEA Grapalat" w:cs="Sylfaen"/>
          <w:b/>
          <w:i/>
          <w:iCs/>
        </w:rPr>
        <w:t>ի</w:t>
      </w:r>
      <w:r w:rsidRPr="00075BF5">
        <w:rPr>
          <w:rFonts w:ascii="GHEA Grapalat" w:hAnsi="GHEA Grapalat" w:cs="Sylfaen"/>
          <w:b/>
          <w:i/>
          <w:iCs/>
          <w:lang w:val="af-ZA"/>
        </w:rPr>
        <w:t xml:space="preserve"> </w:t>
      </w:r>
      <w:r w:rsidR="00075BF5" w:rsidRPr="00075BF5">
        <w:rPr>
          <w:rFonts w:ascii="GHEA Grapalat" w:hAnsi="GHEA Grapalat" w:cs="Sylfaen"/>
          <w:b/>
          <w:i/>
          <w:iCs/>
        </w:rPr>
        <w:t>կարիքների</w:t>
      </w:r>
      <w:r w:rsidR="00075BF5" w:rsidRPr="00075BF5">
        <w:rPr>
          <w:rFonts w:ascii="GHEA Grapalat" w:hAnsi="GHEA Grapalat" w:cs="Sylfaen"/>
          <w:b/>
          <w:i/>
          <w:iCs/>
          <w:lang w:val="af-ZA"/>
        </w:rPr>
        <w:t xml:space="preserve"> </w:t>
      </w:r>
      <w:r w:rsidR="00075BF5" w:rsidRPr="00075BF5">
        <w:rPr>
          <w:rFonts w:ascii="GHEA Grapalat" w:hAnsi="GHEA Grapalat" w:cs="Sylfaen"/>
          <w:b/>
          <w:i/>
          <w:iCs/>
        </w:rPr>
        <w:t>համար</w:t>
      </w:r>
      <w:r w:rsidR="00075BF5" w:rsidRPr="00075BF5">
        <w:rPr>
          <w:rFonts w:ascii="GHEA Grapalat" w:hAnsi="GHEA Grapalat" w:cs="Sylfaen"/>
          <w:i/>
          <w:iCs/>
          <w:lang w:val="af-ZA"/>
        </w:rPr>
        <w:t xml:space="preserve"> </w:t>
      </w:r>
      <w:r w:rsidRPr="00E6597C">
        <w:rPr>
          <w:rFonts w:ascii="GHEA Grapalat" w:hAnsi="GHEA Grapalat" w:cs="Times Armenian"/>
          <w:lang w:val="af-ZA"/>
        </w:rPr>
        <w:t xml:space="preserve"> </w:t>
      </w:r>
      <w:r w:rsidR="00E574D7" w:rsidRPr="00E574D7">
        <w:rPr>
          <w:rFonts w:ascii="GHEA Grapalat" w:hAnsi="GHEA Grapalat" w:cs="Sylfaen"/>
          <w:b/>
          <w:bCs/>
          <w:i/>
          <w:lang w:val="af-ZA"/>
        </w:rPr>
        <w:t>«</w:t>
      </w:r>
      <w:r w:rsidR="00E574D7" w:rsidRPr="00E574D7">
        <w:rPr>
          <w:rFonts w:ascii="GHEA Grapalat" w:hAnsi="GHEA Grapalat" w:cs="Sylfaen"/>
          <w:b/>
          <w:bCs/>
          <w:i/>
          <w:lang w:val="hy-AM"/>
        </w:rPr>
        <w:t xml:space="preserve"> </w:t>
      </w:r>
      <w:r w:rsidR="00A1263B" w:rsidRPr="00A1263B">
        <w:rPr>
          <w:rFonts w:ascii="GHEA Grapalat" w:hAnsi="GHEA Grapalat" w:cs="Sylfaen"/>
          <w:b/>
          <w:bCs/>
          <w:i/>
          <w:lang w:val="hy-AM"/>
        </w:rPr>
        <w:fldChar w:fldCharType="begin"/>
      </w:r>
      <w:r w:rsidR="00E574D7" w:rsidRPr="00E574D7">
        <w:rPr>
          <w:rFonts w:ascii="GHEA Grapalat" w:hAnsi="GHEA Grapalat" w:cs="Sylfaen"/>
          <w:b/>
          <w:bCs/>
          <w:i/>
          <w:lang w:val="hy-AM"/>
        </w:rPr>
        <w:instrText xml:space="preserve"> LINK Excel.Sheet.12 "C:\\Users\\User\\Downloads\\Խոյ -8ծրագիր 30</w:instrText>
      </w:r>
      <w:r w:rsidR="00E574D7" w:rsidRPr="00E574D7">
        <w:rPr>
          <w:rFonts w:ascii="MS Mincho" w:eastAsia="MS Mincho" w:hAnsi="MS Mincho" w:cs="MS Mincho" w:hint="eastAsia"/>
          <w:b/>
          <w:bCs/>
          <w:i/>
          <w:lang w:val="hy-AM"/>
        </w:rPr>
        <w:instrText>․</w:instrText>
      </w:r>
      <w:r w:rsidR="00E574D7" w:rsidRPr="00E574D7">
        <w:rPr>
          <w:rFonts w:ascii="GHEA Grapalat" w:hAnsi="GHEA Grapalat" w:cs="Sylfaen"/>
          <w:b/>
          <w:bCs/>
          <w:i/>
          <w:lang w:val="hy-AM"/>
        </w:rPr>
        <w:instrText>05</w:instrText>
      </w:r>
      <w:r w:rsidR="00E574D7" w:rsidRPr="00E574D7">
        <w:rPr>
          <w:rFonts w:ascii="MS Mincho" w:eastAsia="MS Mincho" w:hAnsi="MS Mincho" w:cs="MS Mincho" w:hint="eastAsia"/>
          <w:b/>
          <w:bCs/>
          <w:i/>
          <w:lang w:val="hy-AM"/>
        </w:rPr>
        <w:instrText>․</w:instrText>
      </w:r>
      <w:r w:rsidR="00E574D7" w:rsidRPr="00E574D7">
        <w:rPr>
          <w:rFonts w:ascii="GHEA Grapalat" w:hAnsi="GHEA Grapalat" w:cs="Sylfaen"/>
          <w:b/>
          <w:bCs/>
          <w:i/>
          <w:lang w:val="hy-AM"/>
        </w:rPr>
        <w:instrText>2022.xlsx" "30.05-ամբողջ</w:instrText>
      </w:r>
      <w:r w:rsidR="00E574D7" w:rsidRPr="00E574D7">
        <w:rPr>
          <w:rFonts w:ascii="MS Mincho" w:eastAsia="MS Mincho" w:hAnsi="MS Mincho" w:cs="MS Mincho" w:hint="eastAsia"/>
          <w:b/>
          <w:bCs/>
          <w:i/>
          <w:lang w:val="hy-AM"/>
        </w:rPr>
        <w:instrText>․</w:instrText>
      </w:r>
      <w:r w:rsidR="00E574D7" w:rsidRPr="00E574D7">
        <w:rPr>
          <w:rFonts w:ascii="GHEA Grapalat" w:hAnsi="GHEA Grapalat" w:cs="Sylfaen"/>
          <w:b/>
          <w:bCs/>
          <w:i/>
          <w:lang w:val="hy-AM"/>
        </w:rPr>
        <w:instrText xml:space="preserve">փաթեթ!R9C3" \a \f 4 \h  \* MERGEFORMAT </w:instrText>
      </w:r>
      <w:r w:rsidR="00A1263B" w:rsidRPr="00A1263B">
        <w:rPr>
          <w:rFonts w:ascii="GHEA Grapalat" w:hAnsi="GHEA Grapalat" w:cs="Sylfaen"/>
          <w:b/>
          <w:bCs/>
          <w:i/>
          <w:lang w:val="hy-AM"/>
        </w:rPr>
        <w:fldChar w:fldCharType="separate"/>
      </w:r>
      <w:r w:rsidR="00E574D7" w:rsidRPr="00E574D7">
        <w:rPr>
          <w:rFonts w:ascii="GHEA Grapalat" w:hAnsi="GHEA Grapalat" w:cs="Sylfaen"/>
          <w:b/>
          <w:bCs/>
          <w:i/>
          <w:lang w:val="af-ZA"/>
        </w:rPr>
        <w:t xml:space="preserve"> </w:t>
      </w:r>
      <w:r w:rsidR="00E574D7" w:rsidRPr="00E574D7">
        <w:rPr>
          <w:rFonts w:ascii="GHEA Grapalat" w:hAnsi="GHEA Grapalat" w:cs="Sylfaen"/>
          <w:b/>
          <w:bCs/>
          <w:i/>
        </w:rPr>
        <w:t>ՀՀ</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Արմավիրի</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մարզի</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Խոյ</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համայնքի</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Գեղակերտ</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գյուղում</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Մ</w:t>
      </w:r>
      <w:r w:rsidR="00E574D7" w:rsidRPr="00E574D7">
        <w:rPr>
          <w:rFonts w:ascii="GHEA Grapalat" w:hAnsi="GHEA Grapalat" w:cs="Sylfaen"/>
          <w:b/>
          <w:bCs/>
          <w:i/>
          <w:lang w:val="af-ZA"/>
        </w:rPr>
        <w:t>.</w:t>
      </w:r>
      <w:r w:rsidR="00E574D7" w:rsidRPr="00E574D7">
        <w:rPr>
          <w:rFonts w:ascii="GHEA Grapalat" w:hAnsi="GHEA Grapalat" w:cs="Sylfaen"/>
          <w:b/>
          <w:bCs/>
          <w:i/>
        </w:rPr>
        <w:t>Սարյան</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Մարշալ</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Բաղրամյան</w:t>
      </w:r>
      <w:r w:rsidR="00E574D7" w:rsidRPr="00E574D7">
        <w:rPr>
          <w:rFonts w:ascii="GHEA Grapalat" w:hAnsi="GHEA Grapalat" w:cs="Sylfaen"/>
          <w:b/>
          <w:bCs/>
          <w:i/>
          <w:lang w:val="af-ZA"/>
        </w:rPr>
        <w:t xml:space="preserve"> </w:t>
      </w:r>
      <w:r w:rsidR="00E574D7" w:rsidRPr="00E574D7">
        <w:rPr>
          <w:rFonts w:ascii="GHEA Grapalat" w:hAnsi="GHEA Grapalat" w:cs="Sylfaen"/>
          <w:b/>
          <w:bCs/>
          <w:i/>
        </w:rPr>
        <w:t>փողոցների</w:t>
      </w:r>
      <w:r w:rsidR="00E574D7" w:rsidRPr="00E574D7">
        <w:rPr>
          <w:rFonts w:ascii="GHEA Grapalat" w:hAnsi="GHEA Grapalat" w:cs="Sylfaen"/>
          <w:b/>
          <w:bCs/>
          <w:i/>
          <w:lang w:val="af-ZA"/>
        </w:rPr>
        <w:t xml:space="preserve"> </w:t>
      </w:r>
      <w:r w:rsidR="00E574D7" w:rsidRPr="00E574D7">
        <w:rPr>
          <w:rFonts w:ascii="GHEA Grapalat" w:hAnsi="GHEA Grapalat" w:cs="Sylfaen"/>
          <w:b/>
          <w:bCs/>
          <w:i/>
        </w:rPr>
        <w:t>և</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Մ</w:t>
      </w:r>
      <w:r w:rsidR="00E574D7" w:rsidRPr="00E574D7">
        <w:rPr>
          <w:rFonts w:ascii="GHEA Grapalat" w:hAnsi="GHEA Grapalat" w:cs="Sylfaen"/>
          <w:b/>
          <w:bCs/>
          <w:i/>
          <w:lang w:val="af-ZA"/>
        </w:rPr>
        <w:t>.</w:t>
      </w:r>
      <w:r w:rsidR="00E574D7" w:rsidRPr="00E574D7">
        <w:rPr>
          <w:rFonts w:ascii="GHEA Grapalat" w:hAnsi="GHEA Grapalat" w:cs="Sylfaen"/>
          <w:b/>
          <w:bCs/>
          <w:i/>
        </w:rPr>
        <w:t>Մարշալ</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Բաղրամյան</w:t>
      </w:r>
      <w:r w:rsidR="00E574D7" w:rsidRPr="00E574D7">
        <w:rPr>
          <w:rFonts w:ascii="GHEA Grapalat" w:hAnsi="GHEA Grapalat" w:cs="Sylfaen"/>
          <w:b/>
          <w:bCs/>
          <w:i/>
          <w:lang w:val="af-ZA"/>
        </w:rPr>
        <w:t xml:space="preserve"> </w:t>
      </w:r>
      <w:r w:rsidR="00E574D7" w:rsidRPr="00E574D7">
        <w:rPr>
          <w:rFonts w:ascii="GHEA Grapalat" w:hAnsi="GHEA Grapalat" w:cs="Sylfaen"/>
          <w:b/>
          <w:bCs/>
          <w:i/>
        </w:rPr>
        <w:t>փողոցից</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մինչև</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մշակույթի</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տան</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հարակից</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տարածքի</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Մոնթեավան</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գյուղում</w:t>
      </w:r>
      <w:r w:rsidR="00E574D7" w:rsidRPr="00E574D7">
        <w:rPr>
          <w:rFonts w:ascii="GHEA Grapalat" w:hAnsi="GHEA Grapalat" w:cs="Sylfaen"/>
          <w:b/>
          <w:bCs/>
          <w:i/>
          <w:lang w:val="af-ZA"/>
        </w:rPr>
        <w:t xml:space="preserve"> I-</w:t>
      </w:r>
      <w:r w:rsidR="00E574D7" w:rsidRPr="00E574D7">
        <w:rPr>
          <w:rFonts w:ascii="GHEA Grapalat" w:hAnsi="GHEA Grapalat" w:cs="Sylfaen"/>
          <w:b/>
          <w:bCs/>
          <w:i/>
        </w:rPr>
        <w:t>ին</w:t>
      </w:r>
      <w:r w:rsidR="00E574D7" w:rsidRPr="00E574D7">
        <w:rPr>
          <w:rFonts w:ascii="GHEA Grapalat" w:hAnsi="GHEA Grapalat" w:cs="Sylfaen"/>
          <w:b/>
          <w:bCs/>
          <w:i/>
          <w:lang w:val="af-ZA"/>
        </w:rPr>
        <w:t xml:space="preserve"> </w:t>
      </w:r>
      <w:r w:rsidR="00E574D7" w:rsidRPr="00E574D7">
        <w:rPr>
          <w:rFonts w:ascii="GHEA Grapalat" w:hAnsi="GHEA Grapalat" w:cs="Sylfaen"/>
          <w:b/>
          <w:bCs/>
          <w:i/>
        </w:rPr>
        <w:t>փողոցի</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համայնքի</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կենտրոնական</w:t>
      </w:r>
      <w:r w:rsidR="00E574D7" w:rsidRPr="00E574D7">
        <w:rPr>
          <w:rFonts w:ascii="GHEA Grapalat" w:hAnsi="GHEA Grapalat" w:cs="Sylfaen"/>
          <w:b/>
          <w:bCs/>
          <w:i/>
          <w:lang w:val="af-ZA"/>
        </w:rPr>
        <w:t xml:space="preserve"> </w:t>
      </w:r>
      <w:r w:rsidR="00E574D7" w:rsidRPr="00E574D7">
        <w:rPr>
          <w:rFonts w:ascii="GHEA Grapalat" w:hAnsi="GHEA Grapalat" w:cs="Sylfaen"/>
          <w:b/>
          <w:bCs/>
          <w:i/>
        </w:rPr>
        <w:t>փողոց</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Այգեշատ</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գյուղի</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Երիտասարդական</w:t>
      </w:r>
      <w:r w:rsidR="00E574D7" w:rsidRPr="00E574D7">
        <w:rPr>
          <w:rFonts w:ascii="GHEA Grapalat" w:hAnsi="GHEA Grapalat" w:cs="Sylfaen"/>
          <w:b/>
          <w:bCs/>
          <w:i/>
          <w:lang w:val="af-ZA"/>
        </w:rPr>
        <w:t xml:space="preserve"> </w:t>
      </w:r>
      <w:r w:rsidR="00E574D7" w:rsidRPr="00E574D7">
        <w:rPr>
          <w:rFonts w:ascii="GHEA Grapalat" w:hAnsi="GHEA Grapalat" w:cs="Sylfaen"/>
          <w:b/>
          <w:bCs/>
          <w:i/>
        </w:rPr>
        <w:t>և</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Մայիսյան</w:t>
      </w:r>
      <w:r w:rsidR="00E574D7" w:rsidRPr="00E574D7">
        <w:rPr>
          <w:rFonts w:ascii="GHEA Grapalat" w:hAnsi="GHEA Grapalat" w:cs="Sylfaen"/>
          <w:b/>
          <w:bCs/>
          <w:i/>
          <w:lang w:val="af-ZA"/>
        </w:rPr>
        <w:t xml:space="preserve"> </w:t>
      </w:r>
      <w:r w:rsidR="00E574D7" w:rsidRPr="00E574D7">
        <w:rPr>
          <w:rFonts w:ascii="GHEA Grapalat" w:hAnsi="GHEA Grapalat" w:cs="Sylfaen"/>
          <w:b/>
          <w:bCs/>
          <w:i/>
        </w:rPr>
        <w:t>փողոցների</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Դողս</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գյուղում</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Դողս</w:t>
      </w:r>
      <w:r w:rsidR="00E574D7" w:rsidRPr="00E574D7">
        <w:rPr>
          <w:rFonts w:ascii="GHEA Grapalat" w:hAnsi="GHEA Grapalat" w:cs="Sylfaen"/>
          <w:b/>
          <w:bCs/>
          <w:i/>
          <w:lang w:val="af-ZA"/>
        </w:rPr>
        <w:t>-</w:t>
      </w:r>
      <w:r w:rsidR="00E574D7" w:rsidRPr="00E574D7">
        <w:rPr>
          <w:rFonts w:ascii="GHEA Grapalat" w:hAnsi="GHEA Grapalat" w:cs="Sylfaen"/>
          <w:b/>
          <w:bCs/>
          <w:i/>
        </w:rPr>
        <w:t>Աղավնատուն</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ճանապարհի</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ասֆալտապատման</w:t>
      </w:r>
      <w:r w:rsidR="00E574D7" w:rsidRPr="00E574D7">
        <w:rPr>
          <w:rFonts w:ascii="GHEA Grapalat" w:hAnsi="GHEA Grapalat" w:cs="Sylfaen"/>
          <w:b/>
          <w:bCs/>
          <w:i/>
          <w:lang w:val="af-ZA"/>
        </w:rPr>
        <w:t xml:space="preserve"> </w:t>
      </w:r>
      <w:r w:rsidR="00E574D7" w:rsidRPr="00E574D7">
        <w:rPr>
          <w:rFonts w:ascii="GHEA Grapalat" w:hAnsi="GHEA Grapalat" w:cs="Sylfaen"/>
          <w:b/>
          <w:bCs/>
          <w:i/>
        </w:rPr>
        <w:t>աշխատանքների</w:t>
      </w:r>
      <w:r w:rsidR="00E574D7" w:rsidRPr="00E574D7">
        <w:rPr>
          <w:rFonts w:ascii="GHEA Grapalat" w:hAnsi="GHEA Grapalat" w:cs="Sylfaen"/>
          <w:b/>
          <w:bCs/>
          <w:i/>
          <w:lang w:val="af-ZA"/>
        </w:rPr>
        <w:t xml:space="preserve"> » ձեռք բերման նպատակով հայտարարված բաց մրցույթ</w:t>
      </w:r>
    </w:p>
    <w:p w:rsidR="00E574D7" w:rsidRPr="00E574D7" w:rsidRDefault="00E574D7" w:rsidP="00E574D7">
      <w:pPr>
        <w:pStyle w:val="aa"/>
        <w:ind w:right="-7"/>
        <w:rPr>
          <w:rFonts w:ascii="GHEA Grapalat" w:hAnsi="GHEA Grapalat" w:cs="Sylfaen"/>
          <w:b/>
          <w:bCs/>
          <w:i/>
          <w:lang w:val="af-ZA"/>
        </w:rPr>
      </w:pPr>
    </w:p>
    <w:p w:rsidR="00096865" w:rsidRPr="00E574D7" w:rsidRDefault="00A1263B" w:rsidP="00E574D7">
      <w:pPr>
        <w:pStyle w:val="aa"/>
        <w:ind w:right="-7"/>
        <w:rPr>
          <w:rFonts w:ascii="GHEA Grapalat" w:hAnsi="GHEA Grapalat" w:cs="Sylfaen"/>
          <w:b/>
          <w:bCs/>
          <w:i/>
          <w:lang w:val="af-ZA"/>
        </w:rPr>
      </w:pPr>
      <w:r w:rsidRPr="00E574D7">
        <w:rPr>
          <w:rFonts w:ascii="GHEA Grapalat" w:hAnsi="GHEA Grapalat" w:cs="Sylfaen"/>
          <w:b/>
          <w:bCs/>
          <w:i/>
        </w:rPr>
        <w:fldChar w:fldCharType="end"/>
      </w:r>
      <w:r w:rsidR="00803842">
        <w:rPr>
          <w:rFonts w:ascii="GHEA Grapalat" w:hAnsi="GHEA Grapalat"/>
          <w:lang w:val="af-ZA"/>
        </w:rPr>
        <w:t xml:space="preserve"> </w:t>
      </w:r>
    </w:p>
    <w:p w:rsidR="00096865" w:rsidRPr="00E6597C" w:rsidRDefault="00096865" w:rsidP="00EF3662">
      <w:pPr>
        <w:pStyle w:val="aa"/>
        <w:ind w:right="-7"/>
        <w:jc w:val="center"/>
        <w:rPr>
          <w:rFonts w:ascii="GHEA Grapalat" w:hAnsi="GHEA Grapalat"/>
          <w:szCs w:val="22"/>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773D93" w:rsidP="00EF3662">
      <w:pPr>
        <w:pStyle w:val="aa"/>
        <w:ind w:right="-7" w:firstLine="567"/>
        <w:jc w:val="center"/>
        <w:rPr>
          <w:rFonts w:ascii="GHEA Grapalat" w:hAnsi="GHEA Grapalat"/>
          <w:lang w:val="af-ZA"/>
        </w:rPr>
      </w:pPr>
      <w:r w:rsidRPr="00E6597C">
        <w:rPr>
          <w:rFonts w:ascii="GHEA Grapalat" w:hAnsi="GHEA Grapalat" w:cs="Sylfaen"/>
          <w:i/>
          <w:sz w:val="22"/>
          <w:szCs w:val="22"/>
        </w:rPr>
        <w:t>Հարգելի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մասնակից</w:t>
      </w:r>
      <w:r w:rsidRPr="00E6597C">
        <w:rPr>
          <w:rFonts w:ascii="GHEA Grapalat" w:hAnsi="GHEA Grapalat" w:cs="Sylfaen"/>
          <w:i/>
          <w:sz w:val="22"/>
          <w:szCs w:val="22"/>
          <w:lang w:val="af-ZA"/>
        </w:rPr>
        <w:t xml:space="preserve"> </w:t>
      </w:r>
      <w:r w:rsidRPr="00E6597C">
        <w:rPr>
          <w:rFonts w:ascii="GHEA Grapalat" w:hAnsi="GHEA Grapalat" w:cs="Sylfaen"/>
          <w:i/>
          <w:sz w:val="22"/>
          <w:szCs w:val="22"/>
        </w:rPr>
        <w:t>նախքան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կազմելը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և</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ներկայացնելը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խնդրում</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ենք</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մանրամասնորեն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ուսումնասիրել</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սույն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քանի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որ</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հրավերին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չհամապատասխանող</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ենթակա</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մերժման</w:t>
      </w:r>
      <w:r w:rsidRPr="00E6597C">
        <w:rPr>
          <w:rFonts w:ascii="GHEA Grapalat" w:hAnsi="GHEA Grapalat" w:cs="Sylfaen"/>
          <w:i/>
          <w:sz w:val="22"/>
          <w:szCs w:val="22"/>
          <w:lang w:val="af-ZA"/>
        </w:rPr>
        <w:t>:</w:t>
      </w:r>
    </w:p>
    <w:p w:rsidR="001A43A4" w:rsidRPr="00E6597C" w:rsidRDefault="001A43A4" w:rsidP="00773D93">
      <w:pPr>
        <w:jc w:val="both"/>
        <w:rPr>
          <w:rFonts w:ascii="GHEA Grapalat" w:hAnsi="GHEA Grapalat" w:cs="Sylfaen"/>
          <w:i/>
          <w:sz w:val="22"/>
          <w:szCs w:val="22"/>
          <w:lang w:val="af-ZA"/>
        </w:rPr>
      </w:pPr>
    </w:p>
    <w:p w:rsidR="00096865" w:rsidRPr="00E6597C" w:rsidRDefault="00096865" w:rsidP="00EF3662">
      <w:pPr>
        <w:ind w:firstLine="567"/>
        <w:jc w:val="center"/>
        <w:rPr>
          <w:rFonts w:ascii="GHEA Grapalat" w:hAnsi="GHEA Grapalat"/>
          <w:b/>
          <w:sz w:val="20"/>
          <w:szCs w:val="22"/>
          <w:lang w:val="af-ZA"/>
        </w:rPr>
      </w:pPr>
    </w:p>
    <w:p w:rsidR="00160AE4" w:rsidRPr="00E6597C" w:rsidRDefault="00160AE4" w:rsidP="00EF3662">
      <w:pPr>
        <w:ind w:firstLine="567"/>
        <w:jc w:val="center"/>
        <w:rPr>
          <w:rFonts w:ascii="GHEA Grapalat" w:hAnsi="GHEA Grapalat" w:cs="Sylfaen"/>
          <w:b/>
          <w:sz w:val="22"/>
          <w:szCs w:val="22"/>
          <w:lang w:val="af-ZA"/>
        </w:rPr>
      </w:pPr>
    </w:p>
    <w:p w:rsidR="00E85F2B" w:rsidRDefault="00E85F2B" w:rsidP="00EF3662">
      <w:pPr>
        <w:ind w:firstLine="567"/>
        <w:jc w:val="center"/>
        <w:rPr>
          <w:rFonts w:ascii="GHEA Grapalat" w:hAnsi="GHEA Grapalat" w:cs="Sylfaen"/>
          <w:b/>
          <w:sz w:val="20"/>
          <w:szCs w:val="20"/>
          <w:lang w:val="hy-AM"/>
        </w:rPr>
      </w:pPr>
    </w:p>
    <w:p w:rsidR="00E85F2B" w:rsidRDefault="00E85F2B" w:rsidP="00EF3662">
      <w:pPr>
        <w:ind w:firstLine="567"/>
        <w:jc w:val="center"/>
        <w:rPr>
          <w:rFonts w:ascii="GHEA Grapalat" w:hAnsi="GHEA Grapalat" w:cs="Sylfaen"/>
          <w:b/>
          <w:sz w:val="20"/>
          <w:szCs w:val="20"/>
          <w:lang w:val="hy-AM"/>
        </w:rPr>
      </w:pPr>
    </w:p>
    <w:p w:rsidR="00160AE4" w:rsidRPr="00E6597C" w:rsidRDefault="00160AE4" w:rsidP="00EF3662">
      <w:pPr>
        <w:ind w:firstLine="567"/>
        <w:jc w:val="center"/>
        <w:rPr>
          <w:rFonts w:ascii="GHEA Grapalat" w:hAnsi="GHEA Grapalat"/>
          <w:b/>
          <w:sz w:val="20"/>
          <w:szCs w:val="20"/>
          <w:lang w:val="af-ZA"/>
        </w:rPr>
      </w:pPr>
      <w:r w:rsidRPr="00E85F2B">
        <w:rPr>
          <w:rFonts w:ascii="GHEA Grapalat" w:hAnsi="GHEA Grapalat" w:cs="Sylfaen"/>
          <w:b/>
          <w:sz w:val="20"/>
          <w:szCs w:val="20"/>
          <w:lang w:val="hy-AM"/>
        </w:rPr>
        <w:lastRenderedPageBreak/>
        <w:t>ԲՈՎԱՆԴԱԿՈւԹՅՈւՆ</w:t>
      </w:r>
    </w:p>
    <w:p w:rsidR="00160AE4" w:rsidRPr="00E6597C" w:rsidRDefault="00160AE4" w:rsidP="00EF3662">
      <w:pPr>
        <w:ind w:firstLine="567"/>
        <w:jc w:val="center"/>
        <w:rPr>
          <w:rFonts w:ascii="GHEA Grapalat" w:hAnsi="GHEA Grapalat"/>
          <w:i/>
          <w:sz w:val="20"/>
          <w:lang w:val="af-ZA"/>
        </w:rPr>
      </w:pPr>
    </w:p>
    <w:p w:rsidR="00E574D7" w:rsidRPr="00E574D7" w:rsidRDefault="00021823" w:rsidP="00773D93">
      <w:pPr>
        <w:ind w:firstLine="567"/>
        <w:jc w:val="center"/>
        <w:rPr>
          <w:rFonts w:ascii="GHEA Grapalat" w:hAnsi="GHEA Grapalat"/>
          <w:b/>
          <w:bCs/>
          <w:i/>
          <w:lang w:val="af-ZA"/>
        </w:rPr>
      </w:pPr>
      <w:r w:rsidRPr="0038176E">
        <w:rPr>
          <w:rFonts w:ascii="GHEA Grapalat" w:hAnsi="GHEA Grapalat"/>
          <w:b/>
          <w:i/>
          <w:iCs/>
          <w:sz w:val="22"/>
          <w:szCs w:val="22"/>
          <w:u w:val="single"/>
          <w:lang w:val="af-ZA"/>
        </w:rPr>
        <w:t>Խոյի համայնքապետարան</w:t>
      </w:r>
      <w:r w:rsidR="00160AE4" w:rsidRPr="0038176E">
        <w:rPr>
          <w:rFonts w:ascii="GHEA Grapalat" w:hAnsi="GHEA Grapalat"/>
          <w:sz w:val="20"/>
          <w:lang w:val="af-ZA"/>
        </w:rPr>
        <w:t xml:space="preserve"> </w:t>
      </w:r>
      <w:r w:rsidR="00075BF5" w:rsidRPr="0038176E">
        <w:rPr>
          <w:rFonts w:ascii="GHEA Grapalat" w:hAnsi="GHEA Grapalat"/>
          <w:sz w:val="20"/>
          <w:lang w:val="af-ZA"/>
        </w:rPr>
        <w:t xml:space="preserve"> </w:t>
      </w:r>
      <w:r w:rsidR="00075BF5" w:rsidRPr="0038176E">
        <w:rPr>
          <w:rFonts w:ascii="GHEA Grapalat" w:hAnsi="GHEA Grapalat"/>
          <w:b/>
          <w:i/>
          <w:iCs/>
          <w:lang w:val="af-ZA"/>
        </w:rPr>
        <w:t>կարիքների համար</w:t>
      </w:r>
      <w:r w:rsidR="00160AE4" w:rsidRPr="0038176E">
        <w:rPr>
          <w:rFonts w:ascii="GHEA Grapalat" w:hAnsi="GHEA Grapalat"/>
          <w:sz w:val="20"/>
          <w:lang w:val="af-ZA"/>
        </w:rPr>
        <w:t xml:space="preserve">  </w:t>
      </w:r>
      <w:r w:rsidR="00803531" w:rsidRPr="0038176E">
        <w:rPr>
          <w:rFonts w:ascii="GHEA Grapalat" w:hAnsi="GHEA Grapalat"/>
          <w:b/>
          <w:bCs/>
          <w:i/>
          <w:lang w:val="hy-AM"/>
        </w:rPr>
        <w:t xml:space="preserve"> </w:t>
      </w:r>
      <w:r w:rsidR="00A1263B" w:rsidRPr="0038176E">
        <w:rPr>
          <w:rFonts w:ascii="GHEA Grapalat" w:hAnsi="GHEA Grapalat"/>
          <w:b/>
          <w:bCs/>
          <w:i/>
          <w:lang w:val="hy-AM"/>
        </w:rPr>
        <w:fldChar w:fldCharType="begin"/>
      </w:r>
      <w:r w:rsidR="00803531" w:rsidRPr="0038176E">
        <w:rPr>
          <w:rFonts w:ascii="GHEA Grapalat" w:hAnsi="GHEA Grapalat"/>
          <w:b/>
          <w:bCs/>
          <w:i/>
          <w:lang w:val="hy-AM"/>
        </w:rPr>
        <w:instrText xml:space="preserve"> LINK Excel.Sheet.12 "C:\\Users\\User\\Downloads\\Խոյ -8ծրագիր 30</w:instrText>
      </w:r>
      <w:r w:rsidR="00803531" w:rsidRPr="0038176E">
        <w:rPr>
          <w:rFonts w:ascii="MS Mincho" w:eastAsia="MS Mincho" w:hAnsi="MS Mincho" w:cs="MS Mincho" w:hint="eastAsia"/>
          <w:b/>
          <w:bCs/>
          <w:i/>
          <w:lang w:val="hy-AM"/>
        </w:rPr>
        <w:instrText>․</w:instrText>
      </w:r>
      <w:r w:rsidR="00803531" w:rsidRPr="0038176E">
        <w:rPr>
          <w:rFonts w:ascii="GHEA Grapalat" w:hAnsi="GHEA Grapalat"/>
          <w:b/>
          <w:bCs/>
          <w:i/>
          <w:lang w:val="hy-AM"/>
        </w:rPr>
        <w:instrText>05</w:instrText>
      </w:r>
      <w:r w:rsidR="00803531" w:rsidRPr="0038176E">
        <w:rPr>
          <w:rFonts w:ascii="MS Mincho" w:eastAsia="MS Mincho" w:hAnsi="MS Mincho" w:cs="MS Mincho" w:hint="eastAsia"/>
          <w:b/>
          <w:bCs/>
          <w:i/>
          <w:lang w:val="hy-AM"/>
        </w:rPr>
        <w:instrText>․</w:instrText>
      </w:r>
      <w:r w:rsidR="00803531" w:rsidRPr="0038176E">
        <w:rPr>
          <w:rFonts w:ascii="GHEA Grapalat" w:hAnsi="GHEA Grapalat"/>
          <w:b/>
          <w:bCs/>
          <w:i/>
          <w:lang w:val="hy-AM"/>
        </w:rPr>
        <w:instrText>2022.xlsx" "30.05-</w:instrText>
      </w:r>
      <w:r w:rsidR="00803531" w:rsidRPr="0038176E">
        <w:rPr>
          <w:rFonts w:ascii="GHEA Grapalat" w:hAnsi="GHEA Grapalat" w:cs="GHEA Grapalat"/>
          <w:b/>
          <w:bCs/>
          <w:i/>
          <w:lang w:val="hy-AM"/>
        </w:rPr>
        <w:instrText>ամբողջ</w:instrText>
      </w:r>
      <w:r w:rsidR="00803531" w:rsidRPr="0038176E">
        <w:rPr>
          <w:rFonts w:ascii="MS Mincho" w:eastAsia="MS Mincho" w:hAnsi="MS Mincho" w:cs="MS Mincho" w:hint="eastAsia"/>
          <w:b/>
          <w:bCs/>
          <w:i/>
          <w:lang w:val="hy-AM"/>
        </w:rPr>
        <w:instrText>․</w:instrText>
      </w:r>
      <w:r w:rsidR="00803531" w:rsidRPr="0038176E">
        <w:rPr>
          <w:rFonts w:ascii="GHEA Grapalat" w:hAnsi="GHEA Grapalat" w:cs="GHEA Grapalat"/>
          <w:b/>
          <w:bCs/>
          <w:i/>
          <w:lang w:val="hy-AM"/>
        </w:rPr>
        <w:instrText>փաթեթ</w:instrText>
      </w:r>
      <w:r w:rsidR="00803531" w:rsidRPr="0038176E">
        <w:rPr>
          <w:rFonts w:ascii="GHEA Grapalat" w:hAnsi="GHEA Grapalat"/>
          <w:b/>
          <w:bCs/>
          <w:i/>
          <w:lang w:val="hy-AM"/>
        </w:rPr>
        <w:instrText xml:space="preserve">!R9C3" \a \f 4 \h  \* MERGEFORMAT </w:instrText>
      </w:r>
      <w:r w:rsidR="00A1263B" w:rsidRPr="0038176E">
        <w:rPr>
          <w:rFonts w:ascii="GHEA Grapalat" w:hAnsi="GHEA Grapalat"/>
          <w:b/>
          <w:bCs/>
          <w:i/>
          <w:lang w:val="hy-AM"/>
        </w:rPr>
        <w:fldChar w:fldCharType="separate"/>
      </w:r>
      <w:r w:rsidR="00E574D7" w:rsidRPr="00E574D7">
        <w:rPr>
          <w:rFonts w:ascii="GHEA Grapalat" w:hAnsi="GHEA Grapalat"/>
          <w:b/>
          <w:bCs/>
          <w:i/>
          <w:lang w:val="af-ZA"/>
        </w:rPr>
        <w:t>«</w:t>
      </w:r>
      <w:r w:rsidR="00E574D7" w:rsidRPr="00E574D7">
        <w:rPr>
          <w:rFonts w:ascii="GHEA Grapalat" w:hAnsi="GHEA Grapalat"/>
          <w:b/>
          <w:bCs/>
          <w:i/>
          <w:lang w:val="hy-AM"/>
        </w:rPr>
        <w:t xml:space="preserve"> </w:t>
      </w:r>
      <w:r w:rsidR="00A1263B" w:rsidRPr="00A1263B">
        <w:rPr>
          <w:rFonts w:ascii="GHEA Grapalat" w:hAnsi="GHEA Grapalat"/>
          <w:b/>
          <w:bCs/>
          <w:i/>
          <w:lang w:val="hy-AM"/>
        </w:rPr>
        <w:fldChar w:fldCharType="begin"/>
      </w:r>
      <w:r w:rsidR="00E574D7" w:rsidRPr="00E574D7">
        <w:rPr>
          <w:rFonts w:ascii="GHEA Grapalat" w:hAnsi="GHEA Grapalat"/>
          <w:b/>
          <w:bCs/>
          <w:i/>
          <w:lang w:val="hy-AM"/>
        </w:rPr>
        <w:instrText xml:space="preserve"> LINK Excel.Sheet.12 "C:\\Users\\User\\Downloads\\Խոյ -8ծրագիր 30</w:instrText>
      </w:r>
      <w:r w:rsidR="00E574D7" w:rsidRPr="00E574D7">
        <w:rPr>
          <w:rFonts w:ascii="MS Mincho" w:eastAsia="MS Mincho" w:hAnsi="MS Mincho" w:cs="MS Mincho" w:hint="eastAsia"/>
          <w:b/>
          <w:bCs/>
          <w:i/>
          <w:lang w:val="hy-AM"/>
        </w:rPr>
        <w:instrText>․</w:instrText>
      </w:r>
      <w:r w:rsidR="00E574D7" w:rsidRPr="00E574D7">
        <w:rPr>
          <w:rFonts w:ascii="GHEA Grapalat" w:hAnsi="GHEA Grapalat"/>
          <w:b/>
          <w:bCs/>
          <w:i/>
          <w:lang w:val="hy-AM"/>
        </w:rPr>
        <w:instrText>05</w:instrText>
      </w:r>
      <w:r w:rsidR="00E574D7" w:rsidRPr="00E574D7">
        <w:rPr>
          <w:rFonts w:ascii="MS Mincho" w:eastAsia="MS Mincho" w:hAnsi="MS Mincho" w:cs="MS Mincho" w:hint="eastAsia"/>
          <w:b/>
          <w:bCs/>
          <w:i/>
          <w:lang w:val="hy-AM"/>
        </w:rPr>
        <w:instrText>․</w:instrText>
      </w:r>
      <w:r w:rsidR="00E574D7" w:rsidRPr="00E574D7">
        <w:rPr>
          <w:rFonts w:ascii="GHEA Grapalat" w:hAnsi="GHEA Grapalat"/>
          <w:b/>
          <w:bCs/>
          <w:i/>
          <w:lang w:val="hy-AM"/>
        </w:rPr>
        <w:instrText>2022.xlsx" "30.05-ամբողջ</w:instrText>
      </w:r>
      <w:r w:rsidR="00E574D7" w:rsidRPr="00E574D7">
        <w:rPr>
          <w:rFonts w:ascii="MS Mincho" w:eastAsia="MS Mincho" w:hAnsi="MS Mincho" w:cs="MS Mincho" w:hint="eastAsia"/>
          <w:b/>
          <w:bCs/>
          <w:i/>
          <w:lang w:val="hy-AM"/>
        </w:rPr>
        <w:instrText>․</w:instrText>
      </w:r>
      <w:r w:rsidR="00E574D7" w:rsidRPr="00E574D7">
        <w:rPr>
          <w:rFonts w:ascii="GHEA Grapalat" w:hAnsi="GHEA Grapalat"/>
          <w:b/>
          <w:bCs/>
          <w:i/>
          <w:lang w:val="hy-AM"/>
        </w:rPr>
        <w:instrText xml:space="preserve">փաթեթ!R9C3" \a \f 4 \h  \* MERGEFORMAT </w:instrText>
      </w:r>
      <w:r w:rsidR="00A1263B" w:rsidRPr="00A1263B">
        <w:rPr>
          <w:rFonts w:ascii="GHEA Grapalat" w:hAnsi="GHEA Grapalat"/>
          <w:b/>
          <w:bCs/>
          <w:i/>
          <w:lang w:val="hy-AM"/>
        </w:rPr>
        <w:fldChar w:fldCharType="separate"/>
      </w:r>
      <w:r w:rsidR="00E574D7" w:rsidRPr="00E574D7">
        <w:rPr>
          <w:rFonts w:ascii="GHEA Grapalat" w:hAnsi="GHEA Grapalat"/>
          <w:b/>
          <w:bCs/>
          <w:i/>
          <w:lang w:val="af-ZA"/>
        </w:rPr>
        <w:t xml:space="preserve"> </w:t>
      </w:r>
      <w:r w:rsidR="00E574D7" w:rsidRPr="00E85F2B">
        <w:rPr>
          <w:rFonts w:ascii="GHEA Grapalat" w:hAnsi="GHEA Grapalat"/>
          <w:b/>
          <w:bCs/>
          <w:i/>
          <w:lang w:val="hy-AM"/>
        </w:rPr>
        <w:t>ՀՀ</w:t>
      </w:r>
      <w:r w:rsidR="00E574D7" w:rsidRPr="00E574D7">
        <w:rPr>
          <w:rFonts w:ascii="GHEA Grapalat" w:hAnsi="GHEA Grapalat"/>
          <w:b/>
          <w:bCs/>
          <w:i/>
          <w:lang w:val="af-ZA"/>
        </w:rPr>
        <w:t xml:space="preserve"> </w:t>
      </w:r>
      <w:r w:rsidR="00E574D7" w:rsidRPr="00E85F2B">
        <w:rPr>
          <w:rFonts w:ascii="GHEA Grapalat" w:hAnsi="GHEA Grapalat"/>
          <w:b/>
          <w:bCs/>
          <w:i/>
          <w:lang w:val="hy-AM"/>
        </w:rPr>
        <w:t>Արմավիրի</w:t>
      </w:r>
      <w:r w:rsidR="00E574D7" w:rsidRPr="00E574D7">
        <w:rPr>
          <w:rFonts w:ascii="GHEA Grapalat" w:hAnsi="GHEA Grapalat"/>
          <w:b/>
          <w:bCs/>
          <w:i/>
          <w:lang w:val="af-ZA"/>
        </w:rPr>
        <w:t xml:space="preserve"> </w:t>
      </w:r>
      <w:r w:rsidR="00E574D7" w:rsidRPr="00E85F2B">
        <w:rPr>
          <w:rFonts w:ascii="GHEA Grapalat" w:hAnsi="GHEA Grapalat"/>
          <w:b/>
          <w:bCs/>
          <w:i/>
          <w:lang w:val="hy-AM"/>
        </w:rPr>
        <w:t>մարզի</w:t>
      </w:r>
      <w:r w:rsidR="00E574D7" w:rsidRPr="00E574D7">
        <w:rPr>
          <w:rFonts w:ascii="GHEA Grapalat" w:hAnsi="GHEA Grapalat"/>
          <w:b/>
          <w:bCs/>
          <w:i/>
          <w:lang w:val="af-ZA"/>
        </w:rPr>
        <w:t xml:space="preserve"> </w:t>
      </w:r>
      <w:r w:rsidR="00E574D7" w:rsidRPr="00E85F2B">
        <w:rPr>
          <w:rFonts w:ascii="GHEA Grapalat" w:hAnsi="GHEA Grapalat"/>
          <w:b/>
          <w:bCs/>
          <w:i/>
          <w:lang w:val="hy-AM"/>
        </w:rPr>
        <w:t>Խոյ</w:t>
      </w:r>
      <w:r w:rsidR="00E574D7" w:rsidRPr="00E574D7">
        <w:rPr>
          <w:rFonts w:ascii="GHEA Grapalat" w:hAnsi="GHEA Grapalat"/>
          <w:b/>
          <w:bCs/>
          <w:i/>
          <w:lang w:val="af-ZA"/>
        </w:rPr>
        <w:t xml:space="preserve"> </w:t>
      </w:r>
      <w:r w:rsidR="00E574D7" w:rsidRPr="00E85F2B">
        <w:rPr>
          <w:rFonts w:ascii="GHEA Grapalat" w:hAnsi="GHEA Grapalat"/>
          <w:b/>
          <w:bCs/>
          <w:i/>
          <w:lang w:val="hy-AM"/>
        </w:rPr>
        <w:t>համայնքի</w:t>
      </w:r>
      <w:r w:rsidR="00E574D7" w:rsidRPr="00E574D7">
        <w:rPr>
          <w:rFonts w:ascii="GHEA Grapalat" w:hAnsi="GHEA Grapalat"/>
          <w:b/>
          <w:bCs/>
          <w:i/>
          <w:lang w:val="af-ZA"/>
        </w:rPr>
        <w:t xml:space="preserve"> </w:t>
      </w:r>
      <w:r w:rsidR="00E574D7" w:rsidRPr="00E85F2B">
        <w:rPr>
          <w:rFonts w:ascii="GHEA Grapalat" w:hAnsi="GHEA Grapalat"/>
          <w:b/>
          <w:bCs/>
          <w:i/>
          <w:lang w:val="hy-AM"/>
        </w:rPr>
        <w:t>Գեղակերտ</w:t>
      </w:r>
      <w:r w:rsidR="00E574D7" w:rsidRPr="00E574D7">
        <w:rPr>
          <w:rFonts w:ascii="GHEA Grapalat" w:hAnsi="GHEA Grapalat"/>
          <w:b/>
          <w:bCs/>
          <w:i/>
          <w:lang w:val="af-ZA"/>
        </w:rPr>
        <w:t xml:space="preserve"> </w:t>
      </w:r>
      <w:r w:rsidR="00E574D7" w:rsidRPr="00E85F2B">
        <w:rPr>
          <w:rFonts w:ascii="GHEA Grapalat" w:hAnsi="GHEA Grapalat"/>
          <w:b/>
          <w:bCs/>
          <w:i/>
          <w:lang w:val="hy-AM"/>
        </w:rPr>
        <w:t>գյուղում</w:t>
      </w:r>
      <w:r w:rsidR="00E574D7" w:rsidRPr="00E574D7">
        <w:rPr>
          <w:rFonts w:ascii="GHEA Grapalat" w:hAnsi="GHEA Grapalat"/>
          <w:b/>
          <w:bCs/>
          <w:i/>
          <w:lang w:val="af-ZA"/>
        </w:rPr>
        <w:t xml:space="preserve"> </w:t>
      </w:r>
      <w:r w:rsidR="00E574D7" w:rsidRPr="00E85F2B">
        <w:rPr>
          <w:rFonts w:ascii="GHEA Grapalat" w:hAnsi="GHEA Grapalat"/>
          <w:b/>
          <w:bCs/>
          <w:i/>
          <w:lang w:val="hy-AM"/>
        </w:rPr>
        <w:t>Մ</w:t>
      </w:r>
      <w:r w:rsidR="00E574D7" w:rsidRPr="00E574D7">
        <w:rPr>
          <w:rFonts w:ascii="GHEA Grapalat" w:hAnsi="GHEA Grapalat"/>
          <w:b/>
          <w:bCs/>
          <w:i/>
          <w:lang w:val="af-ZA"/>
        </w:rPr>
        <w:t>.</w:t>
      </w:r>
      <w:r w:rsidR="00E574D7" w:rsidRPr="00E85F2B">
        <w:rPr>
          <w:rFonts w:ascii="GHEA Grapalat" w:hAnsi="GHEA Grapalat"/>
          <w:b/>
          <w:bCs/>
          <w:i/>
          <w:lang w:val="hy-AM"/>
        </w:rPr>
        <w:t>Սարյան</w:t>
      </w:r>
      <w:r w:rsidR="00E574D7" w:rsidRPr="00E574D7">
        <w:rPr>
          <w:rFonts w:ascii="GHEA Grapalat" w:hAnsi="GHEA Grapalat"/>
          <w:b/>
          <w:bCs/>
          <w:i/>
          <w:lang w:val="af-ZA"/>
        </w:rPr>
        <w:t xml:space="preserve">, </w:t>
      </w:r>
      <w:r w:rsidR="00E574D7" w:rsidRPr="00E85F2B">
        <w:rPr>
          <w:rFonts w:ascii="GHEA Grapalat" w:hAnsi="GHEA Grapalat"/>
          <w:b/>
          <w:bCs/>
          <w:i/>
          <w:lang w:val="hy-AM"/>
        </w:rPr>
        <w:t>Մարշալ</w:t>
      </w:r>
      <w:r w:rsidR="00E574D7" w:rsidRPr="00E574D7">
        <w:rPr>
          <w:rFonts w:ascii="GHEA Grapalat" w:hAnsi="GHEA Grapalat"/>
          <w:b/>
          <w:bCs/>
          <w:i/>
          <w:lang w:val="af-ZA"/>
        </w:rPr>
        <w:t xml:space="preserve"> </w:t>
      </w:r>
      <w:r w:rsidR="00E574D7" w:rsidRPr="00E85F2B">
        <w:rPr>
          <w:rFonts w:ascii="GHEA Grapalat" w:hAnsi="GHEA Grapalat"/>
          <w:b/>
          <w:bCs/>
          <w:i/>
          <w:lang w:val="hy-AM"/>
        </w:rPr>
        <w:t>Բաղրամյան</w:t>
      </w:r>
      <w:r w:rsidR="00E574D7" w:rsidRPr="00E574D7">
        <w:rPr>
          <w:rFonts w:ascii="GHEA Grapalat" w:hAnsi="GHEA Grapalat"/>
          <w:b/>
          <w:bCs/>
          <w:i/>
          <w:lang w:val="af-ZA"/>
        </w:rPr>
        <w:t xml:space="preserve"> </w:t>
      </w:r>
      <w:r w:rsidR="00E574D7" w:rsidRPr="00E85F2B">
        <w:rPr>
          <w:rFonts w:ascii="GHEA Grapalat" w:hAnsi="GHEA Grapalat"/>
          <w:b/>
          <w:bCs/>
          <w:i/>
          <w:lang w:val="hy-AM"/>
        </w:rPr>
        <w:t>փողոցների</w:t>
      </w:r>
      <w:r w:rsidR="00E574D7" w:rsidRPr="00E574D7">
        <w:rPr>
          <w:rFonts w:ascii="GHEA Grapalat" w:hAnsi="GHEA Grapalat"/>
          <w:b/>
          <w:bCs/>
          <w:i/>
          <w:lang w:val="af-ZA"/>
        </w:rPr>
        <w:t xml:space="preserve"> </w:t>
      </w:r>
      <w:r w:rsidR="00E574D7" w:rsidRPr="00E85F2B">
        <w:rPr>
          <w:rFonts w:ascii="GHEA Grapalat" w:hAnsi="GHEA Grapalat"/>
          <w:b/>
          <w:bCs/>
          <w:i/>
          <w:lang w:val="hy-AM"/>
        </w:rPr>
        <w:t>և</w:t>
      </w:r>
      <w:r w:rsidR="00E574D7" w:rsidRPr="00E574D7">
        <w:rPr>
          <w:rFonts w:ascii="GHEA Grapalat" w:hAnsi="GHEA Grapalat"/>
          <w:b/>
          <w:bCs/>
          <w:i/>
          <w:lang w:val="af-ZA"/>
        </w:rPr>
        <w:t xml:space="preserve"> </w:t>
      </w:r>
      <w:r w:rsidR="00E574D7" w:rsidRPr="00E85F2B">
        <w:rPr>
          <w:rFonts w:ascii="GHEA Grapalat" w:hAnsi="GHEA Grapalat"/>
          <w:b/>
          <w:bCs/>
          <w:i/>
          <w:lang w:val="hy-AM"/>
        </w:rPr>
        <w:t>Մ</w:t>
      </w:r>
      <w:r w:rsidR="00E574D7" w:rsidRPr="00E574D7">
        <w:rPr>
          <w:rFonts w:ascii="GHEA Grapalat" w:hAnsi="GHEA Grapalat"/>
          <w:b/>
          <w:bCs/>
          <w:i/>
          <w:lang w:val="af-ZA"/>
        </w:rPr>
        <w:t>.</w:t>
      </w:r>
      <w:r w:rsidR="00E574D7" w:rsidRPr="00E85F2B">
        <w:rPr>
          <w:rFonts w:ascii="GHEA Grapalat" w:hAnsi="GHEA Grapalat"/>
          <w:b/>
          <w:bCs/>
          <w:i/>
          <w:lang w:val="hy-AM"/>
        </w:rPr>
        <w:t>Մարշալ</w:t>
      </w:r>
      <w:r w:rsidR="00E574D7" w:rsidRPr="00E574D7">
        <w:rPr>
          <w:rFonts w:ascii="GHEA Grapalat" w:hAnsi="GHEA Grapalat"/>
          <w:b/>
          <w:bCs/>
          <w:i/>
          <w:lang w:val="af-ZA"/>
        </w:rPr>
        <w:t xml:space="preserve"> </w:t>
      </w:r>
      <w:r w:rsidR="00E574D7" w:rsidRPr="00E85F2B">
        <w:rPr>
          <w:rFonts w:ascii="GHEA Grapalat" w:hAnsi="GHEA Grapalat"/>
          <w:b/>
          <w:bCs/>
          <w:i/>
          <w:lang w:val="hy-AM"/>
        </w:rPr>
        <w:t>Բաղրամյան</w:t>
      </w:r>
      <w:r w:rsidR="00E574D7" w:rsidRPr="00E574D7">
        <w:rPr>
          <w:rFonts w:ascii="GHEA Grapalat" w:hAnsi="GHEA Grapalat"/>
          <w:b/>
          <w:bCs/>
          <w:i/>
          <w:lang w:val="af-ZA"/>
        </w:rPr>
        <w:t xml:space="preserve"> </w:t>
      </w:r>
      <w:r w:rsidR="00E574D7" w:rsidRPr="00E85F2B">
        <w:rPr>
          <w:rFonts w:ascii="GHEA Grapalat" w:hAnsi="GHEA Grapalat"/>
          <w:b/>
          <w:bCs/>
          <w:i/>
          <w:lang w:val="hy-AM"/>
        </w:rPr>
        <w:t>փողոցից</w:t>
      </w:r>
      <w:r w:rsidR="00E574D7" w:rsidRPr="00E574D7">
        <w:rPr>
          <w:rFonts w:ascii="GHEA Grapalat" w:hAnsi="GHEA Grapalat"/>
          <w:b/>
          <w:bCs/>
          <w:i/>
          <w:lang w:val="af-ZA"/>
        </w:rPr>
        <w:t xml:space="preserve"> </w:t>
      </w:r>
      <w:r w:rsidR="00E574D7" w:rsidRPr="00E85F2B">
        <w:rPr>
          <w:rFonts w:ascii="GHEA Grapalat" w:hAnsi="GHEA Grapalat"/>
          <w:b/>
          <w:bCs/>
          <w:i/>
          <w:lang w:val="hy-AM"/>
        </w:rPr>
        <w:t>մինչև</w:t>
      </w:r>
      <w:r w:rsidR="00E574D7" w:rsidRPr="00E574D7">
        <w:rPr>
          <w:rFonts w:ascii="GHEA Grapalat" w:hAnsi="GHEA Grapalat"/>
          <w:b/>
          <w:bCs/>
          <w:i/>
          <w:lang w:val="af-ZA"/>
        </w:rPr>
        <w:t xml:space="preserve"> </w:t>
      </w:r>
      <w:r w:rsidR="00E574D7" w:rsidRPr="00E85F2B">
        <w:rPr>
          <w:rFonts w:ascii="GHEA Grapalat" w:hAnsi="GHEA Grapalat"/>
          <w:b/>
          <w:bCs/>
          <w:i/>
          <w:lang w:val="hy-AM"/>
        </w:rPr>
        <w:t>մշակույթի</w:t>
      </w:r>
      <w:r w:rsidR="00E574D7" w:rsidRPr="00E574D7">
        <w:rPr>
          <w:rFonts w:ascii="GHEA Grapalat" w:hAnsi="GHEA Grapalat"/>
          <w:b/>
          <w:bCs/>
          <w:i/>
          <w:lang w:val="af-ZA"/>
        </w:rPr>
        <w:t xml:space="preserve"> </w:t>
      </w:r>
      <w:r w:rsidR="00E574D7" w:rsidRPr="00E85F2B">
        <w:rPr>
          <w:rFonts w:ascii="GHEA Grapalat" w:hAnsi="GHEA Grapalat"/>
          <w:b/>
          <w:bCs/>
          <w:i/>
          <w:lang w:val="hy-AM"/>
        </w:rPr>
        <w:t>տան</w:t>
      </w:r>
      <w:r w:rsidR="00E574D7" w:rsidRPr="00E574D7">
        <w:rPr>
          <w:rFonts w:ascii="GHEA Grapalat" w:hAnsi="GHEA Grapalat"/>
          <w:b/>
          <w:bCs/>
          <w:i/>
          <w:lang w:val="af-ZA"/>
        </w:rPr>
        <w:t xml:space="preserve"> </w:t>
      </w:r>
      <w:r w:rsidR="00E574D7" w:rsidRPr="00E85F2B">
        <w:rPr>
          <w:rFonts w:ascii="GHEA Grapalat" w:hAnsi="GHEA Grapalat"/>
          <w:b/>
          <w:bCs/>
          <w:i/>
          <w:lang w:val="hy-AM"/>
        </w:rPr>
        <w:t>հարակից</w:t>
      </w:r>
      <w:r w:rsidR="00E574D7" w:rsidRPr="00E574D7">
        <w:rPr>
          <w:rFonts w:ascii="GHEA Grapalat" w:hAnsi="GHEA Grapalat"/>
          <w:b/>
          <w:bCs/>
          <w:i/>
          <w:lang w:val="af-ZA"/>
        </w:rPr>
        <w:t xml:space="preserve"> </w:t>
      </w:r>
      <w:r w:rsidR="00E574D7" w:rsidRPr="00E85F2B">
        <w:rPr>
          <w:rFonts w:ascii="GHEA Grapalat" w:hAnsi="GHEA Grapalat"/>
          <w:b/>
          <w:bCs/>
          <w:i/>
          <w:lang w:val="hy-AM"/>
        </w:rPr>
        <w:t>տարածքի</w:t>
      </w:r>
      <w:r w:rsidR="00E574D7" w:rsidRPr="00E574D7">
        <w:rPr>
          <w:rFonts w:ascii="GHEA Grapalat" w:hAnsi="GHEA Grapalat"/>
          <w:b/>
          <w:bCs/>
          <w:i/>
          <w:lang w:val="af-ZA"/>
        </w:rPr>
        <w:t xml:space="preserve">, </w:t>
      </w:r>
      <w:r w:rsidR="00E574D7" w:rsidRPr="00E85F2B">
        <w:rPr>
          <w:rFonts w:ascii="GHEA Grapalat" w:hAnsi="GHEA Grapalat"/>
          <w:b/>
          <w:bCs/>
          <w:i/>
          <w:lang w:val="hy-AM"/>
        </w:rPr>
        <w:t>Մոնթեավան</w:t>
      </w:r>
      <w:r w:rsidR="00E574D7" w:rsidRPr="00E574D7">
        <w:rPr>
          <w:rFonts w:ascii="GHEA Grapalat" w:hAnsi="GHEA Grapalat"/>
          <w:b/>
          <w:bCs/>
          <w:i/>
          <w:lang w:val="af-ZA"/>
        </w:rPr>
        <w:t xml:space="preserve"> </w:t>
      </w:r>
      <w:r w:rsidR="00E574D7" w:rsidRPr="00E85F2B">
        <w:rPr>
          <w:rFonts w:ascii="GHEA Grapalat" w:hAnsi="GHEA Grapalat"/>
          <w:b/>
          <w:bCs/>
          <w:i/>
          <w:lang w:val="hy-AM"/>
        </w:rPr>
        <w:t>գյուղում</w:t>
      </w:r>
      <w:r w:rsidR="00E574D7" w:rsidRPr="00E574D7">
        <w:rPr>
          <w:rFonts w:ascii="GHEA Grapalat" w:hAnsi="GHEA Grapalat"/>
          <w:b/>
          <w:bCs/>
          <w:i/>
          <w:lang w:val="af-ZA"/>
        </w:rPr>
        <w:t xml:space="preserve"> I-</w:t>
      </w:r>
      <w:r w:rsidR="00E574D7" w:rsidRPr="00E85F2B">
        <w:rPr>
          <w:rFonts w:ascii="GHEA Grapalat" w:hAnsi="GHEA Grapalat"/>
          <w:b/>
          <w:bCs/>
          <w:i/>
          <w:lang w:val="hy-AM"/>
        </w:rPr>
        <w:t>ին</w:t>
      </w:r>
      <w:r w:rsidR="00E574D7" w:rsidRPr="00E574D7">
        <w:rPr>
          <w:rFonts w:ascii="GHEA Grapalat" w:hAnsi="GHEA Grapalat"/>
          <w:b/>
          <w:bCs/>
          <w:i/>
          <w:lang w:val="af-ZA"/>
        </w:rPr>
        <w:t xml:space="preserve"> </w:t>
      </w:r>
      <w:r w:rsidR="00E574D7" w:rsidRPr="00E85F2B">
        <w:rPr>
          <w:rFonts w:ascii="GHEA Grapalat" w:hAnsi="GHEA Grapalat"/>
          <w:b/>
          <w:bCs/>
          <w:i/>
          <w:lang w:val="hy-AM"/>
        </w:rPr>
        <w:t>փողոցի</w:t>
      </w:r>
      <w:r w:rsidR="00E574D7" w:rsidRPr="00E574D7">
        <w:rPr>
          <w:rFonts w:ascii="GHEA Grapalat" w:hAnsi="GHEA Grapalat"/>
          <w:b/>
          <w:bCs/>
          <w:i/>
          <w:lang w:val="af-ZA"/>
        </w:rPr>
        <w:t xml:space="preserve"> /</w:t>
      </w:r>
      <w:r w:rsidR="00E574D7" w:rsidRPr="00E85F2B">
        <w:rPr>
          <w:rFonts w:ascii="GHEA Grapalat" w:hAnsi="GHEA Grapalat"/>
          <w:b/>
          <w:bCs/>
          <w:i/>
          <w:lang w:val="hy-AM"/>
        </w:rPr>
        <w:t>համայնքի</w:t>
      </w:r>
      <w:r w:rsidR="00E574D7" w:rsidRPr="00E574D7">
        <w:rPr>
          <w:rFonts w:ascii="GHEA Grapalat" w:hAnsi="GHEA Grapalat"/>
          <w:b/>
          <w:bCs/>
          <w:i/>
          <w:lang w:val="af-ZA"/>
        </w:rPr>
        <w:t xml:space="preserve"> </w:t>
      </w:r>
      <w:r w:rsidR="00E574D7" w:rsidRPr="00E85F2B">
        <w:rPr>
          <w:rFonts w:ascii="GHEA Grapalat" w:hAnsi="GHEA Grapalat"/>
          <w:b/>
          <w:bCs/>
          <w:i/>
          <w:lang w:val="hy-AM"/>
        </w:rPr>
        <w:t>կենտրոնական</w:t>
      </w:r>
      <w:r w:rsidR="00E574D7" w:rsidRPr="00E574D7">
        <w:rPr>
          <w:rFonts w:ascii="GHEA Grapalat" w:hAnsi="GHEA Grapalat"/>
          <w:b/>
          <w:bCs/>
          <w:i/>
          <w:lang w:val="af-ZA"/>
        </w:rPr>
        <w:t xml:space="preserve"> </w:t>
      </w:r>
      <w:r w:rsidR="00E574D7" w:rsidRPr="00E85F2B">
        <w:rPr>
          <w:rFonts w:ascii="GHEA Grapalat" w:hAnsi="GHEA Grapalat"/>
          <w:b/>
          <w:bCs/>
          <w:i/>
          <w:lang w:val="hy-AM"/>
        </w:rPr>
        <w:t>փողոց</w:t>
      </w:r>
      <w:r w:rsidR="00E574D7" w:rsidRPr="00E574D7">
        <w:rPr>
          <w:rFonts w:ascii="GHEA Grapalat" w:hAnsi="GHEA Grapalat"/>
          <w:b/>
          <w:bCs/>
          <w:i/>
          <w:lang w:val="af-ZA"/>
        </w:rPr>
        <w:t xml:space="preserve">/, </w:t>
      </w:r>
      <w:r w:rsidR="00E574D7" w:rsidRPr="00E85F2B">
        <w:rPr>
          <w:rFonts w:ascii="GHEA Grapalat" w:hAnsi="GHEA Grapalat"/>
          <w:b/>
          <w:bCs/>
          <w:i/>
          <w:lang w:val="hy-AM"/>
        </w:rPr>
        <w:t>Այգեշատ</w:t>
      </w:r>
      <w:r w:rsidR="00E574D7" w:rsidRPr="00E574D7">
        <w:rPr>
          <w:rFonts w:ascii="GHEA Grapalat" w:hAnsi="GHEA Grapalat"/>
          <w:b/>
          <w:bCs/>
          <w:i/>
          <w:lang w:val="af-ZA"/>
        </w:rPr>
        <w:t xml:space="preserve"> </w:t>
      </w:r>
      <w:r w:rsidR="00E574D7" w:rsidRPr="00E85F2B">
        <w:rPr>
          <w:rFonts w:ascii="GHEA Grapalat" w:hAnsi="GHEA Grapalat"/>
          <w:b/>
          <w:bCs/>
          <w:i/>
          <w:lang w:val="hy-AM"/>
        </w:rPr>
        <w:t>գյուղի</w:t>
      </w:r>
      <w:r w:rsidR="00E574D7" w:rsidRPr="00E574D7">
        <w:rPr>
          <w:rFonts w:ascii="GHEA Grapalat" w:hAnsi="GHEA Grapalat"/>
          <w:b/>
          <w:bCs/>
          <w:i/>
          <w:lang w:val="af-ZA"/>
        </w:rPr>
        <w:t xml:space="preserve"> </w:t>
      </w:r>
      <w:r w:rsidR="00E574D7" w:rsidRPr="00E85F2B">
        <w:rPr>
          <w:rFonts w:ascii="GHEA Grapalat" w:hAnsi="GHEA Grapalat"/>
          <w:b/>
          <w:bCs/>
          <w:i/>
          <w:lang w:val="hy-AM"/>
        </w:rPr>
        <w:t>Երիտասարդական</w:t>
      </w:r>
      <w:r w:rsidR="00E574D7" w:rsidRPr="00E574D7">
        <w:rPr>
          <w:rFonts w:ascii="GHEA Grapalat" w:hAnsi="GHEA Grapalat"/>
          <w:b/>
          <w:bCs/>
          <w:i/>
          <w:lang w:val="af-ZA"/>
        </w:rPr>
        <w:t xml:space="preserve"> </w:t>
      </w:r>
      <w:r w:rsidR="00E574D7" w:rsidRPr="00E85F2B">
        <w:rPr>
          <w:rFonts w:ascii="GHEA Grapalat" w:hAnsi="GHEA Grapalat"/>
          <w:b/>
          <w:bCs/>
          <w:i/>
          <w:lang w:val="hy-AM"/>
        </w:rPr>
        <w:t>և</w:t>
      </w:r>
      <w:r w:rsidR="00E574D7" w:rsidRPr="00E574D7">
        <w:rPr>
          <w:rFonts w:ascii="GHEA Grapalat" w:hAnsi="GHEA Grapalat"/>
          <w:b/>
          <w:bCs/>
          <w:i/>
          <w:lang w:val="af-ZA"/>
        </w:rPr>
        <w:t xml:space="preserve"> </w:t>
      </w:r>
      <w:r w:rsidR="00E574D7" w:rsidRPr="00E85F2B">
        <w:rPr>
          <w:rFonts w:ascii="GHEA Grapalat" w:hAnsi="GHEA Grapalat"/>
          <w:b/>
          <w:bCs/>
          <w:i/>
          <w:lang w:val="hy-AM"/>
        </w:rPr>
        <w:t>Մայիսյան</w:t>
      </w:r>
      <w:r w:rsidR="00E574D7" w:rsidRPr="00E574D7">
        <w:rPr>
          <w:rFonts w:ascii="GHEA Grapalat" w:hAnsi="GHEA Grapalat"/>
          <w:b/>
          <w:bCs/>
          <w:i/>
          <w:lang w:val="af-ZA"/>
        </w:rPr>
        <w:t xml:space="preserve"> </w:t>
      </w:r>
      <w:r w:rsidR="00E574D7" w:rsidRPr="00E85F2B">
        <w:rPr>
          <w:rFonts w:ascii="GHEA Grapalat" w:hAnsi="GHEA Grapalat"/>
          <w:b/>
          <w:bCs/>
          <w:i/>
          <w:lang w:val="hy-AM"/>
        </w:rPr>
        <w:t>փողոցների</w:t>
      </w:r>
      <w:r w:rsidR="00E574D7" w:rsidRPr="00E574D7">
        <w:rPr>
          <w:rFonts w:ascii="GHEA Grapalat" w:hAnsi="GHEA Grapalat"/>
          <w:b/>
          <w:bCs/>
          <w:i/>
          <w:lang w:val="af-ZA"/>
        </w:rPr>
        <w:t xml:space="preserve">, </w:t>
      </w:r>
      <w:r w:rsidR="00E574D7" w:rsidRPr="00E85F2B">
        <w:rPr>
          <w:rFonts w:ascii="GHEA Grapalat" w:hAnsi="GHEA Grapalat"/>
          <w:b/>
          <w:bCs/>
          <w:i/>
          <w:lang w:val="hy-AM"/>
        </w:rPr>
        <w:t>Դողս</w:t>
      </w:r>
      <w:r w:rsidR="00E574D7" w:rsidRPr="00E574D7">
        <w:rPr>
          <w:rFonts w:ascii="GHEA Grapalat" w:hAnsi="GHEA Grapalat"/>
          <w:b/>
          <w:bCs/>
          <w:i/>
          <w:lang w:val="af-ZA"/>
        </w:rPr>
        <w:t xml:space="preserve"> </w:t>
      </w:r>
      <w:r w:rsidR="00E574D7" w:rsidRPr="00E85F2B">
        <w:rPr>
          <w:rFonts w:ascii="GHEA Grapalat" w:hAnsi="GHEA Grapalat"/>
          <w:b/>
          <w:bCs/>
          <w:i/>
          <w:lang w:val="hy-AM"/>
        </w:rPr>
        <w:t>գյուղում</w:t>
      </w:r>
      <w:r w:rsidR="00E574D7" w:rsidRPr="00E574D7">
        <w:rPr>
          <w:rFonts w:ascii="GHEA Grapalat" w:hAnsi="GHEA Grapalat"/>
          <w:b/>
          <w:bCs/>
          <w:i/>
          <w:lang w:val="af-ZA"/>
        </w:rPr>
        <w:t xml:space="preserve"> </w:t>
      </w:r>
      <w:r w:rsidR="00E574D7" w:rsidRPr="00E85F2B">
        <w:rPr>
          <w:rFonts w:ascii="GHEA Grapalat" w:hAnsi="GHEA Grapalat"/>
          <w:b/>
          <w:bCs/>
          <w:i/>
          <w:lang w:val="hy-AM"/>
        </w:rPr>
        <w:t>Դողս</w:t>
      </w:r>
      <w:r w:rsidR="00E574D7" w:rsidRPr="00E574D7">
        <w:rPr>
          <w:rFonts w:ascii="GHEA Grapalat" w:hAnsi="GHEA Grapalat"/>
          <w:b/>
          <w:bCs/>
          <w:i/>
          <w:lang w:val="af-ZA"/>
        </w:rPr>
        <w:t>-</w:t>
      </w:r>
      <w:r w:rsidR="00E574D7" w:rsidRPr="00E85F2B">
        <w:rPr>
          <w:rFonts w:ascii="GHEA Grapalat" w:hAnsi="GHEA Grapalat"/>
          <w:b/>
          <w:bCs/>
          <w:i/>
          <w:lang w:val="hy-AM"/>
        </w:rPr>
        <w:t>Աղավնատուն</w:t>
      </w:r>
      <w:r w:rsidR="00E574D7" w:rsidRPr="00E574D7">
        <w:rPr>
          <w:rFonts w:ascii="GHEA Grapalat" w:hAnsi="GHEA Grapalat"/>
          <w:b/>
          <w:bCs/>
          <w:i/>
          <w:lang w:val="af-ZA"/>
        </w:rPr>
        <w:t xml:space="preserve"> </w:t>
      </w:r>
      <w:r w:rsidR="00E574D7" w:rsidRPr="00E85F2B">
        <w:rPr>
          <w:rFonts w:ascii="GHEA Grapalat" w:hAnsi="GHEA Grapalat"/>
          <w:b/>
          <w:bCs/>
          <w:i/>
          <w:lang w:val="hy-AM"/>
        </w:rPr>
        <w:t>ճանապարհի</w:t>
      </w:r>
      <w:r w:rsidR="00E574D7" w:rsidRPr="00E574D7">
        <w:rPr>
          <w:rFonts w:ascii="GHEA Grapalat" w:hAnsi="GHEA Grapalat"/>
          <w:b/>
          <w:bCs/>
          <w:i/>
          <w:lang w:val="af-ZA"/>
        </w:rPr>
        <w:t xml:space="preserve">  </w:t>
      </w:r>
      <w:r w:rsidR="00E574D7" w:rsidRPr="00E85F2B">
        <w:rPr>
          <w:rFonts w:ascii="GHEA Grapalat" w:hAnsi="GHEA Grapalat"/>
          <w:b/>
          <w:bCs/>
          <w:i/>
          <w:lang w:val="hy-AM"/>
        </w:rPr>
        <w:t>ասֆալտապատման</w:t>
      </w:r>
      <w:r w:rsidR="00E574D7" w:rsidRPr="00E574D7">
        <w:rPr>
          <w:rFonts w:ascii="GHEA Grapalat" w:hAnsi="GHEA Grapalat"/>
          <w:b/>
          <w:bCs/>
          <w:i/>
          <w:lang w:val="af-ZA"/>
        </w:rPr>
        <w:t xml:space="preserve"> </w:t>
      </w:r>
      <w:r w:rsidR="00E574D7" w:rsidRPr="00E85F2B">
        <w:rPr>
          <w:rFonts w:ascii="GHEA Grapalat" w:hAnsi="GHEA Grapalat"/>
          <w:b/>
          <w:bCs/>
          <w:i/>
          <w:lang w:val="hy-AM"/>
        </w:rPr>
        <w:t>աշխատանքների</w:t>
      </w:r>
      <w:r w:rsidR="00E574D7" w:rsidRPr="00E574D7">
        <w:rPr>
          <w:rFonts w:ascii="GHEA Grapalat" w:hAnsi="GHEA Grapalat"/>
          <w:b/>
          <w:bCs/>
          <w:i/>
          <w:lang w:val="af-ZA"/>
        </w:rPr>
        <w:t xml:space="preserve"> »</w:t>
      </w:r>
    </w:p>
    <w:p w:rsidR="00803531" w:rsidRPr="0038176E" w:rsidRDefault="00A1263B" w:rsidP="00773D93">
      <w:pPr>
        <w:ind w:firstLine="567"/>
        <w:jc w:val="center"/>
        <w:rPr>
          <w:rFonts w:ascii="GHEA Grapalat" w:hAnsi="GHEA Grapalat"/>
          <w:b/>
          <w:bCs/>
          <w:i/>
          <w:lang w:val="af-ZA"/>
        </w:rPr>
      </w:pPr>
      <w:r w:rsidRPr="00E574D7">
        <w:rPr>
          <w:rFonts w:ascii="GHEA Grapalat" w:hAnsi="GHEA Grapalat"/>
          <w:b/>
          <w:bCs/>
          <w:i/>
        </w:rPr>
        <w:fldChar w:fldCharType="end"/>
      </w:r>
    </w:p>
    <w:p w:rsidR="00803531" w:rsidRDefault="00A1263B" w:rsidP="00773D93">
      <w:pPr>
        <w:jc w:val="center"/>
        <w:rPr>
          <w:rFonts w:ascii="GHEA Grapalat" w:hAnsi="GHEA Grapalat"/>
          <w:b/>
          <w:bCs/>
          <w:i/>
          <w:lang w:val="af-ZA"/>
        </w:rPr>
      </w:pPr>
      <w:r w:rsidRPr="0038176E">
        <w:rPr>
          <w:rFonts w:ascii="GHEA Grapalat" w:hAnsi="GHEA Grapalat"/>
          <w:b/>
          <w:bCs/>
          <w:i/>
          <w:lang w:val="hy-AM"/>
        </w:rPr>
        <w:fldChar w:fldCharType="end"/>
      </w:r>
    </w:p>
    <w:p w:rsidR="00773D93" w:rsidRDefault="00160AE4" w:rsidP="00773D93">
      <w:pPr>
        <w:ind w:firstLine="567"/>
        <w:jc w:val="center"/>
        <w:rPr>
          <w:rFonts w:ascii="GHEA Grapalat" w:hAnsi="GHEA Grapalat"/>
          <w:lang w:val="hy-AM"/>
        </w:rPr>
      </w:pPr>
      <w:r w:rsidRPr="00E6597C">
        <w:rPr>
          <w:rFonts w:ascii="GHEA Grapalat" w:hAnsi="GHEA Grapalat"/>
          <w:b/>
          <w:sz w:val="20"/>
          <w:lang w:val="af-ZA"/>
        </w:rPr>
        <w:t>ՁԵՌՔԲԵՐՄԱՆ ՆՊԱՏԱԿՈՎ ՀԱՅՏԱՐԱՐՎԱԾ</w:t>
      </w:r>
      <w:r w:rsidR="00803842" w:rsidRPr="00803842">
        <w:rPr>
          <w:rFonts w:ascii="GHEA Grapalat" w:hAnsi="GHEA Grapalat"/>
          <w:lang w:val="af-ZA"/>
        </w:rPr>
        <w:t xml:space="preserve"> </w:t>
      </w:r>
      <w:r w:rsidR="00803842" w:rsidRPr="00803842">
        <w:rPr>
          <w:rFonts w:ascii="GHEA Grapalat" w:hAnsi="GHEA Grapalat"/>
          <w:b/>
          <w:sz w:val="20"/>
          <w:szCs w:val="20"/>
          <w:lang w:val="af-ZA"/>
        </w:rPr>
        <w:t>ԲԱՑ ՄՐՑՈՒՅԹԻ</w:t>
      </w:r>
    </w:p>
    <w:p w:rsidR="00096865" w:rsidRPr="00E6597C" w:rsidRDefault="00160AE4" w:rsidP="00773D93">
      <w:pPr>
        <w:ind w:firstLine="567"/>
        <w:jc w:val="center"/>
        <w:rPr>
          <w:rFonts w:ascii="GHEA Grapalat" w:hAnsi="GHEA Grapalat"/>
          <w:i/>
          <w:sz w:val="20"/>
          <w:lang w:val="af-ZA"/>
        </w:rPr>
      </w:pPr>
      <w:r w:rsidRPr="00E6597C">
        <w:rPr>
          <w:rFonts w:ascii="GHEA Grapalat" w:hAnsi="GHEA Grapalat"/>
          <w:b/>
          <w:sz w:val="20"/>
          <w:lang w:val="af-ZA"/>
        </w:rPr>
        <w:t>ՀՐԱՎԵՐԻ</w:t>
      </w:r>
    </w:p>
    <w:p w:rsidR="00C67E80" w:rsidRPr="00E6597C" w:rsidRDefault="00C67E80" w:rsidP="00EF3662">
      <w:pPr>
        <w:ind w:firstLine="567"/>
        <w:jc w:val="center"/>
        <w:rPr>
          <w:rFonts w:ascii="GHEA Grapalat" w:hAnsi="GHEA Grapalat" w:cs="Sylfaen"/>
          <w:b/>
          <w:sz w:val="20"/>
          <w:szCs w:val="22"/>
          <w:lang w:val="af-ZA"/>
        </w:rPr>
      </w:pPr>
    </w:p>
    <w:p w:rsidR="009F5D9B" w:rsidRPr="00E6597C" w:rsidRDefault="009F5D9B" w:rsidP="00EF3662">
      <w:pPr>
        <w:ind w:firstLine="567"/>
        <w:jc w:val="center"/>
        <w:rPr>
          <w:rFonts w:ascii="GHEA Grapalat" w:hAnsi="GHEA Grapalat" w:cs="Sylfaen"/>
          <w:b/>
          <w:sz w:val="20"/>
          <w:szCs w:val="22"/>
          <w:lang w:val="af-ZA"/>
        </w:rPr>
      </w:pPr>
    </w:p>
    <w:p w:rsidR="00096865" w:rsidRPr="00E6597C" w:rsidRDefault="00096865" w:rsidP="00EF3662">
      <w:pPr>
        <w:ind w:firstLine="567"/>
        <w:jc w:val="center"/>
        <w:rPr>
          <w:rFonts w:ascii="GHEA Grapalat" w:hAnsi="GHEA Grapalat"/>
          <w:sz w:val="20"/>
          <w:lang w:val="af-ZA"/>
        </w:rPr>
      </w:pPr>
      <w:r w:rsidRPr="008201B4">
        <w:rPr>
          <w:rFonts w:ascii="GHEA Grapalat" w:hAnsi="GHEA Grapalat" w:cs="Sylfaen"/>
          <w:b/>
          <w:sz w:val="20"/>
          <w:szCs w:val="22"/>
          <w:lang w:val="hy-AM"/>
        </w:rPr>
        <w:t>ՄԱՍ</w:t>
      </w:r>
      <w:r w:rsidRPr="00E6597C">
        <w:rPr>
          <w:rFonts w:ascii="GHEA Grapalat" w:hAnsi="GHEA Grapalat" w:cs="Times Armenian"/>
          <w:b/>
          <w:sz w:val="20"/>
          <w:szCs w:val="22"/>
          <w:lang w:val="af-ZA"/>
        </w:rPr>
        <w:t xml:space="preserve">  I.</w:t>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8201B4">
        <w:rPr>
          <w:rFonts w:ascii="GHEA Grapalat" w:hAnsi="GHEA Grapalat" w:cs="Sylfaen"/>
          <w:sz w:val="20"/>
          <w:lang w:val="hy-AM"/>
        </w:rPr>
        <w:t>Գնման</w:t>
      </w:r>
      <w:r w:rsidRPr="00E6597C">
        <w:rPr>
          <w:rFonts w:ascii="GHEA Grapalat" w:hAnsi="GHEA Grapalat" w:cs="Times Armenian"/>
          <w:sz w:val="20"/>
          <w:lang w:val="af-ZA"/>
        </w:rPr>
        <w:t xml:space="preserve"> </w:t>
      </w:r>
      <w:r w:rsidRPr="008201B4">
        <w:rPr>
          <w:rFonts w:ascii="GHEA Grapalat" w:hAnsi="GHEA Grapalat" w:cs="Sylfaen"/>
          <w:sz w:val="20"/>
          <w:lang w:val="hy-AM"/>
        </w:rPr>
        <w:t>առարկայի</w:t>
      </w:r>
      <w:r w:rsidRPr="00E6597C">
        <w:rPr>
          <w:rFonts w:ascii="GHEA Grapalat" w:hAnsi="GHEA Grapalat"/>
          <w:sz w:val="20"/>
          <w:lang w:val="af-ZA"/>
        </w:rPr>
        <w:t xml:space="preserve"> </w:t>
      </w:r>
      <w:r w:rsidRPr="008201B4">
        <w:rPr>
          <w:rFonts w:ascii="GHEA Grapalat" w:hAnsi="GHEA Grapalat" w:cs="Sylfaen"/>
          <w:sz w:val="20"/>
          <w:lang w:val="hy-AM"/>
        </w:rPr>
        <w:t>բնութա</w:t>
      </w:r>
      <w:r w:rsidRPr="008201B4">
        <w:rPr>
          <w:rFonts w:ascii="GHEA Grapalat" w:hAnsi="GHEA Grapalat" w:cs="Times Armenian"/>
          <w:sz w:val="20"/>
          <w:lang w:val="hy-AM"/>
        </w:rPr>
        <w:t>գ</w:t>
      </w:r>
      <w:r w:rsidRPr="008201B4">
        <w:rPr>
          <w:rFonts w:ascii="GHEA Grapalat" w:hAnsi="GHEA Grapalat" w:cs="Sylfaen"/>
          <w:sz w:val="20"/>
          <w:lang w:val="hy-AM"/>
        </w:rPr>
        <w:t>իրը</w:t>
      </w:r>
      <w:r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p>
    <w:p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00803842">
        <w:rPr>
          <w:rFonts w:ascii="GHEA Grapalat" w:hAnsi="GHEA Grapalat"/>
          <w:b/>
          <w:sz w:val="20"/>
          <w:lang w:val="af-ZA"/>
        </w:rPr>
        <w:t>ԲԱՑ ՄՐՑՈՒՅԹԻ</w:t>
      </w:r>
      <w:r w:rsidR="00075BF5" w:rsidRPr="005F238F">
        <w:rPr>
          <w:rFonts w:ascii="GHEA Grapalat" w:hAnsi="GHEA Grapalat"/>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rsidR="00037DDE" w:rsidRPr="00E6597C" w:rsidRDefault="00037DDE" w:rsidP="00EF3662">
      <w:pPr>
        <w:ind w:firstLine="1134"/>
        <w:jc w:val="both"/>
        <w:rPr>
          <w:rFonts w:ascii="GHEA Grapalat" w:hAnsi="GHEA Grapalat" w:cs="Times Armenian"/>
          <w:sz w:val="20"/>
          <w:lang w:val="af-ZA"/>
        </w:rPr>
      </w:pPr>
    </w:p>
    <w:p w:rsidR="00037DDE" w:rsidRPr="00E6597C" w:rsidRDefault="00037DDE" w:rsidP="00EF3662">
      <w:pPr>
        <w:ind w:firstLine="1134"/>
        <w:jc w:val="both"/>
        <w:rPr>
          <w:rFonts w:ascii="GHEA Grapalat" w:hAnsi="GHEA Grapalat" w:cs="Times Armenian"/>
          <w:sz w:val="20"/>
          <w:lang w:val="af-ZA"/>
        </w:rPr>
      </w:pPr>
    </w:p>
    <w:p w:rsidR="00037DDE" w:rsidRPr="00E6597C" w:rsidRDefault="00037DDE" w:rsidP="00EF3662">
      <w:pPr>
        <w:ind w:firstLine="1134"/>
        <w:jc w:val="both"/>
        <w:rPr>
          <w:rFonts w:ascii="GHEA Grapalat" w:hAnsi="GHEA Grapalat" w:cs="Times Armenian"/>
          <w:sz w:val="20"/>
          <w:lang w:val="af-ZA"/>
        </w:rPr>
      </w:pPr>
    </w:p>
    <w:p w:rsidR="00037DDE" w:rsidRPr="00E6597C" w:rsidRDefault="00037DDE" w:rsidP="00EF3662">
      <w:pPr>
        <w:ind w:firstLine="1134"/>
        <w:jc w:val="both"/>
        <w:rPr>
          <w:rFonts w:ascii="GHEA Grapalat" w:hAnsi="GHEA Grapalat" w:cs="Times Armenian"/>
          <w:sz w:val="20"/>
          <w:lang w:val="af-ZA"/>
        </w:rPr>
      </w:pPr>
    </w:p>
    <w:p w:rsidR="00A55E59" w:rsidRPr="00E6597C" w:rsidRDefault="00A55E59" w:rsidP="00EF3662">
      <w:pPr>
        <w:ind w:firstLine="1134"/>
        <w:jc w:val="both"/>
        <w:rPr>
          <w:rFonts w:ascii="GHEA Grapalat" w:hAnsi="GHEA Grapalat" w:cs="Times Armenian"/>
          <w:sz w:val="20"/>
          <w:lang w:val="af-ZA"/>
        </w:rPr>
      </w:pPr>
    </w:p>
    <w:p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E574D7">
        <w:rPr>
          <w:rFonts w:ascii="GHEA Grapalat" w:hAnsi="GHEA Grapalat"/>
          <w:lang w:val="af-ZA"/>
        </w:rPr>
        <w:t xml:space="preserve">`  ԱՄԽՀ-ԲՄԱՇՁԲ-22/10            </w:t>
      </w:r>
      <w:r w:rsidR="00803842">
        <w:rPr>
          <w:rFonts w:ascii="GHEA Grapalat" w:hAnsi="GHEA Grapalat"/>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Pr="00E6597C">
        <w:rPr>
          <w:rFonts w:ascii="GHEA Grapalat" w:hAnsi="GHEA Grapalat" w:cs="Sylfaen"/>
          <w:sz w:val="20"/>
        </w:rPr>
        <w:t>բաց</w:t>
      </w:r>
      <w:r w:rsidRPr="00E6597C">
        <w:rPr>
          <w:rFonts w:ascii="GHEA Grapalat" w:hAnsi="GHEA Grapalat" w:cs="Times Armenian"/>
          <w:sz w:val="20"/>
          <w:lang w:val="af-ZA"/>
        </w:rPr>
        <w:t xml:space="preserve"> </w:t>
      </w:r>
      <w:r w:rsidR="00955E87" w:rsidRPr="00E6597C">
        <w:rPr>
          <w:rFonts w:ascii="GHEA Grapalat" w:hAnsi="GHEA Grapalat" w:cs="Times Armenian"/>
          <w:sz w:val="20"/>
        </w:rPr>
        <w:t>մրցույթ</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A00E74" w:rsidRPr="00E6597C">
        <w:rPr>
          <w:rFonts w:ascii="GHEA Grapalat" w:hAnsi="GHEA Grapalat"/>
          <w:sz w:val="20"/>
          <w:lang w:val="af-ZA"/>
        </w:rPr>
        <w:t>«</w:t>
      </w:r>
      <w:r w:rsidR="00021823" w:rsidRPr="00021823">
        <w:rPr>
          <w:rFonts w:ascii="GHEA Grapalat" w:hAnsi="GHEA Grapalat"/>
          <w:b/>
          <w:i/>
          <w:iCs/>
          <w:u w:val="single"/>
          <w:lang w:val="af-ZA"/>
        </w:rPr>
        <w:t xml:space="preserve"> </w:t>
      </w:r>
      <w:r w:rsidR="00021823" w:rsidRPr="00021823">
        <w:rPr>
          <w:rFonts w:ascii="GHEA Grapalat" w:hAnsi="GHEA Grapalat" w:cs="Sylfaen"/>
          <w:b/>
          <w:i/>
          <w:iCs/>
          <w:sz w:val="20"/>
          <w:u w:val="single"/>
          <w:lang w:val="af-ZA"/>
        </w:rPr>
        <w:t>Խոյի համայնքապետարան</w:t>
      </w:r>
      <w:r w:rsidR="00021823" w:rsidRPr="00021823">
        <w:rPr>
          <w:rFonts w:ascii="GHEA Grapalat" w:hAnsi="GHEA Grapalat" w:cs="Sylfaen"/>
          <w:sz w:val="20"/>
          <w:vertAlign w:val="subscript"/>
          <w:lang w:val="af-ZA"/>
        </w:rPr>
        <w:t xml:space="preserve"> </w:t>
      </w:r>
      <w:r w:rsidR="00A00E74" w:rsidRPr="00E6597C">
        <w:rPr>
          <w:rFonts w:ascii="GHEA Grapalat" w:hAnsi="GHEA Grapalat"/>
          <w:sz w:val="20"/>
          <w:lang w:val="af-ZA"/>
        </w:rPr>
        <w:t>»-</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rsidR="003E1421" w:rsidRPr="00E6597C" w:rsidRDefault="00A81DD5" w:rsidP="00EF3662">
      <w:pPr>
        <w:pStyle w:val="23"/>
        <w:spacing w:line="240" w:lineRule="auto"/>
        <w:ind w:firstLine="567"/>
        <w:rPr>
          <w:rFonts w:ascii="GHEA Grapalat" w:hAnsi="GHEA Grapalat"/>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B2681D" w:rsidRPr="00021823">
        <w:rPr>
          <w:rFonts w:ascii="GHEA Grapalat" w:hAnsi="GHEA Grapalat"/>
          <w:sz w:val="24"/>
          <w:szCs w:val="24"/>
        </w:rPr>
        <w:t>«</w:t>
      </w:r>
      <w:r w:rsidR="003E1421" w:rsidRPr="00021823">
        <w:rPr>
          <w:rFonts w:ascii="GHEA Grapalat" w:hAnsi="GHEA Grapalat"/>
        </w:rPr>
        <w:t xml:space="preserve"> </w:t>
      </w:r>
      <w:r w:rsidR="00021823" w:rsidRPr="00CE2C95">
        <w:rPr>
          <w:rFonts w:ascii="GHEA Grapalat" w:hAnsi="GHEA Grapalat"/>
          <w:b/>
        </w:rPr>
        <w:t>nareklevonyan041091@mail.ru</w:t>
      </w:r>
      <w:r w:rsidR="00021823" w:rsidRPr="00CE2C95">
        <w:rPr>
          <w:rFonts w:ascii="GHEA Grapalat" w:hAnsi="GHEA Grapalat"/>
          <w:b/>
          <w:vertAlign w:val="subscript"/>
        </w:rPr>
        <w:t>.</w:t>
      </w:r>
      <w:r w:rsidR="00B2681D" w:rsidRPr="00E6597C">
        <w:rPr>
          <w:rFonts w:ascii="GHEA Grapalat" w:hAnsi="GHEA Grapalat"/>
          <w:sz w:val="24"/>
          <w:szCs w:val="24"/>
        </w:rPr>
        <w:t>»</w:t>
      </w:r>
    </w:p>
    <w:p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
    <w:p w:rsidR="00096865" w:rsidRPr="00E6597C" w:rsidRDefault="00096865" w:rsidP="00EF3662">
      <w:pPr>
        <w:pStyle w:val="3"/>
        <w:spacing w:line="240" w:lineRule="auto"/>
        <w:ind w:firstLine="567"/>
        <w:rPr>
          <w:rFonts w:ascii="GHEA Grapalat" w:hAnsi="GHEA Grapalat"/>
          <w:sz w:val="24"/>
          <w:szCs w:val="22"/>
          <w:lang w:val="af-ZA"/>
        </w:rPr>
      </w:pPr>
    </w:p>
    <w:p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rsidR="002B32D6" w:rsidRPr="00E6597C" w:rsidRDefault="002B32D6" w:rsidP="00EF3662">
      <w:pPr>
        <w:ind w:left="360"/>
        <w:jc w:val="center"/>
        <w:rPr>
          <w:rFonts w:ascii="GHEA Grapalat" w:hAnsi="GHEA Grapalat" w:cs="Sylfaen"/>
          <w:b/>
          <w:sz w:val="20"/>
        </w:rPr>
      </w:pPr>
    </w:p>
    <w:p w:rsidR="0038176E" w:rsidRPr="0038176E" w:rsidRDefault="00845AA5" w:rsidP="00E574D7">
      <w:pPr>
        <w:ind w:firstLine="567"/>
        <w:rPr>
          <w:rFonts w:ascii="GHEA Grapalat" w:hAnsi="GHEA Grapalat"/>
          <w:b/>
          <w:bCs/>
          <w:i/>
          <w:lang w:val="af-ZA"/>
        </w:rPr>
      </w:pPr>
      <w:r w:rsidRPr="00E6597C">
        <w:rPr>
          <w:rFonts w:ascii="GHEA Grapalat" w:hAnsi="GHEA Grapalat" w:cs="Sylfaen"/>
          <w:i/>
        </w:rPr>
        <w:t xml:space="preserve">1.1 </w:t>
      </w:r>
      <w:r w:rsidR="00096865" w:rsidRPr="00E6597C">
        <w:rPr>
          <w:rFonts w:ascii="GHEA Grapalat" w:hAnsi="GHEA Grapalat" w:cs="Sylfaen"/>
          <w:i/>
        </w:rPr>
        <w:t>Գնման</w:t>
      </w:r>
      <w:r w:rsidR="00096865" w:rsidRPr="00E6597C">
        <w:rPr>
          <w:rFonts w:ascii="GHEA Grapalat" w:hAnsi="GHEA Grapalat" w:cs="Sylfaen"/>
          <w:i/>
          <w:lang w:val="af-ZA"/>
        </w:rPr>
        <w:t xml:space="preserve"> </w:t>
      </w:r>
      <w:r w:rsidR="00096865" w:rsidRPr="00E6597C">
        <w:rPr>
          <w:rFonts w:ascii="GHEA Grapalat" w:hAnsi="GHEA Grapalat" w:cs="Sylfaen"/>
          <w:i/>
        </w:rPr>
        <w:t>առարկա</w:t>
      </w:r>
      <w:r w:rsidR="00096865" w:rsidRPr="00E6597C">
        <w:rPr>
          <w:rFonts w:ascii="GHEA Grapalat" w:hAnsi="GHEA Grapalat" w:cs="Sylfaen"/>
          <w:i/>
          <w:lang w:val="af-ZA"/>
        </w:rPr>
        <w:t xml:space="preserve"> </w:t>
      </w:r>
      <w:r w:rsidR="00096865" w:rsidRPr="00E6597C">
        <w:rPr>
          <w:rFonts w:ascii="GHEA Grapalat" w:hAnsi="GHEA Grapalat" w:cs="Sylfaen"/>
          <w:i/>
        </w:rPr>
        <w:t>է</w:t>
      </w:r>
      <w:r w:rsidR="00096865" w:rsidRPr="00E6597C">
        <w:rPr>
          <w:rFonts w:ascii="GHEA Grapalat" w:hAnsi="GHEA Grapalat" w:cs="Sylfaen"/>
          <w:i/>
          <w:lang w:val="af-ZA"/>
        </w:rPr>
        <w:t xml:space="preserve"> </w:t>
      </w:r>
      <w:r w:rsidR="00096865" w:rsidRPr="00E6597C">
        <w:rPr>
          <w:rFonts w:ascii="GHEA Grapalat" w:hAnsi="GHEA Grapalat" w:cs="Sylfaen"/>
          <w:i/>
        </w:rPr>
        <w:t>հանդիսանում</w:t>
      </w:r>
      <w:r w:rsidR="00096865" w:rsidRPr="00E6597C">
        <w:rPr>
          <w:rFonts w:ascii="GHEA Grapalat" w:hAnsi="GHEA Grapalat" w:cs="Sylfaen"/>
          <w:i/>
          <w:lang w:val="af-ZA"/>
        </w:rPr>
        <w:t xml:space="preserve">  </w:t>
      </w:r>
      <w:r w:rsidR="00A76C15" w:rsidRPr="00E6597C">
        <w:rPr>
          <w:rFonts w:ascii="GHEA Grapalat" w:hAnsi="GHEA Grapalat" w:cs="Sylfaen"/>
          <w:i/>
          <w:lang w:val="af-ZA"/>
        </w:rPr>
        <w:t>«</w:t>
      </w:r>
      <w:r w:rsidR="008024BD" w:rsidRPr="008024BD">
        <w:rPr>
          <w:rFonts w:ascii="GHEA Grapalat" w:hAnsi="GHEA Grapalat"/>
          <w:b/>
          <w:u w:val="single"/>
          <w:lang w:val="af-ZA"/>
        </w:rPr>
        <w:t xml:space="preserve"> </w:t>
      </w:r>
      <w:r w:rsidR="008024BD" w:rsidRPr="008024BD">
        <w:rPr>
          <w:rFonts w:ascii="GHEA Grapalat" w:hAnsi="GHEA Grapalat"/>
          <w:b/>
          <w:i/>
          <w:u w:val="single"/>
          <w:lang w:val="af-ZA"/>
        </w:rPr>
        <w:t>Խոյի համայնքապետարանի</w:t>
      </w:r>
      <w:r w:rsidR="008024BD" w:rsidRPr="00E6597C">
        <w:rPr>
          <w:rFonts w:ascii="GHEA Grapalat" w:hAnsi="GHEA Grapalat" w:cs="Sylfaen"/>
          <w:i/>
          <w:lang w:val="af-ZA"/>
        </w:rPr>
        <w:t xml:space="preserve"> </w:t>
      </w:r>
      <w:r w:rsidR="00A76C15" w:rsidRPr="00E6597C">
        <w:rPr>
          <w:rFonts w:ascii="GHEA Grapalat" w:hAnsi="GHEA Grapalat"/>
          <w:i/>
          <w:lang w:val="af-ZA"/>
        </w:rPr>
        <w:t>»</w:t>
      </w:r>
      <w:r w:rsidR="00096865" w:rsidRPr="00E6597C">
        <w:rPr>
          <w:rFonts w:ascii="GHEA Grapalat" w:hAnsi="GHEA Grapalat"/>
          <w:i/>
          <w:lang w:val="af-ZA"/>
        </w:rPr>
        <w:t xml:space="preserve"> </w:t>
      </w:r>
      <w:r w:rsidR="00096865" w:rsidRPr="00E6597C">
        <w:rPr>
          <w:rFonts w:ascii="GHEA Grapalat" w:hAnsi="GHEA Grapalat" w:cs="Sylfaen"/>
          <w:i/>
        </w:rPr>
        <w:t>կարիքների</w:t>
      </w:r>
      <w:r w:rsidR="00096865" w:rsidRPr="00E6597C">
        <w:rPr>
          <w:rFonts w:ascii="GHEA Grapalat" w:hAnsi="GHEA Grapalat" w:cs="Times Armenian"/>
          <w:i/>
          <w:lang w:val="af-ZA"/>
        </w:rPr>
        <w:t xml:space="preserve"> </w:t>
      </w:r>
      <w:r w:rsidR="00096865" w:rsidRPr="00E6597C">
        <w:rPr>
          <w:rFonts w:ascii="GHEA Grapalat" w:hAnsi="GHEA Grapalat" w:cs="Sylfaen"/>
          <w:i/>
        </w:rPr>
        <w:t>համար</w:t>
      </w:r>
      <w:r w:rsidR="00096865" w:rsidRPr="00E6597C">
        <w:rPr>
          <w:rFonts w:ascii="GHEA Grapalat" w:hAnsi="GHEA Grapalat" w:cs="Times Armenian"/>
          <w:i/>
          <w:lang w:val="af-ZA"/>
        </w:rPr>
        <w:t xml:space="preserve">` </w:t>
      </w:r>
      <w:r w:rsidR="00A76C15" w:rsidRPr="00E6597C">
        <w:rPr>
          <w:rFonts w:ascii="GHEA Grapalat" w:hAnsi="GHEA Grapalat"/>
          <w:i/>
          <w:lang w:val="af-ZA"/>
        </w:rPr>
        <w:t>«</w:t>
      </w:r>
      <w:r w:rsidR="0038176E" w:rsidRPr="0038176E">
        <w:rPr>
          <w:rFonts w:ascii="GHEA Grapalat" w:hAnsi="GHEA Grapalat"/>
          <w:b/>
          <w:i/>
          <w:iCs/>
          <w:sz w:val="22"/>
          <w:szCs w:val="22"/>
          <w:u w:val="single"/>
          <w:lang w:val="af-ZA"/>
        </w:rPr>
        <w:t xml:space="preserve"> Խոյի համայնքապետարան</w:t>
      </w:r>
      <w:r w:rsidR="0038176E" w:rsidRPr="0038176E">
        <w:rPr>
          <w:rFonts w:ascii="GHEA Grapalat" w:hAnsi="GHEA Grapalat"/>
          <w:sz w:val="20"/>
          <w:lang w:val="af-ZA"/>
        </w:rPr>
        <w:t xml:space="preserve">  </w:t>
      </w:r>
      <w:r w:rsidR="0038176E" w:rsidRPr="0038176E">
        <w:rPr>
          <w:rFonts w:ascii="GHEA Grapalat" w:hAnsi="GHEA Grapalat"/>
          <w:b/>
          <w:i/>
          <w:iCs/>
          <w:lang w:val="af-ZA"/>
        </w:rPr>
        <w:t>կարիքների համար</w:t>
      </w:r>
      <w:r w:rsidR="0038176E" w:rsidRPr="0038176E">
        <w:rPr>
          <w:rFonts w:ascii="GHEA Grapalat" w:hAnsi="GHEA Grapalat"/>
          <w:sz w:val="20"/>
          <w:lang w:val="af-ZA"/>
        </w:rPr>
        <w:t xml:space="preserve">   </w:t>
      </w:r>
      <w:r w:rsidR="0038176E" w:rsidRPr="0038176E">
        <w:rPr>
          <w:rFonts w:ascii="GHEA Grapalat" w:hAnsi="GHEA Grapalat"/>
          <w:b/>
          <w:bCs/>
          <w:i/>
          <w:lang w:val="af-ZA"/>
        </w:rPr>
        <w:t>«</w:t>
      </w:r>
      <w:r w:rsidR="0038176E" w:rsidRPr="0038176E">
        <w:rPr>
          <w:rFonts w:ascii="GHEA Grapalat" w:hAnsi="GHEA Grapalat"/>
          <w:b/>
          <w:bCs/>
          <w:i/>
          <w:lang w:val="hy-AM"/>
        </w:rPr>
        <w:t xml:space="preserve"> </w:t>
      </w:r>
      <w:r w:rsidR="00A1263B" w:rsidRPr="0038176E">
        <w:rPr>
          <w:rFonts w:ascii="GHEA Grapalat" w:hAnsi="GHEA Grapalat"/>
          <w:b/>
          <w:bCs/>
          <w:i/>
          <w:lang w:val="hy-AM"/>
        </w:rPr>
        <w:fldChar w:fldCharType="begin"/>
      </w:r>
      <w:r w:rsidR="0038176E" w:rsidRPr="0038176E">
        <w:rPr>
          <w:rFonts w:ascii="GHEA Grapalat" w:hAnsi="GHEA Grapalat"/>
          <w:b/>
          <w:bCs/>
          <w:i/>
          <w:lang w:val="hy-AM"/>
        </w:rPr>
        <w:instrText xml:space="preserve"> LINK Excel.Sheet.12 "C:\\Users\\User\\Downloads\\Խոյ -8ծրագիր 30</w:instrText>
      </w:r>
      <w:r w:rsidR="0038176E" w:rsidRPr="0038176E">
        <w:rPr>
          <w:rFonts w:ascii="MS Mincho" w:eastAsia="MS Mincho" w:hAnsi="MS Mincho" w:cs="MS Mincho" w:hint="eastAsia"/>
          <w:b/>
          <w:bCs/>
          <w:i/>
          <w:lang w:val="hy-AM"/>
        </w:rPr>
        <w:instrText>․</w:instrText>
      </w:r>
      <w:r w:rsidR="0038176E" w:rsidRPr="0038176E">
        <w:rPr>
          <w:rFonts w:ascii="GHEA Grapalat" w:hAnsi="GHEA Grapalat"/>
          <w:b/>
          <w:bCs/>
          <w:i/>
          <w:lang w:val="hy-AM"/>
        </w:rPr>
        <w:instrText>05</w:instrText>
      </w:r>
      <w:r w:rsidR="0038176E" w:rsidRPr="0038176E">
        <w:rPr>
          <w:rFonts w:ascii="MS Mincho" w:eastAsia="MS Mincho" w:hAnsi="MS Mincho" w:cs="MS Mincho" w:hint="eastAsia"/>
          <w:b/>
          <w:bCs/>
          <w:i/>
          <w:lang w:val="hy-AM"/>
        </w:rPr>
        <w:instrText>․</w:instrText>
      </w:r>
      <w:r w:rsidR="0038176E" w:rsidRPr="0038176E">
        <w:rPr>
          <w:rFonts w:ascii="GHEA Grapalat" w:hAnsi="GHEA Grapalat"/>
          <w:b/>
          <w:bCs/>
          <w:i/>
          <w:lang w:val="hy-AM"/>
        </w:rPr>
        <w:instrText>2022.xlsx" "30.05-</w:instrText>
      </w:r>
      <w:r w:rsidR="0038176E" w:rsidRPr="0038176E">
        <w:rPr>
          <w:rFonts w:ascii="GHEA Grapalat" w:hAnsi="GHEA Grapalat" w:cs="GHEA Grapalat"/>
          <w:b/>
          <w:bCs/>
          <w:i/>
          <w:lang w:val="hy-AM"/>
        </w:rPr>
        <w:instrText>ամբողջ</w:instrText>
      </w:r>
      <w:r w:rsidR="0038176E" w:rsidRPr="0038176E">
        <w:rPr>
          <w:rFonts w:ascii="MS Mincho" w:eastAsia="MS Mincho" w:hAnsi="MS Mincho" w:cs="MS Mincho" w:hint="eastAsia"/>
          <w:b/>
          <w:bCs/>
          <w:i/>
          <w:lang w:val="hy-AM"/>
        </w:rPr>
        <w:instrText>․</w:instrText>
      </w:r>
      <w:r w:rsidR="0038176E" w:rsidRPr="0038176E">
        <w:rPr>
          <w:rFonts w:ascii="GHEA Grapalat" w:hAnsi="GHEA Grapalat" w:cs="GHEA Grapalat"/>
          <w:b/>
          <w:bCs/>
          <w:i/>
          <w:lang w:val="hy-AM"/>
        </w:rPr>
        <w:instrText>փաթեթ</w:instrText>
      </w:r>
      <w:r w:rsidR="0038176E" w:rsidRPr="0038176E">
        <w:rPr>
          <w:rFonts w:ascii="GHEA Grapalat" w:hAnsi="GHEA Grapalat"/>
          <w:b/>
          <w:bCs/>
          <w:i/>
          <w:lang w:val="hy-AM"/>
        </w:rPr>
        <w:instrText xml:space="preserve">!R9C3" \a \f 4 \h  \* MERGEFORMAT </w:instrText>
      </w:r>
      <w:r w:rsidR="00A1263B" w:rsidRPr="0038176E">
        <w:rPr>
          <w:rFonts w:ascii="GHEA Grapalat" w:hAnsi="GHEA Grapalat"/>
          <w:b/>
          <w:bCs/>
          <w:i/>
          <w:lang w:val="hy-AM"/>
        </w:rPr>
        <w:fldChar w:fldCharType="separate"/>
      </w:r>
      <w:r w:rsidR="00E574D7" w:rsidRPr="00E574D7">
        <w:rPr>
          <w:rFonts w:ascii="GHEA Grapalat" w:hAnsi="GHEA Grapalat"/>
          <w:b/>
          <w:bCs/>
        </w:rPr>
        <w:t xml:space="preserve"> </w:t>
      </w:r>
      <w:r w:rsidR="00E574D7" w:rsidRPr="00E574D7">
        <w:rPr>
          <w:rFonts w:ascii="GHEA Grapalat" w:hAnsi="GHEA Grapalat"/>
          <w:b/>
          <w:bCs/>
          <w:i/>
        </w:rPr>
        <w:t>ՀՀ</w:t>
      </w:r>
      <w:r w:rsidR="00E574D7" w:rsidRPr="00E574D7">
        <w:rPr>
          <w:rFonts w:ascii="GHEA Grapalat" w:hAnsi="GHEA Grapalat"/>
          <w:b/>
          <w:bCs/>
          <w:i/>
          <w:lang w:val="af-ZA"/>
        </w:rPr>
        <w:t xml:space="preserve"> </w:t>
      </w:r>
      <w:r w:rsidR="00E574D7" w:rsidRPr="00E574D7">
        <w:rPr>
          <w:rFonts w:ascii="GHEA Grapalat" w:hAnsi="GHEA Grapalat"/>
          <w:b/>
          <w:bCs/>
          <w:i/>
        </w:rPr>
        <w:t>Արմավիրի</w:t>
      </w:r>
      <w:r w:rsidR="00E574D7" w:rsidRPr="00E574D7">
        <w:rPr>
          <w:rFonts w:ascii="GHEA Grapalat" w:hAnsi="GHEA Grapalat"/>
          <w:b/>
          <w:bCs/>
          <w:i/>
          <w:lang w:val="af-ZA"/>
        </w:rPr>
        <w:t xml:space="preserve"> </w:t>
      </w:r>
      <w:r w:rsidR="00E574D7" w:rsidRPr="00E574D7">
        <w:rPr>
          <w:rFonts w:ascii="GHEA Grapalat" w:hAnsi="GHEA Grapalat"/>
          <w:b/>
          <w:bCs/>
          <w:i/>
        </w:rPr>
        <w:t>մարզի</w:t>
      </w:r>
      <w:r w:rsidR="00E574D7" w:rsidRPr="00E574D7">
        <w:rPr>
          <w:rFonts w:ascii="GHEA Grapalat" w:hAnsi="GHEA Grapalat"/>
          <w:b/>
          <w:bCs/>
          <w:i/>
          <w:lang w:val="af-ZA"/>
        </w:rPr>
        <w:t xml:space="preserve"> </w:t>
      </w:r>
      <w:r w:rsidR="00E574D7" w:rsidRPr="00E574D7">
        <w:rPr>
          <w:rFonts w:ascii="GHEA Grapalat" w:hAnsi="GHEA Grapalat"/>
          <w:b/>
          <w:bCs/>
          <w:i/>
        </w:rPr>
        <w:t>Խոյ</w:t>
      </w:r>
      <w:r w:rsidR="00E574D7" w:rsidRPr="00E574D7">
        <w:rPr>
          <w:rFonts w:ascii="GHEA Grapalat" w:hAnsi="GHEA Grapalat"/>
          <w:b/>
          <w:bCs/>
          <w:i/>
          <w:lang w:val="af-ZA"/>
        </w:rPr>
        <w:t xml:space="preserve"> </w:t>
      </w:r>
      <w:r w:rsidR="00E574D7" w:rsidRPr="00E574D7">
        <w:rPr>
          <w:rFonts w:ascii="GHEA Grapalat" w:hAnsi="GHEA Grapalat"/>
          <w:b/>
          <w:bCs/>
          <w:i/>
        </w:rPr>
        <w:t>համայնքի</w:t>
      </w:r>
      <w:r w:rsidR="00E574D7" w:rsidRPr="00E574D7">
        <w:rPr>
          <w:rFonts w:ascii="GHEA Grapalat" w:hAnsi="GHEA Grapalat"/>
          <w:b/>
          <w:bCs/>
          <w:i/>
          <w:lang w:val="af-ZA"/>
        </w:rPr>
        <w:t xml:space="preserve"> </w:t>
      </w:r>
      <w:r w:rsidR="00E574D7" w:rsidRPr="00E574D7">
        <w:rPr>
          <w:rFonts w:ascii="GHEA Grapalat" w:hAnsi="GHEA Grapalat"/>
          <w:b/>
          <w:bCs/>
          <w:i/>
        </w:rPr>
        <w:t>Գեղակերտ</w:t>
      </w:r>
      <w:r w:rsidR="00E574D7" w:rsidRPr="00E574D7">
        <w:rPr>
          <w:rFonts w:ascii="GHEA Grapalat" w:hAnsi="GHEA Grapalat"/>
          <w:b/>
          <w:bCs/>
          <w:i/>
          <w:lang w:val="af-ZA"/>
        </w:rPr>
        <w:t xml:space="preserve"> </w:t>
      </w:r>
      <w:r w:rsidR="00E574D7" w:rsidRPr="00E574D7">
        <w:rPr>
          <w:rFonts w:ascii="GHEA Grapalat" w:hAnsi="GHEA Grapalat"/>
          <w:b/>
          <w:bCs/>
          <w:i/>
        </w:rPr>
        <w:t>գյուղում</w:t>
      </w:r>
      <w:r w:rsidR="00E574D7" w:rsidRPr="00E574D7">
        <w:rPr>
          <w:rFonts w:ascii="GHEA Grapalat" w:hAnsi="GHEA Grapalat"/>
          <w:b/>
          <w:bCs/>
          <w:i/>
          <w:lang w:val="af-ZA"/>
        </w:rPr>
        <w:t xml:space="preserve"> </w:t>
      </w:r>
      <w:r w:rsidR="00E574D7" w:rsidRPr="00E574D7">
        <w:rPr>
          <w:rFonts w:ascii="GHEA Grapalat" w:hAnsi="GHEA Grapalat"/>
          <w:b/>
          <w:bCs/>
          <w:i/>
        </w:rPr>
        <w:t>Մ</w:t>
      </w:r>
      <w:r w:rsidR="00E574D7" w:rsidRPr="00E574D7">
        <w:rPr>
          <w:rFonts w:ascii="GHEA Grapalat" w:hAnsi="GHEA Grapalat"/>
          <w:b/>
          <w:bCs/>
          <w:i/>
          <w:lang w:val="af-ZA"/>
        </w:rPr>
        <w:t>.</w:t>
      </w:r>
      <w:r w:rsidR="00E574D7" w:rsidRPr="00E574D7">
        <w:rPr>
          <w:rFonts w:ascii="GHEA Grapalat" w:hAnsi="GHEA Grapalat"/>
          <w:b/>
          <w:bCs/>
          <w:i/>
        </w:rPr>
        <w:t>Սարյան</w:t>
      </w:r>
      <w:r w:rsidR="00E574D7" w:rsidRPr="00E574D7">
        <w:rPr>
          <w:rFonts w:ascii="GHEA Grapalat" w:hAnsi="GHEA Grapalat"/>
          <w:b/>
          <w:bCs/>
          <w:i/>
          <w:lang w:val="af-ZA"/>
        </w:rPr>
        <w:t xml:space="preserve">, </w:t>
      </w:r>
      <w:r w:rsidR="00E574D7" w:rsidRPr="00E574D7">
        <w:rPr>
          <w:rFonts w:ascii="GHEA Grapalat" w:hAnsi="GHEA Grapalat"/>
          <w:b/>
          <w:bCs/>
          <w:i/>
        </w:rPr>
        <w:t>Մարշալ</w:t>
      </w:r>
      <w:r w:rsidR="00E574D7" w:rsidRPr="00E574D7">
        <w:rPr>
          <w:rFonts w:ascii="GHEA Grapalat" w:hAnsi="GHEA Grapalat"/>
          <w:b/>
          <w:bCs/>
          <w:i/>
          <w:lang w:val="af-ZA"/>
        </w:rPr>
        <w:t xml:space="preserve"> </w:t>
      </w:r>
      <w:r w:rsidR="00E574D7" w:rsidRPr="00E574D7">
        <w:rPr>
          <w:rFonts w:ascii="GHEA Grapalat" w:hAnsi="GHEA Grapalat"/>
          <w:b/>
          <w:bCs/>
          <w:i/>
        </w:rPr>
        <w:t>Բաղրամյան</w:t>
      </w:r>
      <w:r w:rsidR="00E574D7" w:rsidRPr="00E574D7">
        <w:rPr>
          <w:rFonts w:ascii="GHEA Grapalat" w:hAnsi="GHEA Grapalat"/>
          <w:b/>
          <w:bCs/>
          <w:i/>
          <w:lang w:val="af-ZA"/>
        </w:rPr>
        <w:t xml:space="preserve"> </w:t>
      </w:r>
      <w:r w:rsidR="00E574D7" w:rsidRPr="00E574D7">
        <w:rPr>
          <w:rFonts w:ascii="GHEA Grapalat" w:hAnsi="GHEA Grapalat"/>
          <w:b/>
          <w:bCs/>
          <w:i/>
        </w:rPr>
        <w:t>փողոցների</w:t>
      </w:r>
      <w:r w:rsidR="00E574D7" w:rsidRPr="00E574D7">
        <w:rPr>
          <w:rFonts w:ascii="GHEA Grapalat" w:hAnsi="GHEA Grapalat"/>
          <w:b/>
          <w:bCs/>
          <w:i/>
          <w:lang w:val="af-ZA"/>
        </w:rPr>
        <w:t xml:space="preserve"> </w:t>
      </w:r>
      <w:r w:rsidR="00E574D7" w:rsidRPr="00E574D7">
        <w:rPr>
          <w:rFonts w:ascii="GHEA Grapalat" w:hAnsi="GHEA Grapalat"/>
          <w:b/>
          <w:bCs/>
          <w:i/>
        </w:rPr>
        <w:t>և</w:t>
      </w:r>
      <w:r w:rsidR="00E574D7" w:rsidRPr="00E574D7">
        <w:rPr>
          <w:rFonts w:ascii="GHEA Grapalat" w:hAnsi="GHEA Grapalat"/>
          <w:b/>
          <w:bCs/>
          <w:i/>
          <w:lang w:val="af-ZA"/>
        </w:rPr>
        <w:t xml:space="preserve"> </w:t>
      </w:r>
      <w:r w:rsidR="00E574D7" w:rsidRPr="00E574D7">
        <w:rPr>
          <w:rFonts w:ascii="GHEA Grapalat" w:hAnsi="GHEA Grapalat"/>
          <w:b/>
          <w:bCs/>
          <w:i/>
        </w:rPr>
        <w:t>Մ</w:t>
      </w:r>
      <w:r w:rsidR="00E574D7" w:rsidRPr="00E574D7">
        <w:rPr>
          <w:rFonts w:ascii="GHEA Grapalat" w:hAnsi="GHEA Grapalat"/>
          <w:b/>
          <w:bCs/>
          <w:i/>
          <w:lang w:val="af-ZA"/>
        </w:rPr>
        <w:t>.</w:t>
      </w:r>
      <w:r w:rsidR="00E574D7" w:rsidRPr="00E574D7">
        <w:rPr>
          <w:rFonts w:ascii="GHEA Grapalat" w:hAnsi="GHEA Grapalat"/>
          <w:b/>
          <w:bCs/>
          <w:i/>
        </w:rPr>
        <w:t>Մարշալ</w:t>
      </w:r>
      <w:r w:rsidR="00E574D7" w:rsidRPr="00E574D7">
        <w:rPr>
          <w:rFonts w:ascii="GHEA Grapalat" w:hAnsi="GHEA Grapalat"/>
          <w:b/>
          <w:bCs/>
          <w:i/>
          <w:lang w:val="af-ZA"/>
        </w:rPr>
        <w:t xml:space="preserve"> </w:t>
      </w:r>
      <w:r w:rsidR="00E574D7" w:rsidRPr="00E574D7">
        <w:rPr>
          <w:rFonts w:ascii="GHEA Grapalat" w:hAnsi="GHEA Grapalat"/>
          <w:b/>
          <w:bCs/>
          <w:i/>
        </w:rPr>
        <w:t>Բաղրամյան</w:t>
      </w:r>
      <w:r w:rsidR="00E574D7" w:rsidRPr="00E574D7">
        <w:rPr>
          <w:rFonts w:ascii="GHEA Grapalat" w:hAnsi="GHEA Grapalat"/>
          <w:b/>
          <w:bCs/>
          <w:i/>
          <w:lang w:val="af-ZA"/>
        </w:rPr>
        <w:t xml:space="preserve"> </w:t>
      </w:r>
      <w:r w:rsidR="00E574D7" w:rsidRPr="00E574D7">
        <w:rPr>
          <w:rFonts w:ascii="GHEA Grapalat" w:hAnsi="GHEA Grapalat"/>
          <w:b/>
          <w:bCs/>
          <w:i/>
        </w:rPr>
        <w:t>փողոցից</w:t>
      </w:r>
      <w:r w:rsidR="00E574D7" w:rsidRPr="00E574D7">
        <w:rPr>
          <w:rFonts w:ascii="GHEA Grapalat" w:hAnsi="GHEA Grapalat"/>
          <w:b/>
          <w:bCs/>
          <w:i/>
          <w:lang w:val="af-ZA"/>
        </w:rPr>
        <w:t xml:space="preserve"> </w:t>
      </w:r>
      <w:r w:rsidR="00E574D7" w:rsidRPr="00E574D7">
        <w:rPr>
          <w:rFonts w:ascii="GHEA Grapalat" w:hAnsi="GHEA Grapalat"/>
          <w:b/>
          <w:bCs/>
          <w:i/>
        </w:rPr>
        <w:t>մինչև</w:t>
      </w:r>
      <w:r w:rsidR="00E574D7" w:rsidRPr="00E574D7">
        <w:rPr>
          <w:rFonts w:ascii="GHEA Grapalat" w:hAnsi="GHEA Grapalat"/>
          <w:b/>
          <w:bCs/>
          <w:i/>
          <w:lang w:val="af-ZA"/>
        </w:rPr>
        <w:t xml:space="preserve"> </w:t>
      </w:r>
      <w:r w:rsidR="00E574D7" w:rsidRPr="00E574D7">
        <w:rPr>
          <w:rFonts w:ascii="GHEA Grapalat" w:hAnsi="GHEA Grapalat"/>
          <w:b/>
          <w:bCs/>
          <w:i/>
        </w:rPr>
        <w:t>մշակույթի</w:t>
      </w:r>
      <w:r w:rsidR="00E574D7" w:rsidRPr="00E574D7">
        <w:rPr>
          <w:rFonts w:ascii="GHEA Grapalat" w:hAnsi="GHEA Grapalat"/>
          <w:b/>
          <w:bCs/>
          <w:i/>
          <w:lang w:val="af-ZA"/>
        </w:rPr>
        <w:t xml:space="preserve"> </w:t>
      </w:r>
      <w:r w:rsidR="00E574D7" w:rsidRPr="00E574D7">
        <w:rPr>
          <w:rFonts w:ascii="GHEA Grapalat" w:hAnsi="GHEA Grapalat"/>
          <w:b/>
          <w:bCs/>
          <w:i/>
        </w:rPr>
        <w:t>տան</w:t>
      </w:r>
      <w:r w:rsidR="00E574D7" w:rsidRPr="00E574D7">
        <w:rPr>
          <w:rFonts w:ascii="GHEA Grapalat" w:hAnsi="GHEA Grapalat"/>
          <w:b/>
          <w:bCs/>
          <w:i/>
          <w:lang w:val="af-ZA"/>
        </w:rPr>
        <w:t xml:space="preserve"> </w:t>
      </w:r>
      <w:r w:rsidR="00E574D7" w:rsidRPr="00E574D7">
        <w:rPr>
          <w:rFonts w:ascii="GHEA Grapalat" w:hAnsi="GHEA Grapalat"/>
          <w:b/>
          <w:bCs/>
          <w:i/>
        </w:rPr>
        <w:t>հարակից</w:t>
      </w:r>
      <w:r w:rsidR="00E574D7" w:rsidRPr="00E574D7">
        <w:rPr>
          <w:rFonts w:ascii="GHEA Grapalat" w:hAnsi="GHEA Grapalat"/>
          <w:b/>
          <w:bCs/>
          <w:i/>
          <w:lang w:val="af-ZA"/>
        </w:rPr>
        <w:t xml:space="preserve"> </w:t>
      </w:r>
      <w:r w:rsidR="00E574D7" w:rsidRPr="00E574D7">
        <w:rPr>
          <w:rFonts w:ascii="GHEA Grapalat" w:hAnsi="GHEA Grapalat"/>
          <w:b/>
          <w:bCs/>
          <w:i/>
        </w:rPr>
        <w:t>տարածքի</w:t>
      </w:r>
      <w:r w:rsidR="00E574D7" w:rsidRPr="00E574D7">
        <w:rPr>
          <w:rFonts w:ascii="GHEA Grapalat" w:hAnsi="GHEA Grapalat"/>
          <w:b/>
          <w:bCs/>
          <w:i/>
          <w:lang w:val="af-ZA"/>
        </w:rPr>
        <w:t xml:space="preserve">, </w:t>
      </w:r>
      <w:r w:rsidR="00E574D7" w:rsidRPr="00E574D7">
        <w:rPr>
          <w:rFonts w:ascii="GHEA Grapalat" w:hAnsi="GHEA Grapalat"/>
          <w:b/>
          <w:bCs/>
          <w:i/>
        </w:rPr>
        <w:t>Մոնթեավան</w:t>
      </w:r>
      <w:r w:rsidR="00E574D7" w:rsidRPr="00E574D7">
        <w:rPr>
          <w:rFonts w:ascii="GHEA Grapalat" w:hAnsi="GHEA Grapalat"/>
          <w:b/>
          <w:bCs/>
          <w:i/>
          <w:lang w:val="af-ZA"/>
        </w:rPr>
        <w:t xml:space="preserve"> </w:t>
      </w:r>
      <w:r w:rsidR="00E574D7" w:rsidRPr="00E574D7">
        <w:rPr>
          <w:rFonts w:ascii="GHEA Grapalat" w:hAnsi="GHEA Grapalat"/>
          <w:b/>
          <w:bCs/>
          <w:i/>
        </w:rPr>
        <w:t>գյուղում</w:t>
      </w:r>
      <w:r w:rsidR="00E574D7" w:rsidRPr="00E574D7">
        <w:rPr>
          <w:rFonts w:ascii="GHEA Grapalat" w:hAnsi="GHEA Grapalat"/>
          <w:b/>
          <w:bCs/>
          <w:i/>
          <w:lang w:val="af-ZA"/>
        </w:rPr>
        <w:t xml:space="preserve"> I-</w:t>
      </w:r>
      <w:r w:rsidR="00E574D7" w:rsidRPr="00E574D7">
        <w:rPr>
          <w:rFonts w:ascii="GHEA Grapalat" w:hAnsi="GHEA Grapalat"/>
          <w:b/>
          <w:bCs/>
          <w:i/>
        </w:rPr>
        <w:t>ին</w:t>
      </w:r>
      <w:r w:rsidR="00E574D7" w:rsidRPr="00E574D7">
        <w:rPr>
          <w:rFonts w:ascii="GHEA Grapalat" w:hAnsi="GHEA Grapalat"/>
          <w:b/>
          <w:bCs/>
          <w:i/>
          <w:lang w:val="af-ZA"/>
        </w:rPr>
        <w:t xml:space="preserve"> </w:t>
      </w:r>
      <w:r w:rsidR="00E574D7" w:rsidRPr="00E574D7">
        <w:rPr>
          <w:rFonts w:ascii="GHEA Grapalat" w:hAnsi="GHEA Grapalat"/>
          <w:b/>
          <w:bCs/>
          <w:i/>
        </w:rPr>
        <w:t>փողոցի</w:t>
      </w:r>
      <w:r w:rsidR="00E574D7" w:rsidRPr="00E574D7">
        <w:rPr>
          <w:rFonts w:ascii="GHEA Grapalat" w:hAnsi="GHEA Grapalat"/>
          <w:b/>
          <w:bCs/>
          <w:i/>
          <w:lang w:val="af-ZA"/>
        </w:rPr>
        <w:t xml:space="preserve"> /</w:t>
      </w:r>
      <w:r w:rsidR="00E574D7" w:rsidRPr="00E574D7">
        <w:rPr>
          <w:rFonts w:ascii="GHEA Grapalat" w:hAnsi="GHEA Grapalat"/>
          <w:b/>
          <w:bCs/>
          <w:i/>
        </w:rPr>
        <w:t>համայնքի</w:t>
      </w:r>
      <w:r w:rsidR="00E574D7" w:rsidRPr="00E574D7">
        <w:rPr>
          <w:rFonts w:ascii="GHEA Grapalat" w:hAnsi="GHEA Grapalat"/>
          <w:b/>
          <w:bCs/>
          <w:i/>
          <w:lang w:val="af-ZA"/>
        </w:rPr>
        <w:t xml:space="preserve"> </w:t>
      </w:r>
      <w:r w:rsidR="00E574D7" w:rsidRPr="00E574D7">
        <w:rPr>
          <w:rFonts w:ascii="GHEA Grapalat" w:hAnsi="GHEA Grapalat"/>
          <w:b/>
          <w:bCs/>
          <w:i/>
        </w:rPr>
        <w:t>կենտրոնական</w:t>
      </w:r>
      <w:r w:rsidR="00E574D7" w:rsidRPr="00E574D7">
        <w:rPr>
          <w:rFonts w:ascii="GHEA Grapalat" w:hAnsi="GHEA Grapalat"/>
          <w:b/>
          <w:bCs/>
          <w:i/>
          <w:lang w:val="af-ZA"/>
        </w:rPr>
        <w:t xml:space="preserve"> </w:t>
      </w:r>
      <w:r w:rsidR="00E574D7" w:rsidRPr="00E574D7">
        <w:rPr>
          <w:rFonts w:ascii="GHEA Grapalat" w:hAnsi="GHEA Grapalat"/>
          <w:b/>
          <w:bCs/>
          <w:i/>
        </w:rPr>
        <w:t>փողոց</w:t>
      </w:r>
      <w:r w:rsidR="00E574D7" w:rsidRPr="00E574D7">
        <w:rPr>
          <w:rFonts w:ascii="GHEA Grapalat" w:hAnsi="GHEA Grapalat"/>
          <w:b/>
          <w:bCs/>
          <w:i/>
          <w:lang w:val="af-ZA"/>
        </w:rPr>
        <w:t xml:space="preserve">/, </w:t>
      </w:r>
      <w:r w:rsidR="00E574D7" w:rsidRPr="00E574D7">
        <w:rPr>
          <w:rFonts w:ascii="GHEA Grapalat" w:hAnsi="GHEA Grapalat"/>
          <w:b/>
          <w:bCs/>
          <w:i/>
        </w:rPr>
        <w:t>Այգեշատ</w:t>
      </w:r>
      <w:r w:rsidR="00E574D7" w:rsidRPr="00E574D7">
        <w:rPr>
          <w:rFonts w:ascii="GHEA Grapalat" w:hAnsi="GHEA Grapalat"/>
          <w:b/>
          <w:bCs/>
          <w:i/>
          <w:lang w:val="af-ZA"/>
        </w:rPr>
        <w:t xml:space="preserve"> </w:t>
      </w:r>
      <w:r w:rsidR="00E574D7" w:rsidRPr="00E574D7">
        <w:rPr>
          <w:rFonts w:ascii="GHEA Grapalat" w:hAnsi="GHEA Grapalat"/>
          <w:b/>
          <w:bCs/>
          <w:i/>
        </w:rPr>
        <w:t>գյուղի</w:t>
      </w:r>
      <w:r w:rsidR="00E574D7" w:rsidRPr="00E574D7">
        <w:rPr>
          <w:rFonts w:ascii="GHEA Grapalat" w:hAnsi="GHEA Grapalat"/>
          <w:b/>
          <w:bCs/>
          <w:i/>
          <w:lang w:val="af-ZA"/>
        </w:rPr>
        <w:t xml:space="preserve"> </w:t>
      </w:r>
      <w:r w:rsidR="00E574D7" w:rsidRPr="00E574D7">
        <w:rPr>
          <w:rFonts w:ascii="GHEA Grapalat" w:hAnsi="GHEA Grapalat"/>
          <w:b/>
          <w:bCs/>
          <w:i/>
        </w:rPr>
        <w:t>Երիտասարդական</w:t>
      </w:r>
      <w:r w:rsidR="00E574D7" w:rsidRPr="00E574D7">
        <w:rPr>
          <w:rFonts w:ascii="GHEA Grapalat" w:hAnsi="GHEA Grapalat"/>
          <w:b/>
          <w:bCs/>
          <w:i/>
          <w:lang w:val="af-ZA"/>
        </w:rPr>
        <w:t xml:space="preserve"> </w:t>
      </w:r>
      <w:r w:rsidR="00E574D7" w:rsidRPr="00E574D7">
        <w:rPr>
          <w:rFonts w:ascii="GHEA Grapalat" w:hAnsi="GHEA Grapalat"/>
          <w:b/>
          <w:bCs/>
          <w:i/>
        </w:rPr>
        <w:t>և</w:t>
      </w:r>
      <w:r w:rsidR="00E574D7" w:rsidRPr="00E574D7">
        <w:rPr>
          <w:rFonts w:ascii="GHEA Grapalat" w:hAnsi="GHEA Grapalat"/>
          <w:b/>
          <w:bCs/>
          <w:i/>
          <w:lang w:val="af-ZA"/>
        </w:rPr>
        <w:t xml:space="preserve"> </w:t>
      </w:r>
      <w:r w:rsidR="00E574D7" w:rsidRPr="00E574D7">
        <w:rPr>
          <w:rFonts w:ascii="GHEA Grapalat" w:hAnsi="GHEA Grapalat"/>
          <w:b/>
          <w:bCs/>
          <w:i/>
        </w:rPr>
        <w:t>Մայիսյան</w:t>
      </w:r>
      <w:r w:rsidR="00E574D7" w:rsidRPr="00E574D7">
        <w:rPr>
          <w:rFonts w:ascii="GHEA Grapalat" w:hAnsi="GHEA Grapalat"/>
          <w:b/>
          <w:bCs/>
          <w:i/>
          <w:lang w:val="af-ZA"/>
        </w:rPr>
        <w:t xml:space="preserve"> </w:t>
      </w:r>
      <w:r w:rsidR="00E574D7" w:rsidRPr="00E574D7">
        <w:rPr>
          <w:rFonts w:ascii="GHEA Grapalat" w:hAnsi="GHEA Grapalat"/>
          <w:b/>
          <w:bCs/>
          <w:i/>
        </w:rPr>
        <w:t>փողոցների</w:t>
      </w:r>
      <w:r w:rsidR="00E574D7" w:rsidRPr="00E574D7">
        <w:rPr>
          <w:rFonts w:ascii="GHEA Grapalat" w:hAnsi="GHEA Grapalat"/>
          <w:b/>
          <w:bCs/>
          <w:i/>
          <w:lang w:val="af-ZA"/>
        </w:rPr>
        <w:t xml:space="preserve">, </w:t>
      </w:r>
      <w:r w:rsidR="00E574D7" w:rsidRPr="00E574D7">
        <w:rPr>
          <w:rFonts w:ascii="GHEA Grapalat" w:hAnsi="GHEA Grapalat"/>
          <w:b/>
          <w:bCs/>
          <w:i/>
        </w:rPr>
        <w:t>Դողս</w:t>
      </w:r>
      <w:r w:rsidR="00E574D7" w:rsidRPr="00E574D7">
        <w:rPr>
          <w:rFonts w:ascii="GHEA Grapalat" w:hAnsi="GHEA Grapalat"/>
          <w:b/>
          <w:bCs/>
          <w:i/>
          <w:lang w:val="af-ZA"/>
        </w:rPr>
        <w:t xml:space="preserve"> </w:t>
      </w:r>
      <w:r w:rsidR="00E574D7" w:rsidRPr="00E574D7">
        <w:rPr>
          <w:rFonts w:ascii="GHEA Grapalat" w:hAnsi="GHEA Grapalat"/>
          <w:b/>
          <w:bCs/>
          <w:i/>
        </w:rPr>
        <w:t>գյուղում</w:t>
      </w:r>
      <w:r w:rsidR="00E574D7" w:rsidRPr="00E574D7">
        <w:rPr>
          <w:rFonts w:ascii="GHEA Grapalat" w:hAnsi="GHEA Grapalat"/>
          <w:b/>
          <w:bCs/>
          <w:i/>
          <w:lang w:val="af-ZA"/>
        </w:rPr>
        <w:t xml:space="preserve"> </w:t>
      </w:r>
      <w:r w:rsidR="00E574D7" w:rsidRPr="00E574D7">
        <w:rPr>
          <w:rFonts w:ascii="GHEA Grapalat" w:hAnsi="GHEA Grapalat"/>
          <w:b/>
          <w:bCs/>
          <w:i/>
        </w:rPr>
        <w:t>Դողս</w:t>
      </w:r>
      <w:r w:rsidR="00E574D7" w:rsidRPr="00E574D7">
        <w:rPr>
          <w:rFonts w:ascii="GHEA Grapalat" w:hAnsi="GHEA Grapalat"/>
          <w:b/>
          <w:bCs/>
          <w:i/>
          <w:lang w:val="af-ZA"/>
        </w:rPr>
        <w:t>-</w:t>
      </w:r>
      <w:r w:rsidR="00E574D7" w:rsidRPr="00E574D7">
        <w:rPr>
          <w:rFonts w:ascii="GHEA Grapalat" w:hAnsi="GHEA Grapalat"/>
          <w:b/>
          <w:bCs/>
          <w:i/>
        </w:rPr>
        <w:t>Աղավնատուն</w:t>
      </w:r>
      <w:r w:rsidR="00E574D7" w:rsidRPr="00E574D7">
        <w:rPr>
          <w:rFonts w:ascii="GHEA Grapalat" w:hAnsi="GHEA Grapalat"/>
          <w:b/>
          <w:bCs/>
          <w:i/>
          <w:lang w:val="af-ZA"/>
        </w:rPr>
        <w:t xml:space="preserve"> </w:t>
      </w:r>
      <w:r w:rsidR="00E574D7" w:rsidRPr="00E574D7">
        <w:rPr>
          <w:rFonts w:ascii="GHEA Grapalat" w:hAnsi="GHEA Grapalat"/>
          <w:b/>
          <w:bCs/>
          <w:i/>
        </w:rPr>
        <w:t>տանող</w:t>
      </w:r>
      <w:r w:rsidR="00E574D7" w:rsidRPr="00E574D7">
        <w:rPr>
          <w:rFonts w:ascii="GHEA Grapalat" w:hAnsi="GHEA Grapalat"/>
          <w:b/>
          <w:bCs/>
          <w:i/>
          <w:lang w:val="af-ZA"/>
        </w:rPr>
        <w:t xml:space="preserve"> </w:t>
      </w:r>
      <w:r w:rsidR="00E574D7" w:rsidRPr="00E574D7">
        <w:rPr>
          <w:rFonts w:ascii="GHEA Grapalat" w:hAnsi="GHEA Grapalat"/>
          <w:b/>
          <w:bCs/>
          <w:i/>
        </w:rPr>
        <w:t>ճանապարհի</w:t>
      </w:r>
      <w:r w:rsidR="00E574D7">
        <w:rPr>
          <w:rFonts w:ascii="GHEA Grapalat" w:hAnsi="GHEA Grapalat"/>
          <w:b/>
          <w:bCs/>
          <w:i/>
          <w:lang w:val="af-ZA"/>
        </w:rPr>
        <w:t xml:space="preserve"> </w:t>
      </w:r>
      <w:r w:rsidR="00E574D7" w:rsidRPr="00E574D7">
        <w:rPr>
          <w:rFonts w:ascii="GHEA Grapalat" w:hAnsi="GHEA Grapalat"/>
          <w:b/>
          <w:bCs/>
          <w:i/>
          <w:lang w:val="af-ZA"/>
        </w:rPr>
        <w:t xml:space="preserve"> </w:t>
      </w:r>
      <w:r w:rsidR="00E574D7" w:rsidRPr="00E574D7">
        <w:rPr>
          <w:rFonts w:ascii="GHEA Grapalat" w:hAnsi="GHEA Grapalat"/>
          <w:b/>
          <w:bCs/>
          <w:i/>
        </w:rPr>
        <w:t>ասֆալտապատման</w:t>
      </w:r>
      <w:r w:rsidR="00E574D7" w:rsidRPr="00E574D7">
        <w:rPr>
          <w:rFonts w:ascii="GHEA Grapalat" w:hAnsi="GHEA Grapalat"/>
          <w:b/>
          <w:bCs/>
          <w:i/>
          <w:lang w:val="af-ZA"/>
        </w:rPr>
        <w:t xml:space="preserve"> </w:t>
      </w:r>
      <w:r w:rsidR="00E574D7" w:rsidRPr="00E574D7">
        <w:rPr>
          <w:rFonts w:ascii="GHEA Grapalat" w:hAnsi="GHEA Grapalat"/>
          <w:b/>
          <w:bCs/>
          <w:i/>
        </w:rPr>
        <w:t>աշխատանքների</w:t>
      </w:r>
      <w:r w:rsidR="0038176E" w:rsidRPr="0038176E">
        <w:rPr>
          <w:rFonts w:ascii="GHEA Grapalat" w:hAnsi="GHEA Grapalat"/>
          <w:b/>
          <w:bCs/>
          <w:i/>
          <w:lang w:val="af-ZA"/>
        </w:rPr>
        <w:t xml:space="preserve"> » </w:t>
      </w:r>
    </w:p>
    <w:p w:rsidR="0038176E" w:rsidRDefault="00A1263B" w:rsidP="0038176E">
      <w:pPr>
        <w:rPr>
          <w:rFonts w:ascii="GHEA Grapalat" w:hAnsi="GHEA Grapalat"/>
          <w:b/>
          <w:bCs/>
          <w:i/>
          <w:lang w:val="af-ZA"/>
        </w:rPr>
      </w:pPr>
      <w:r w:rsidRPr="0038176E">
        <w:rPr>
          <w:rFonts w:ascii="GHEA Grapalat" w:hAnsi="GHEA Grapalat"/>
          <w:b/>
          <w:bCs/>
          <w:i/>
          <w:lang w:val="hy-AM"/>
        </w:rPr>
        <w:fldChar w:fldCharType="end"/>
      </w:r>
    </w:p>
    <w:p w:rsidR="00096865" w:rsidRDefault="00096865" w:rsidP="00EF3662">
      <w:pPr>
        <w:pStyle w:val="3"/>
        <w:spacing w:line="240" w:lineRule="auto"/>
        <w:ind w:firstLine="567"/>
        <w:jc w:val="both"/>
        <w:rPr>
          <w:rFonts w:ascii="GHEA Grapalat" w:hAnsi="GHEA Grapalat" w:cs="Times Armenian"/>
          <w:i w:val="0"/>
          <w:lang w:val="hy-AM"/>
        </w:rPr>
      </w:pPr>
      <w:r w:rsidRPr="00E6597C">
        <w:rPr>
          <w:rFonts w:ascii="GHEA Grapalat" w:hAnsi="GHEA Grapalat"/>
          <w:i w:val="0"/>
          <w:lang w:val="af-ZA"/>
        </w:rPr>
        <w:t xml:space="preserve"> </w:t>
      </w:r>
      <w:r w:rsidRPr="00E6597C">
        <w:rPr>
          <w:rFonts w:ascii="GHEA Grapalat" w:hAnsi="GHEA Grapalat"/>
          <w:i w:val="0"/>
        </w:rPr>
        <w:t>ձեռքբերումը</w:t>
      </w:r>
      <w:r w:rsidR="00816505" w:rsidRPr="0038176E">
        <w:rPr>
          <w:rFonts w:ascii="GHEA Grapalat" w:hAnsi="GHEA Grapalat"/>
          <w:i w:val="0"/>
          <w:lang w:val="af-ZA"/>
        </w:rPr>
        <w:t xml:space="preserve"> (</w:t>
      </w:r>
      <w:r w:rsidR="00816505" w:rsidRPr="00E6597C">
        <w:rPr>
          <w:rFonts w:ascii="GHEA Grapalat" w:hAnsi="GHEA Grapalat"/>
          <w:i w:val="0"/>
        </w:rPr>
        <w:t>այսուհետ</w:t>
      </w:r>
      <w:r w:rsidR="00816505" w:rsidRPr="0038176E">
        <w:rPr>
          <w:rFonts w:ascii="GHEA Grapalat" w:hAnsi="GHEA Grapalat"/>
          <w:i w:val="0"/>
          <w:lang w:val="af-ZA"/>
        </w:rPr>
        <w:t xml:space="preserve">` </w:t>
      </w:r>
      <w:r w:rsidR="00816505" w:rsidRPr="00E6597C">
        <w:rPr>
          <w:rFonts w:ascii="GHEA Grapalat" w:hAnsi="GHEA Grapalat"/>
          <w:i w:val="0"/>
        </w:rPr>
        <w:t>նաև</w:t>
      </w:r>
      <w:r w:rsidR="00816505" w:rsidRPr="0038176E">
        <w:rPr>
          <w:rFonts w:ascii="GHEA Grapalat" w:hAnsi="GHEA Grapalat"/>
          <w:i w:val="0"/>
          <w:lang w:val="af-ZA"/>
        </w:rPr>
        <w:t xml:space="preserve"> </w:t>
      </w:r>
      <w:r w:rsidR="00816505" w:rsidRPr="00E6597C">
        <w:rPr>
          <w:rFonts w:ascii="GHEA Grapalat" w:hAnsi="GHEA Grapalat"/>
          <w:i w:val="0"/>
        </w:rPr>
        <w:t>ա</w:t>
      </w:r>
      <w:r w:rsidR="00F538FE" w:rsidRPr="00E6597C">
        <w:rPr>
          <w:rFonts w:ascii="GHEA Grapalat" w:hAnsi="GHEA Grapalat"/>
          <w:i w:val="0"/>
        </w:rPr>
        <w:t>շխատանք</w:t>
      </w:r>
      <w:r w:rsidR="00816505" w:rsidRPr="0038176E">
        <w:rPr>
          <w:rFonts w:ascii="GHEA Grapalat" w:hAnsi="GHEA Grapalat"/>
          <w:i w:val="0"/>
          <w:lang w:val="af-ZA"/>
        </w:rPr>
        <w:t>)</w:t>
      </w:r>
      <w:r w:rsidR="00C43524" w:rsidRPr="00E6597C">
        <w:rPr>
          <w:rFonts w:ascii="GHEA Grapalat" w:hAnsi="GHEA Grapalat"/>
          <w:i w:val="0"/>
          <w:lang w:val="af-ZA"/>
        </w:rPr>
        <w:t>,</w:t>
      </w:r>
      <w:r w:rsidRPr="00E6597C">
        <w:rPr>
          <w:rFonts w:ascii="GHEA Grapalat" w:hAnsi="GHEA Grapalat"/>
          <w:i w:val="0"/>
          <w:lang w:val="af-ZA"/>
        </w:rPr>
        <w:t xml:space="preserve"> </w:t>
      </w:r>
      <w:r w:rsidRPr="00E6597C">
        <w:rPr>
          <w:rFonts w:ascii="GHEA Grapalat" w:hAnsi="GHEA Grapalat"/>
          <w:i w:val="0"/>
        </w:rPr>
        <w:t>որոնք</w:t>
      </w:r>
      <w:r w:rsidRPr="00E6597C">
        <w:rPr>
          <w:rFonts w:ascii="GHEA Grapalat" w:hAnsi="GHEA Grapalat"/>
          <w:i w:val="0"/>
          <w:lang w:val="af-ZA"/>
        </w:rPr>
        <w:t xml:space="preserve"> </w:t>
      </w:r>
      <w:r w:rsidRPr="00E6597C">
        <w:rPr>
          <w:rFonts w:ascii="GHEA Grapalat" w:hAnsi="GHEA Grapalat"/>
          <w:i w:val="0"/>
        </w:rPr>
        <w:t>խմբավորված</w:t>
      </w:r>
      <w:r w:rsidRPr="00E6597C">
        <w:rPr>
          <w:rFonts w:ascii="GHEA Grapalat" w:hAnsi="GHEA Grapalat"/>
          <w:i w:val="0"/>
          <w:lang w:val="af-ZA"/>
        </w:rPr>
        <w:t xml:space="preserve">  </w:t>
      </w:r>
      <w:r w:rsidRPr="00E6597C">
        <w:rPr>
          <w:rFonts w:ascii="GHEA Grapalat" w:hAnsi="GHEA Grapalat"/>
          <w:i w:val="0"/>
        </w:rPr>
        <w:t>են</w:t>
      </w:r>
      <w:r w:rsidRPr="00E6597C">
        <w:rPr>
          <w:rFonts w:ascii="GHEA Grapalat" w:hAnsi="GHEA Grapalat"/>
          <w:i w:val="0"/>
          <w:lang w:val="af-ZA"/>
        </w:rPr>
        <w:t xml:space="preserve"> </w:t>
      </w:r>
      <w:r w:rsidR="00A76C15" w:rsidRPr="00E6597C">
        <w:rPr>
          <w:rFonts w:ascii="GHEA Grapalat" w:hAnsi="GHEA Grapalat"/>
          <w:i w:val="0"/>
          <w:lang w:val="af-ZA"/>
        </w:rPr>
        <w:t>«</w:t>
      </w:r>
      <w:r w:rsidR="00E574D7">
        <w:rPr>
          <w:rFonts w:ascii="GHEA Grapalat" w:hAnsi="GHEA Grapalat"/>
          <w:b/>
          <w:i w:val="0"/>
          <w:lang w:val="af-ZA"/>
        </w:rPr>
        <w:t>4</w:t>
      </w:r>
      <w:r w:rsidR="00A76C15" w:rsidRPr="00E6597C">
        <w:rPr>
          <w:rFonts w:ascii="GHEA Grapalat" w:hAnsi="GHEA Grapalat"/>
          <w:i w:val="0"/>
          <w:lang w:val="af-ZA"/>
        </w:rPr>
        <w:t>»</w:t>
      </w:r>
      <w:r w:rsidRPr="00E6597C">
        <w:rPr>
          <w:rFonts w:ascii="GHEA Grapalat" w:hAnsi="GHEA Grapalat"/>
          <w:i w:val="0"/>
          <w:lang w:val="af-ZA"/>
        </w:rPr>
        <w:t xml:space="preserve"> </w:t>
      </w:r>
      <w:r w:rsidRPr="00E6597C">
        <w:rPr>
          <w:rFonts w:ascii="GHEA Grapalat" w:hAnsi="GHEA Grapalat" w:cs="Sylfaen"/>
          <w:i w:val="0"/>
        </w:rPr>
        <w:t>չափաբաժիներ</w:t>
      </w:r>
      <w:r w:rsidR="00753E6E" w:rsidRPr="00E6597C">
        <w:rPr>
          <w:rFonts w:ascii="GHEA Grapalat" w:hAnsi="GHEA Grapalat" w:cs="Sylfaen"/>
          <w:i w:val="0"/>
        </w:rPr>
        <w:t>ում</w:t>
      </w:r>
      <w:r w:rsidRPr="00E6597C">
        <w:rPr>
          <w:rFonts w:ascii="GHEA Grapalat" w:hAnsi="GHEA Grapalat" w:cs="Times Armenian"/>
          <w:i w:val="0"/>
          <w:lang w:val="af-ZA"/>
        </w:rPr>
        <w:t>`</w:t>
      </w:r>
    </w:p>
    <w:p w:rsidR="00564DD0" w:rsidRPr="00564DD0" w:rsidRDefault="00564DD0" w:rsidP="00564DD0">
      <w:pPr>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701"/>
        <w:gridCol w:w="6806"/>
      </w:tblGrid>
      <w:tr w:rsidR="001E412B" w:rsidRPr="00E6597C" w:rsidTr="00015CC3">
        <w:trPr>
          <w:trHeight w:val="600"/>
        </w:trPr>
        <w:tc>
          <w:tcPr>
            <w:tcW w:w="3544" w:type="dxa"/>
            <w:gridSpan w:val="2"/>
            <w:vAlign w:val="center"/>
          </w:tcPr>
          <w:p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rsidTr="00015CC3">
        <w:trPr>
          <w:trHeight w:val="306"/>
        </w:trPr>
        <w:tc>
          <w:tcPr>
            <w:tcW w:w="1843" w:type="dxa"/>
            <w:vAlign w:val="center"/>
          </w:tcPr>
          <w:p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rsidR="001E412B" w:rsidRPr="00E6597C" w:rsidRDefault="00DD1CC5" w:rsidP="00564DD0">
            <w:pPr>
              <w:pStyle w:val="23"/>
              <w:spacing w:line="240" w:lineRule="auto"/>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rsidR="001E412B" w:rsidRPr="00E6597C" w:rsidRDefault="001E412B" w:rsidP="00EF3662">
            <w:pPr>
              <w:pStyle w:val="23"/>
              <w:spacing w:line="240" w:lineRule="auto"/>
              <w:ind w:firstLine="0"/>
              <w:jc w:val="center"/>
              <w:rPr>
                <w:rFonts w:ascii="GHEA Grapalat" w:hAnsi="GHEA Grapalat"/>
                <w:b/>
                <w:bCs/>
                <w:i/>
                <w:iCs/>
              </w:rPr>
            </w:pPr>
          </w:p>
        </w:tc>
      </w:tr>
      <w:tr w:rsidR="00DD0568" w:rsidRPr="00803842" w:rsidTr="00E85F2B">
        <w:trPr>
          <w:trHeight w:val="1126"/>
        </w:trPr>
        <w:tc>
          <w:tcPr>
            <w:tcW w:w="1843" w:type="dxa"/>
            <w:vAlign w:val="center"/>
          </w:tcPr>
          <w:p w:rsidR="00DD0568" w:rsidRPr="00D7161C" w:rsidRDefault="00DD0568" w:rsidP="00EF3662">
            <w:pPr>
              <w:pStyle w:val="23"/>
              <w:spacing w:line="240" w:lineRule="auto"/>
              <w:ind w:firstLine="0"/>
              <w:jc w:val="center"/>
              <w:rPr>
                <w:rFonts w:ascii="GHEA Grapalat" w:hAnsi="GHEA Grapalat"/>
                <w:b/>
                <w:sz w:val="16"/>
              </w:rPr>
            </w:pPr>
            <w:r w:rsidRPr="00D7161C">
              <w:rPr>
                <w:rFonts w:ascii="GHEA Grapalat" w:hAnsi="GHEA Grapalat"/>
                <w:b/>
                <w:sz w:val="16"/>
              </w:rPr>
              <w:t>1</w:t>
            </w:r>
          </w:p>
        </w:tc>
        <w:tc>
          <w:tcPr>
            <w:tcW w:w="1701" w:type="dxa"/>
            <w:vAlign w:val="center"/>
          </w:tcPr>
          <w:p w:rsidR="00DD0568" w:rsidRPr="00E85F2B" w:rsidRDefault="00DD0568" w:rsidP="001E412B">
            <w:pPr>
              <w:pStyle w:val="23"/>
              <w:spacing w:line="240" w:lineRule="auto"/>
              <w:ind w:firstLine="0"/>
              <w:jc w:val="center"/>
              <w:rPr>
                <w:rFonts w:ascii="GHEA Grapalat" w:hAnsi="GHEA Grapalat"/>
                <w:b/>
                <w:lang w:val="en-US"/>
              </w:rPr>
            </w:pPr>
            <w:r w:rsidRPr="00E85F2B">
              <w:rPr>
                <w:rFonts w:ascii="GHEA Grapalat" w:hAnsi="GHEA Grapalat"/>
                <w:b/>
                <w:szCs w:val="24"/>
                <w:lang w:val="en-US"/>
              </w:rPr>
              <w:t>97223680</w:t>
            </w:r>
          </w:p>
        </w:tc>
        <w:tc>
          <w:tcPr>
            <w:tcW w:w="6806" w:type="dxa"/>
            <w:vAlign w:val="center"/>
          </w:tcPr>
          <w:p w:rsidR="00DD0568" w:rsidRPr="0038176E" w:rsidRDefault="00DD0568" w:rsidP="0038176E">
            <w:pPr>
              <w:pStyle w:val="23"/>
              <w:ind w:firstLine="0"/>
              <w:rPr>
                <w:rFonts w:ascii="GHEA Grapalat" w:hAnsi="GHEA Grapalat"/>
                <w:b/>
                <w:bCs/>
                <w:i/>
              </w:rPr>
            </w:pPr>
            <w:r w:rsidRPr="0038176E">
              <w:rPr>
                <w:rFonts w:ascii="GHEA Grapalat" w:hAnsi="GHEA Grapalat"/>
                <w:b/>
                <w:bCs/>
                <w:i/>
              </w:rPr>
              <w:t>«</w:t>
            </w:r>
            <w:r w:rsidRPr="0038176E">
              <w:rPr>
                <w:rFonts w:ascii="GHEA Grapalat" w:hAnsi="GHEA Grapalat"/>
                <w:b/>
                <w:bCs/>
                <w:i/>
                <w:lang w:val="hy-AM"/>
              </w:rPr>
              <w:t xml:space="preserve"> </w:t>
            </w:r>
            <w:r w:rsidR="00A1263B" w:rsidRPr="0038176E">
              <w:rPr>
                <w:rFonts w:ascii="GHEA Grapalat" w:hAnsi="GHEA Grapalat"/>
                <w:b/>
                <w:bCs/>
                <w:i/>
                <w:lang w:val="hy-AM"/>
              </w:rPr>
              <w:fldChar w:fldCharType="begin"/>
            </w:r>
            <w:r w:rsidRPr="0038176E">
              <w:rPr>
                <w:rFonts w:ascii="GHEA Grapalat" w:hAnsi="GHEA Grapalat"/>
                <w:b/>
                <w:bCs/>
                <w:i/>
                <w:lang w:val="hy-AM"/>
              </w:rPr>
              <w:instrText xml:space="preserve"> LINK Excel.Sheet.12 "C:\\Users\\User\\Downloads\\Խոյ -8ծրագիր 30</w:instrText>
            </w:r>
            <w:r w:rsidRPr="0038176E">
              <w:rPr>
                <w:rFonts w:ascii="MS Mincho" w:eastAsia="MS Mincho" w:hAnsi="MS Mincho" w:cs="MS Mincho" w:hint="eastAsia"/>
                <w:b/>
                <w:bCs/>
                <w:i/>
                <w:lang w:val="hy-AM"/>
              </w:rPr>
              <w:instrText>․</w:instrText>
            </w:r>
            <w:r w:rsidRPr="0038176E">
              <w:rPr>
                <w:rFonts w:ascii="GHEA Grapalat" w:hAnsi="GHEA Grapalat"/>
                <w:b/>
                <w:bCs/>
                <w:i/>
                <w:lang w:val="hy-AM"/>
              </w:rPr>
              <w:instrText>05</w:instrText>
            </w:r>
            <w:r w:rsidRPr="0038176E">
              <w:rPr>
                <w:rFonts w:ascii="MS Mincho" w:eastAsia="MS Mincho" w:hAnsi="MS Mincho" w:cs="MS Mincho" w:hint="eastAsia"/>
                <w:b/>
                <w:bCs/>
                <w:i/>
                <w:lang w:val="hy-AM"/>
              </w:rPr>
              <w:instrText>․</w:instrText>
            </w:r>
            <w:r w:rsidRPr="0038176E">
              <w:rPr>
                <w:rFonts w:ascii="GHEA Grapalat" w:hAnsi="GHEA Grapalat"/>
                <w:b/>
                <w:bCs/>
                <w:i/>
                <w:lang w:val="hy-AM"/>
              </w:rPr>
              <w:instrText>2022.xlsx" "30.05-</w:instrText>
            </w:r>
            <w:r w:rsidRPr="0038176E">
              <w:rPr>
                <w:rFonts w:ascii="GHEA Grapalat" w:hAnsi="GHEA Grapalat" w:cs="GHEA Grapalat"/>
                <w:b/>
                <w:bCs/>
                <w:i/>
                <w:lang w:val="hy-AM"/>
              </w:rPr>
              <w:instrText>ամբողջ</w:instrText>
            </w:r>
            <w:r w:rsidRPr="0038176E">
              <w:rPr>
                <w:rFonts w:ascii="MS Mincho" w:eastAsia="MS Mincho" w:hAnsi="MS Mincho" w:cs="MS Mincho" w:hint="eastAsia"/>
                <w:b/>
                <w:bCs/>
                <w:i/>
                <w:lang w:val="hy-AM"/>
              </w:rPr>
              <w:instrText>․</w:instrText>
            </w:r>
            <w:r w:rsidRPr="0038176E">
              <w:rPr>
                <w:rFonts w:ascii="GHEA Grapalat" w:hAnsi="GHEA Grapalat" w:cs="GHEA Grapalat"/>
                <w:b/>
                <w:bCs/>
                <w:i/>
                <w:lang w:val="hy-AM"/>
              </w:rPr>
              <w:instrText>փաթեթ</w:instrText>
            </w:r>
            <w:r w:rsidRPr="0038176E">
              <w:rPr>
                <w:rFonts w:ascii="GHEA Grapalat" w:hAnsi="GHEA Grapalat"/>
                <w:b/>
                <w:bCs/>
                <w:i/>
                <w:lang w:val="hy-AM"/>
              </w:rPr>
              <w:instrText xml:space="preserve">!R9C3" \a \f 4 \h  \* MERGEFORMAT </w:instrText>
            </w:r>
            <w:r w:rsidR="00A1263B" w:rsidRPr="0038176E">
              <w:rPr>
                <w:rFonts w:ascii="GHEA Grapalat" w:hAnsi="GHEA Grapalat"/>
                <w:b/>
                <w:bCs/>
                <w:i/>
                <w:lang w:val="hy-AM"/>
              </w:rPr>
              <w:fldChar w:fldCharType="separate"/>
            </w:r>
            <w:r w:rsidRPr="00DD0568">
              <w:rPr>
                <w:rFonts w:ascii="GHEA Grapalat" w:hAnsi="GHEA Grapalat"/>
                <w:b/>
                <w:bCs/>
                <w:i/>
                <w:sz w:val="24"/>
                <w:szCs w:val="24"/>
                <w:lang w:val="en-US"/>
              </w:rPr>
              <w:t xml:space="preserve"> </w:t>
            </w:r>
            <w:r w:rsidRPr="00DD0568">
              <w:rPr>
                <w:rFonts w:ascii="GHEA Grapalat" w:hAnsi="GHEA Grapalat"/>
                <w:b/>
                <w:bCs/>
                <w:i/>
                <w:lang w:val="en-US"/>
              </w:rPr>
              <w:t>Գեղակերտ գյուղում Մ.Սարյան, Մարշալ Բաղրամյան փողոցների և Մ.Մարշալ Բաղրամյան փողոցից մինչև մշակույթի տան հարակից տարածքի</w:t>
            </w:r>
            <w:r>
              <w:rPr>
                <w:rFonts w:ascii="GHEA Grapalat" w:hAnsi="GHEA Grapalat"/>
                <w:b/>
                <w:bCs/>
                <w:i/>
                <w:lang w:val="en-US"/>
              </w:rPr>
              <w:t xml:space="preserve">  </w:t>
            </w:r>
            <w:r w:rsidRPr="00DD0568">
              <w:rPr>
                <w:rFonts w:ascii="GHEA Grapalat" w:hAnsi="GHEA Grapalat"/>
                <w:b/>
                <w:bCs/>
                <w:i/>
                <w:lang w:val="en-US"/>
              </w:rPr>
              <w:t>ասֆալտապատման</w:t>
            </w:r>
            <w:r>
              <w:rPr>
                <w:rFonts w:ascii="GHEA Grapalat" w:hAnsi="GHEA Grapalat"/>
                <w:b/>
                <w:bCs/>
                <w:i/>
                <w:lang w:val="en-US"/>
              </w:rPr>
              <w:t xml:space="preserve"> </w:t>
            </w:r>
            <w:r w:rsidRPr="0038176E">
              <w:rPr>
                <w:rFonts w:ascii="GHEA Grapalat" w:hAnsi="GHEA Grapalat"/>
                <w:b/>
                <w:bCs/>
                <w:i/>
                <w:lang w:val="hy-AM"/>
              </w:rPr>
              <w:t>աշխատանքների</w:t>
            </w:r>
            <w:r w:rsidRPr="0038176E">
              <w:rPr>
                <w:rFonts w:ascii="GHEA Grapalat" w:hAnsi="GHEA Grapalat"/>
                <w:b/>
                <w:bCs/>
                <w:i/>
              </w:rPr>
              <w:t xml:space="preserve"> » </w:t>
            </w:r>
          </w:p>
          <w:p w:rsidR="00DD0568" w:rsidRPr="00564DD0" w:rsidRDefault="00A1263B" w:rsidP="00E85F2B">
            <w:pPr>
              <w:pStyle w:val="23"/>
              <w:ind w:firstLine="0"/>
              <w:rPr>
                <w:rFonts w:ascii="GHEA Grapalat" w:hAnsi="GHEA Grapalat"/>
                <w:u w:val="single"/>
                <w:vertAlign w:val="subscript"/>
              </w:rPr>
            </w:pPr>
            <w:r w:rsidRPr="0038176E">
              <w:rPr>
                <w:rFonts w:ascii="GHEA Grapalat" w:hAnsi="GHEA Grapalat"/>
                <w:b/>
                <w:bCs/>
                <w:i/>
                <w:lang w:val="hy-AM"/>
              </w:rPr>
              <w:fldChar w:fldCharType="end"/>
            </w:r>
          </w:p>
        </w:tc>
      </w:tr>
      <w:tr w:rsidR="00DD0568" w:rsidRPr="00803842" w:rsidTr="00015CC3">
        <w:tc>
          <w:tcPr>
            <w:tcW w:w="1843" w:type="dxa"/>
            <w:vAlign w:val="center"/>
          </w:tcPr>
          <w:p w:rsidR="00DD0568" w:rsidRPr="00D7161C" w:rsidRDefault="00DD0568" w:rsidP="00EF3662">
            <w:pPr>
              <w:pStyle w:val="23"/>
              <w:spacing w:line="240" w:lineRule="auto"/>
              <w:ind w:firstLine="0"/>
              <w:jc w:val="center"/>
              <w:rPr>
                <w:rFonts w:ascii="GHEA Grapalat" w:hAnsi="GHEA Grapalat"/>
                <w:b/>
                <w:sz w:val="16"/>
              </w:rPr>
            </w:pPr>
            <w:r>
              <w:rPr>
                <w:rFonts w:ascii="GHEA Grapalat" w:hAnsi="GHEA Grapalat"/>
                <w:b/>
                <w:sz w:val="16"/>
              </w:rPr>
              <w:t>2</w:t>
            </w:r>
          </w:p>
        </w:tc>
        <w:tc>
          <w:tcPr>
            <w:tcW w:w="1701" w:type="dxa"/>
            <w:vAlign w:val="center"/>
          </w:tcPr>
          <w:p w:rsidR="00DD0568" w:rsidRPr="00E85F2B" w:rsidRDefault="00DD0568" w:rsidP="001E412B">
            <w:pPr>
              <w:pStyle w:val="23"/>
              <w:spacing w:line="240" w:lineRule="auto"/>
              <w:ind w:firstLine="0"/>
              <w:jc w:val="center"/>
              <w:rPr>
                <w:rFonts w:ascii="GHEA Grapalat" w:hAnsi="GHEA Grapalat"/>
                <w:b/>
                <w:lang w:val="en-US"/>
              </w:rPr>
            </w:pPr>
            <w:r w:rsidRPr="00E85F2B">
              <w:rPr>
                <w:rFonts w:ascii="GHEA Grapalat" w:hAnsi="GHEA Grapalat"/>
                <w:b/>
                <w:szCs w:val="24"/>
                <w:lang w:val="en-US"/>
              </w:rPr>
              <w:t>103858560</w:t>
            </w:r>
          </w:p>
        </w:tc>
        <w:tc>
          <w:tcPr>
            <w:tcW w:w="6806" w:type="dxa"/>
            <w:vAlign w:val="center"/>
          </w:tcPr>
          <w:p w:rsidR="00DD0568" w:rsidRPr="0038176E" w:rsidRDefault="00DD0568" w:rsidP="0038176E">
            <w:pPr>
              <w:pStyle w:val="23"/>
              <w:ind w:firstLine="0"/>
              <w:rPr>
                <w:rFonts w:ascii="GHEA Grapalat" w:hAnsi="GHEA Grapalat"/>
                <w:b/>
                <w:bCs/>
                <w:i/>
              </w:rPr>
            </w:pPr>
            <w:r w:rsidRPr="00DD0568">
              <w:rPr>
                <w:rFonts w:ascii="GHEA Grapalat" w:hAnsi="GHEA Grapalat"/>
                <w:b/>
                <w:bCs/>
                <w:i/>
                <w:lang w:val="en-US"/>
              </w:rPr>
              <w:t>Մոնթեավան գյուղում I-ին փողոցի /համայնքի կենտրոնական փողոց/</w:t>
            </w:r>
          </w:p>
        </w:tc>
      </w:tr>
      <w:tr w:rsidR="00DD0568" w:rsidRPr="00803842" w:rsidTr="00015CC3">
        <w:tc>
          <w:tcPr>
            <w:tcW w:w="1843" w:type="dxa"/>
            <w:vAlign w:val="center"/>
          </w:tcPr>
          <w:p w:rsidR="00DD0568" w:rsidRPr="00D7161C" w:rsidRDefault="00DD0568" w:rsidP="00EF3662">
            <w:pPr>
              <w:pStyle w:val="23"/>
              <w:spacing w:line="240" w:lineRule="auto"/>
              <w:ind w:firstLine="0"/>
              <w:jc w:val="center"/>
              <w:rPr>
                <w:rFonts w:ascii="GHEA Grapalat" w:hAnsi="GHEA Grapalat"/>
                <w:b/>
                <w:sz w:val="16"/>
              </w:rPr>
            </w:pPr>
            <w:r>
              <w:rPr>
                <w:rFonts w:ascii="GHEA Grapalat" w:hAnsi="GHEA Grapalat"/>
                <w:b/>
                <w:sz w:val="16"/>
              </w:rPr>
              <w:t>3</w:t>
            </w:r>
          </w:p>
        </w:tc>
        <w:tc>
          <w:tcPr>
            <w:tcW w:w="1701" w:type="dxa"/>
            <w:vAlign w:val="center"/>
          </w:tcPr>
          <w:p w:rsidR="00DD0568" w:rsidRPr="00E85F2B" w:rsidRDefault="00DD0568" w:rsidP="001E412B">
            <w:pPr>
              <w:pStyle w:val="23"/>
              <w:spacing w:line="240" w:lineRule="auto"/>
              <w:ind w:firstLine="0"/>
              <w:jc w:val="center"/>
              <w:rPr>
                <w:rFonts w:ascii="GHEA Grapalat" w:hAnsi="GHEA Grapalat"/>
                <w:b/>
                <w:lang w:val="en-US"/>
              </w:rPr>
            </w:pPr>
            <w:r w:rsidRPr="00E85F2B">
              <w:rPr>
                <w:rFonts w:ascii="GHEA Grapalat" w:hAnsi="GHEA Grapalat"/>
                <w:b/>
                <w:szCs w:val="24"/>
                <w:lang w:val="en-US"/>
              </w:rPr>
              <w:t>88607330</w:t>
            </w:r>
          </w:p>
        </w:tc>
        <w:tc>
          <w:tcPr>
            <w:tcW w:w="6806" w:type="dxa"/>
            <w:vAlign w:val="center"/>
          </w:tcPr>
          <w:p w:rsidR="00DD0568" w:rsidRPr="0038176E" w:rsidRDefault="00DD0568" w:rsidP="0038176E">
            <w:pPr>
              <w:pStyle w:val="23"/>
              <w:ind w:firstLine="0"/>
              <w:rPr>
                <w:rFonts w:ascii="GHEA Grapalat" w:hAnsi="GHEA Grapalat"/>
                <w:b/>
                <w:bCs/>
                <w:i/>
              </w:rPr>
            </w:pPr>
            <w:r w:rsidRPr="00DD0568">
              <w:rPr>
                <w:rFonts w:ascii="GHEA Grapalat" w:hAnsi="GHEA Grapalat"/>
                <w:b/>
                <w:bCs/>
                <w:i/>
                <w:lang w:val="en-US"/>
              </w:rPr>
              <w:t>Այգեշատ գյուղի Երիտասարդական և Մայիսյան փողոցների</w:t>
            </w:r>
          </w:p>
        </w:tc>
      </w:tr>
      <w:tr w:rsidR="00DD0568" w:rsidRPr="00803842" w:rsidTr="00015CC3">
        <w:tc>
          <w:tcPr>
            <w:tcW w:w="1843" w:type="dxa"/>
            <w:vAlign w:val="center"/>
          </w:tcPr>
          <w:p w:rsidR="00DD0568" w:rsidRPr="00D7161C" w:rsidRDefault="00DD0568" w:rsidP="00EF3662">
            <w:pPr>
              <w:pStyle w:val="23"/>
              <w:spacing w:line="240" w:lineRule="auto"/>
              <w:ind w:firstLine="0"/>
              <w:jc w:val="center"/>
              <w:rPr>
                <w:rFonts w:ascii="GHEA Grapalat" w:hAnsi="GHEA Grapalat"/>
                <w:b/>
                <w:sz w:val="16"/>
              </w:rPr>
            </w:pPr>
            <w:r>
              <w:rPr>
                <w:rFonts w:ascii="GHEA Grapalat" w:hAnsi="GHEA Grapalat"/>
                <w:b/>
                <w:sz w:val="16"/>
              </w:rPr>
              <w:t>4</w:t>
            </w:r>
          </w:p>
        </w:tc>
        <w:tc>
          <w:tcPr>
            <w:tcW w:w="1701" w:type="dxa"/>
            <w:vAlign w:val="center"/>
          </w:tcPr>
          <w:p w:rsidR="00DD0568" w:rsidRPr="00E85F2B" w:rsidRDefault="00DD0568" w:rsidP="001E412B">
            <w:pPr>
              <w:pStyle w:val="23"/>
              <w:spacing w:line="240" w:lineRule="auto"/>
              <w:ind w:firstLine="0"/>
              <w:jc w:val="center"/>
              <w:rPr>
                <w:rFonts w:ascii="GHEA Grapalat" w:hAnsi="GHEA Grapalat"/>
                <w:b/>
                <w:lang w:val="en-US"/>
              </w:rPr>
            </w:pPr>
            <w:r w:rsidRPr="00E85F2B">
              <w:rPr>
                <w:rFonts w:ascii="GHEA Grapalat" w:hAnsi="GHEA Grapalat"/>
                <w:b/>
                <w:szCs w:val="24"/>
                <w:lang w:val="en-US"/>
              </w:rPr>
              <w:t>102681940</w:t>
            </w:r>
          </w:p>
        </w:tc>
        <w:tc>
          <w:tcPr>
            <w:tcW w:w="6806" w:type="dxa"/>
            <w:vAlign w:val="center"/>
          </w:tcPr>
          <w:p w:rsidR="00DD0568" w:rsidRPr="0038176E" w:rsidRDefault="00DD0568" w:rsidP="00E85F2B">
            <w:pPr>
              <w:pStyle w:val="23"/>
              <w:ind w:firstLine="0"/>
              <w:rPr>
                <w:rFonts w:ascii="GHEA Grapalat" w:hAnsi="GHEA Grapalat"/>
                <w:b/>
                <w:bCs/>
                <w:i/>
              </w:rPr>
            </w:pPr>
            <w:r w:rsidRPr="00DD0568">
              <w:rPr>
                <w:rFonts w:ascii="GHEA Grapalat" w:hAnsi="GHEA Grapalat"/>
                <w:b/>
                <w:bCs/>
                <w:i/>
                <w:lang w:val="en-US"/>
              </w:rPr>
              <w:t>Դողս գյուղում Դողս-Աղավնատուն ճանապարհի  ասֆալտապատման աշխատանքների</w:t>
            </w:r>
          </w:p>
        </w:tc>
      </w:tr>
    </w:tbl>
    <w:p w:rsidR="00096865"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հրավերի N </w:t>
      </w:r>
      <w:r w:rsidR="00177245" w:rsidRPr="00E6597C">
        <w:rPr>
          <w:rFonts w:ascii="GHEA Grapalat" w:hAnsi="GHEA Grapalat"/>
        </w:rPr>
        <w:t>6</w:t>
      </w:r>
      <w:r w:rsidR="00096865" w:rsidRPr="00E6597C">
        <w:rPr>
          <w:rFonts w:ascii="GHEA Grapalat" w:hAnsi="GHEA Grapalat"/>
        </w:rPr>
        <w:t xml:space="preserve"> հավելվածում</w:t>
      </w:r>
      <w:r w:rsidR="004D5671" w:rsidRPr="00E6597C">
        <w:rPr>
          <w:rFonts w:ascii="GHEA Grapalat" w:hAnsi="GHEA Grapalat"/>
        </w:rPr>
        <w:t>։</w:t>
      </w:r>
    </w:p>
    <w:p w:rsidR="00F62681" w:rsidRDefault="00F62681" w:rsidP="00EF3662">
      <w:pPr>
        <w:pStyle w:val="23"/>
        <w:spacing w:line="240" w:lineRule="auto"/>
        <w:ind w:firstLine="567"/>
        <w:rPr>
          <w:rFonts w:ascii="GHEA Grapalat" w:hAnsi="GHEA Grapalat"/>
        </w:rPr>
      </w:pPr>
    </w:p>
    <w:p w:rsidR="00F62681" w:rsidRPr="00E6597C" w:rsidRDefault="00F62681" w:rsidP="00EF3662">
      <w:pPr>
        <w:pStyle w:val="23"/>
        <w:spacing w:line="240" w:lineRule="auto"/>
        <w:ind w:firstLine="567"/>
        <w:rPr>
          <w:rFonts w:ascii="GHEA Grapalat" w:hAnsi="GHEA Grapalat"/>
        </w:rPr>
      </w:pPr>
    </w:p>
    <w:p w:rsidR="00845AA5" w:rsidRPr="00E6597C" w:rsidRDefault="00845AA5" w:rsidP="00E05247">
      <w:pPr>
        <w:pStyle w:val="23"/>
        <w:spacing w:line="240" w:lineRule="auto"/>
        <w:ind w:firstLine="567"/>
        <w:rPr>
          <w:rFonts w:ascii="GHEA Grapalat" w:hAnsi="GHEA Grapalat" w:cs="Sylfaen"/>
          <w:i/>
          <w:lang w:val="es-ES"/>
        </w:rPr>
      </w:pPr>
      <w:r w:rsidRPr="00E6597C">
        <w:rPr>
          <w:rFonts w:ascii="GHEA Grapalat" w:hAnsi="GHEA Grapalat"/>
        </w:rPr>
        <w:t>1.</w:t>
      </w:r>
    </w:p>
    <w:p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rsidR="00096865" w:rsidRPr="00E6597C" w:rsidRDefault="00096865" w:rsidP="00EF3662">
      <w:pPr>
        <w:ind w:firstLine="567"/>
        <w:jc w:val="both"/>
        <w:rPr>
          <w:rFonts w:ascii="GHEA Grapalat" w:hAnsi="GHEA Grapalat"/>
          <w:szCs w:val="22"/>
          <w:lang w:val="es-ES"/>
        </w:rPr>
      </w:pPr>
    </w:p>
    <w:p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հանված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lastRenderedPageBreak/>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lastRenderedPageBreak/>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5D30FC" w:rsidRPr="00B01C80">
        <w:rPr>
          <w:rFonts w:ascii="GHEA Grapalat" w:hAnsi="GHEA Grapalat"/>
          <w:color w:val="000000"/>
          <w:sz w:val="20"/>
          <w:szCs w:val="20"/>
          <w:lang w:val="hy-AM"/>
        </w:rPr>
        <w:t>15 տոկոսի</w:t>
      </w:r>
      <w:r w:rsidR="005D30FC">
        <w:rPr>
          <w:rStyle w:val="af6"/>
          <w:rFonts w:ascii="GHEA Grapalat" w:hAnsi="GHEA Grapalat" w:cs="Arial"/>
          <w:sz w:val="20"/>
          <w:lang w:val="hy-AM"/>
        </w:rPr>
        <w:footnoteReference w:id="1"/>
      </w:r>
      <w:r w:rsidR="005D30FC" w:rsidRPr="00E34136">
        <w:rPr>
          <w:rFonts w:ascii="GHEA Grapalat" w:hAnsi="GHEA Grapalat"/>
          <w:color w:val="000000"/>
          <w:sz w:val="20"/>
          <w:szCs w:val="20"/>
          <w:vertAlign w:val="superscript"/>
          <w:lang w:val="hy-AM"/>
        </w:rPr>
        <w:t>.1</w:t>
      </w:r>
      <w:r w:rsidR="005D30FC" w:rsidRPr="00B01C80">
        <w:rPr>
          <w:rFonts w:ascii="GHEA Grapalat" w:hAnsi="GHEA Grapalat"/>
          <w:color w:val="000000"/>
          <w:sz w:val="20"/>
          <w:szCs w:val="20"/>
          <w:lang w:val="hy-AM"/>
        </w:rPr>
        <w:t xml:space="preserve"> 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8" w:tgtFrame="_blank" w:history="1">
        <w:r w:rsidR="005D30FC" w:rsidRPr="00B01C80">
          <w:rPr>
            <w:rFonts w:ascii="GHEA Grapalat" w:hAnsi="GHEA Grapalat"/>
            <w:color w:val="000000"/>
            <w:sz w:val="20"/>
            <w:szCs w:val="20"/>
            <w:lang w:val="hy-AM"/>
          </w:rPr>
          <w:t>Standard &amp; Poor’s</w:t>
        </w:r>
      </w:hyperlink>
      <w:r w:rsidR="005D30FC" w:rsidRPr="00B01C80">
        <w:rPr>
          <w:rFonts w:ascii="Calibri" w:hAnsi="Calibri" w:cs="Calibri"/>
          <w:color w:val="000000"/>
          <w:sz w:val="20"/>
          <w:szCs w:val="20"/>
          <w:lang w:val="hy-AM"/>
        </w:rPr>
        <w:t> </w:t>
      </w:r>
      <w:r w:rsidR="005D30FC" w:rsidRPr="00B01C80">
        <w:rPr>
          <w:rFonts w:ascii="GHEA Grapalat" w:hAnsi="GHEA Grapalat"/>
          <w:color w:val="000000"/>
          <w:sz w:val="20"/>
          <w:szCs w:val="20"/>
          <w:lang w:val="hy-AM"/>
        </w:rPr>
        <w:t xml:space="preserve">) կողմից շնորհված վարկունակության վարկանիշ առնվազն Հայաստանի Հանրապետությանը շնորհված </w:t>
      </w:r>
      <w:r w:rsidR="005D30FC">
        <w:rPr>
          <w:rFonts w:ascii="GHEA Grapalat" w:hAnsi="GHEA Grapalat"/>
          <w:color w:val="000000"/>
          <w:sz w:val="20"/>
          <w:szCs w:val="20"/>
          <w:lang w:val="hy-AM"/>
        </w:rPr>
        <w:t xml:space="preserve">սուվերեն </w:t>
      </w:r>
      <w:r w:rsidR="005D30FC" w:rsidRPr="00B01C80">
        <w:rPr>
          <w:rFonts w:ascii="GHEA Grapalat" w:hAnsi="GHEA Grapalat"/>
          <w:color w:val="000000"/>
          <w:sz w:val="20"/>
          <w:szCs w:val="20"/>
          <w:lang w:val="hy-AM"/>
        </w:rPr>
        <w:t>վարկանիշի չափով:</w:t>
      </w:r>
    </w:p>
    <w:p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rsidR="00096865" w:rsidRPr="00E6597C" w:rsidRDefault="00096865" w:rsidP="00EF3662">
      <w:pPr>
        <w:ind w:firstLine="567"/>
        <w:jc w:val="both"/>
        <w:rPr>
          <w:rFonts w:ascii="GHEA Grapalat" w:hAnsi="GHEA Grapalat"/>
          <w:b/>
          <w:sz w:val="20"/>
          <w:lang w:val="af-ZA"/>
        </w:rPr>
      </w:pPr>
    </w:p>
    <w:p w:rsidR="00B051BE" w:rsidRPr="00E6597C" w:rsidRDefault="00B051BE" w:rsidP="00EF3662">
      <w:pPr>
        <w:ind w:firstLine="567"/>
        <w:jc w:val="both"/>
        <w:rPr>
          <w:rFonts w:ascii="GHEA Grapalat" w:hAnsi="GHEA Grapalat"/>
          <w:b/>
          <w:sz w:val="20"/>
          <w:lang w:val="af-ZA"/>
        </w:rPr>
      </w:pPr>
    </w:p>
    <w:p w:rsidR="00581DC3" w:rsidRPr="00E6597C" w:rsidRDefault="00581DC3" w:rsidP="00EF3662">
      <w:pPr>
        <w:ind w:firstLine="567"/>
        <w:jc w:val="both"/>
        <w:rPr>
          <w:rFonts w:ascii="GHEA Grapalat" w:hAnsi="GHEA Grapalat"/>
          <w:b/>
          <w:sz w:val="20"/>
          <w:lang w:val="af-ZA"/>
        </w:rPr>
      </w:pPr>
    </w:p>
    <w:p w:rsidR="00581DC3" w:rsidRPr="00E6597C" w:rsidRDefault="00581DC3" w:rsidP="00EF3662">
      <w:pPr>
        <w:ind w:firstLine="567"/>
        <w:jc w:val="both"/>
        <w:rPr>
          <w:rFonts w:ascii="GHEA Grapalat" w:hAnsi="GHEA Grapalat"/>
          <w:b/>
          <w:sz w:val="20"/>
          <w:lang w:val="af-ZA"/>
        </w:rPr>
      </w:pPr>
    </w:p>
    <w:p w:rsidR="00581DC3" w:rsidRPr="00E6597C" w:rsidRDefault="00581DC3" w:rsidP="00EF3662">
      <w:pPr>
        <w:ind w:firstLine="567"/>
        <w:jc w:val="both"/>
        <w:rPr>
          <w:rFonts w:ascii="GHEA Grapalat" w:hAnsi="GHEA Grapalat"/>
          <w:b/>
          <w:sz w:val="20"/>
          <w:lang w:val="af-ZA"/>
        </w:rPr>
      </w:pPr>
    </w:p>
    <w:p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rsidR="00096865" w:rsidRPr="00E6597C" w:rsidRDefault="00096865" w:rsidP="00EF3662">
      <w:pPr>
        <w:jc w:val="center"/>
        <w:rPr>
          <w:rFonts w:ascii="GHEA Grapalat" w:hAnsi="GHEA Grapalat"/>
          <w:b/>
          <w:sz w:val="20"/>
          <w:lang w:val="af-ZA"/>
        </w:rPr>
      </w:pPr>
    </w:p>
    <w:p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rsidR="00096865" w:rsidRPr="00E6597C"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6C778B" w:rsidRPr="00E6597C">
        <w:rPr>
          <w:rFonts w:ascii="GHEA Grapalat" w:hAnsi="GHEA Grapalat" w:cs="Sylfaen"/>
          <w:sz w:val="20"/>
          <w:vertAlign w:val="superscript"/>
          <w:lang w:val="af-ZA"/>
        </w:rPr>
        <w:t>5</w:t>
      </w:r>
      <w:r w:rsidR="004D5671" w:rsidRPr="00E6597C">
        <w:rPr>
          <w:rFonts w:ascii="GHEA Grapalat" w:hAnsi="GHEA Grapalat" w:cs="Tahoma"/>
          <w:sz w:val="20"/>
        </w:rPr>
        <w:t>։</w:t>
      </w:r>
      <w:r w:rsidR="00781688" w:rsidRPr="00E6597C">
        <w:rPr>
          <w:rFonts w:ascii="GHEA Grapalat" w:hAnsi="GHEA Grapalat" w:cs="Tahoma"/>
          <w:sz w:val="20"/>
          <w:lang w:val="af-ZA"/>
        </w:rPr>
        <w:t xml:space="preserve"> </w:t>
      </w:r>
      <w:r w:rsidRPr="00E6597C">
        <w:rPr>
          <w:rFonts w:ascii="GHEA Grapalat" w:hAnsi="GHEA Grapalat"/>
          <w:sz w:val="20"/>
          <w:lang w:val="af-ZA"/>
        </w:rPr>
        <w:t xml:space="preserve"> </w:t>
      </w:r>
    </w:p>
    <w:p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lastRenderedPageBreak/>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101F06" w:rsidRPr="00E6597C">
        <w:rPr>
          <w:rStyle w:val="af6"/>
          <w:rFonts w:ascii="GHEA Grapalat" w:hAnsi="GHEA Grapalat" w:cs="Sylfaen"/>
          <w:color w:val="FFFFFF"/>
          <w:sz w:val="20"/>
          <w:shd w:val="clear" w:color="auto" w:fill="FFFFFF"/>
          <w:lang w:val="ru-RU"/>
        </w:rPr>
        <w:footnoteReference w:id="2"/>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p>
    <w:p w:rsidR="00B051BE" w:rsidRPr="00E6597C" w:rsidRDefault="00B051BE" w:rsidP="00E6597C">
      <w:pPr>
        <w:ind w:firstLine="567"/>
        <w:jc w:val="both"/>
        <w:rPr>
          <w:rFonts w:ascii="GHEA Grapalat" w:hAnsi="GHEA Grapalat"/>
          <w:b/>
          <w:sz w:val="20"/>
          <w:lang w:val="hy-AM"/>
        </w:rPr>
      </w:pPr>
    </w:p>
    <w:p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rsidR="00E05247" w:rsidRPr="005F238F" w:rsidRDefault="00096865" w:rsidP="00E05247">
      <w:pPr>
        <w:pStyle w:val="23"/>
        <w:ind w:firstLine="567"/>
        <w:rPr>
          <w:rFonts w:ascii="GHEA Grapalat" w:hAnsi="GHEA Grapalat" w:cs="Sylfaen"/>
          <w:b/>
          <w:color w:val="000000" w:themeColor="text1"/>
          <w:szCs w:val="24"/>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w:t>
      </w:r>
      <w:r w:rsidR="00B61894" w:rsidRPr="00D33EEF">
        <w:rPr>
          <w:rFonts w:ascii="GHEA Grapalat" w:hAnsi="GHEA Grapalat" w:cs="Sylfaen"/>
          <w:szCs w:val="24"/>
          <w:highlight w:val="yellow"/>
          <w:lang w:val="hy-AM"/>
        </w:rPr>
        <w:t>օրվանից հաշված</w:t>
      </w:r>
      <w:r w:rsidR="00803842" w:rsidRPr="00D33EEF">
        <w:rPr>
          <w:rFonts w:ascii="GHEA Grapalat" w:hAnsi="GHEA Grapalat" w:cs="Sylfaen"/>
          <w:szCs w:val="24"/>
          <w:highlight w:val="yellow"/>
          <w:lang w:val="hy-AM"/>
        </w:rPr>
        <w:t>«</w:t>
      </w:r>
      <w:r w:rsidR="00B61894" w:rsidRPr="00D33EEF">
        <w:rPr>
          <w:rFonts w:ascii="GHEA Grapalat" w:hAnsi="GHEA Grapalat" w:cs="Sylfaen"/>
          <w:szCs w:val="24"/>
          <w:highlight w:val="yellow"/>
          <w:lang w:val="hy-AM"/>
        </w:rPr>
        <w:t xml:space="preserve"> </w:t>
      </w:r>
      <w:r w:rsidR="00803842" w:rsidRPr="00D33EEF">
        <w:rPr>
          <w:rFonts w:ascii="GHEA Grapalat" w:hAnsi="GHEA Grapalat" w:cs="Sylfaen"/>
          <w:b/>
          <w:color w:val="000000" w:themeColor="text1"/>
          <w:szCs w:val="24"/>
          <w:highlight w:val="yellow"/>
          <w:lang w:val="hy-AM"/>
        </w:rPr>
        <w:t>4</w:t>
      </w:r>
      <w:r w:rsidR="00DD0568" w:rsidRPr="00DD0568">
        <w:rPr>
          <w:rFonts w:ascii="GHEA Grapalat" w:hAnsi="GHEA Grapalat" w:cs="Sylfaen"/>
          <w:b/>
          <w:color w:val="000000" w:themeColor="text1"/>
          <w:szCs w:val="24"/>
          <w:highlight w:val="yellow"/>
          <w:lang w:val="hy-AM"/>
        </w:rPr>
        <w:t>0</w:t>
      </w:r>
      <w:r w:rsidR="00E05247" w:rsidRPr="00D33EEF">
        <w:rPr>
          <w:rFonts w:ascii="GHEA Grapalat" w:hAnsi="GHEA Grapalat" w:cs="Sylfaen"/>
          <w:b/>
          <w:color w:val="000000" w:themeColor="text1"/>
          <w:szCs w:val="24"/>
          <w:highlight w:val="yellow"/>
          <w:lang w:val="hy-AM"/>
        </w:rPr>
        <w:t xml:space="preserve">»րդ օրվա </w:t>
      </w:r>
      <w:r w:rsidR="00E05247" w:rsidRPr="00D33EEF">
        <w:rPr>
          <w:rFonts w:ascii="GHEA Grapalat" w:hAnsi="GHEA Grapalat" w:cs="Sylfaen"/>
          <w:b/>
          <w:color w:val="000000" w:themeColor="text1"/>
          <w:szCs w:val="24"/>
          <w:highlight w:val="yellow"/>
        </w:rPr>
        <w:t xml:space="preserve">ժամը </w:t>
      </w:r>
      <w:r w:rsidR="00E05247" w:rsidRPr="00D33EEF">
        <w:rPr>
          <w:rFonts w:ascii="GHEA Grapalat" w:hAnsi="GHEA Grapalat" w:cs="Sylfaen"/>
          <w:b/>
          <w:color w:val="000000" w:themeColor="text1"/>
          <w:szCs w:val="24"/>
          <w:highlight w:val="yellow"/>
          <w:u w:val="single"/>
        </w:rPr>
        <w:t>1</w:t>
      </w:r>
      <w:r w:rsidR="00717BE3" w:rsidRPr="00D33EEF">
        <w:rPr>
          <w:rFonts w:ascii="GHEA Grapalat" w:hAnsi="GHEA Grapalat" w:cs="Sylfaen"/>
          <w:b/>
          <w:color w:val="000000" w:themeColor="text1"/>
          <w:szCs w:val="24"/>
          <w:highlight w:val="yellow"/>
          <w:u w:val="single"/>
          <w:lang w:val="hy-AM"/>
        </w:rPr>
        <w:t>1</w:t>
      </w:r>
      <w:r w:rsidR="00E05247" w:rsidRPr="00D33EEF">
        <w:rPr>
          <w:rFonts w:ascii="GHEA Grapalat" w:hAnsi="GHEA Grapalat" w:cs="Sylfaen"/>
          <w:b/>
          <w:color w:val="000000" w:themeColor="text1"/>
          <w:szCs w:val="24"/>
          <w:highlight w:val="yellow"/>
          <w:u w:val="single"/>
        </w:rPr>
        <w:t>:00-</w:t>
      </w:r>
      <w:r w:rsidR="00E05247" w:rsidRPr="00D33EEF">
        <w:rPr>
          <w:rFonts w:ascii="GHEA Grapalat" w:hAnsi="GHEA Grapalat" w:cs="Sylfaen"/>
          <w:b/>
          <w:color w:val="000000" w:themeColor="text1"/>
          <w:szCs w:val="24"/>
          <w:highlight w:val="yellow"/>
        </w:rPr>
        <w:t>ին</w:t>
      </w:r>
      <w:r w:rsidR="00E05247" w:rsidRPr="00D33EEF">
        <w:rPr>
          <w:rFonts w:ascii="GHEA Grapalat" w:hAnsi="GHEA Grapalat" w:cs="Sylfaen"/>
          <w:b/>
          <w:color w:val="000000" w:themeColor="text1"/>
          <w:szCs w:val="24"/>
          <w:highlight w:val="yellow"/>
          <w:lang w:val="hy-AM"/>
        </w:rPr>
        <w:t>, «</w:t>
      </w:r>
      <w:r w:rsidR="00E05247" w:rsidRPr="00D33EEF">
        <w:rPr>
          <w:rFonts w:ascii="GHEA Grapalat" w:hAnsi="GHEA Grapalat" w:cs="Sylfaen"/>
          <w:b/>
          <w:color w:val="000000" w:themeColor="text1"/>
          <w:highlight w:val="yellow"/>
          <w:lang w:val="hy-AM"/>
        </w:rPr>
        <w:t>ՀՀ</w:t>
      </w:r>
      <w:r w:rsidR="00E05247" w:rsidRPr="00D33EEF">
        <w:rPr>
          <w:rFonts w:ascii="GHEA Grapalat" w:hAnsi="GHEA Grapalat" w:cs="Sylfaen"/>
          <w:b/>
          <w:color w:val="000000" w:themeColor="text1"/>
          <w:highlight w:val="yellow"/>
        </w:rPr>
        <w:t xml:space="preserve"> </w:t>
      </w:r>
      <w:r w:rsidR="00E05247" w:rsidRPr="00D33EEF">
        <w:rPr>
          <w:rFonts w:ascii="GHEA Grapalat" w:hAnsi="GHEA Grapalat" w:cs="Sylfaen"/>
          <w:b/>
          <w:color w:val="000000" w:themeColor="text1"/>
          <w:highlight w:val="yellow"/>
          <w:lang w:val="hy-AM"/>
        </w:rPr>
        <w:t>Արմավիր</w:t>
      </w:r>
      <w:r w:rsidR="00E05247" w:rsidRPr="00D33EEF">
        <w:rPr>
          <w:rFonts w:ascii="GHEA Grapalat" w:hAnsi="GHEA Grapalat" w:cs="Sylfaen"/>
          <w:b/>
          <w:color w:val="000000" w:themeColor="text1"/>
          <w:highlight w:val="yellow"/>
        </w:rPr>
        <w:t xml:space="preserve"> </w:t>
      </w:r>
      <w:r w:rsidR="00E05247" w:rsidRPr="00D33EEF">
        <w:rPr>
          <w:rFonts w:ascii="GHEA Grapalat" w:hAnsi="GHEA Grapalat" w:cs="Sylfaen"/>
          <w:b/>
          <w:color w:val="000000" w:themeColor="text1"/>
          <w:highlight w:val="yellow"/>
          <w:lang w:val="hy-AM"/>
        </w:rPr>
        <w:t>մարզի</w:t>
      </w:r>
      <w:r w:rsidR="00E05247" w:rsidRPr="00D33EEF">
        <w:rPr>
          <w:rFonts w:ascii="GHEA Grapalat" w:hAnsi="GHEA Grapalat" w:cs="Sylfaen"/>
          <w:b/>
          <w:color w:val="000000" w:themeColor="text1"/>
          <w:highlight w:val="yellow"/>
        </w:rPr>
        <w:t xml:space="preserve"> </w:t>
      </w:r>
      <w:r w:rsidR="00E05247" w:rsidRPr="00D33EEF">
        <w:rPr>
          <w:rFonts w:ascii="GHEA Grapalat" w:hAnsi="GHEA Grapalat" w:cs="Sylfaen"/>
          <w:b/>
          <w:color w:val="000000" w:themeColor="text1"/>
          <w:highlight w:val="yellow"/>
          <w:lang w:val="hy-AM"/>
        </w:rPr>
        <w:t>գ</w:t>
      </w:r>
      <w:r w:rsidR="00E05247" w:rsidRPr="00D33EEF">
        <w:rPr>
          <w:rFonts w:ascii="GHEA Grapalat" w:hAnsi="GHEA Grapalat" w:cs="Sylfaen"/>
          <w:b/>
          <w:color w:val="000000" w:themeColor="text1"/>
          <w:highlight w:val="yellow"/>
        </w:rPr>
        <w:t>.</w:t>
      </w:r>
      <w:r w:rsidR="00E05247" w:rsidRPr="00D33EEF">
        <w:rPr>
          <w:rFonts w:ascii="GHEA Grapalat" w:hAnsi="GHEA Grapalat" w:cs="Sylfaen"/>
          <w:b/>
          <w:color w:val="000000" w:themeColor="text1"/>
          <w:highlight w:val="yellow"/>
          <w:lang w:val="hy-AM"/>
        </w:rPr>
        <w:t>Գեղակերտ</w:t>
      </w:r>
      <w:r w:rsidR="00E05247" w:rsidRPr="00D33EEF">
        <w:rPr>
          <w:rFonts w:ascii="GHEA Grapalat" w:hAnsi="GHEA Grapalat" w:cs="Sylfaen"/>
          <w:b/>
          <w:color w:val="000000" w:themeColor="text1"/>
          <w:highlight w:val="yellow"/>
        </w:rPr>
        <w:t xml:space="preserve"> </w:t>
      </w:r>
      <w:r w:rsidR="00E05247" w:rsidRPr="00D33EEF">
        <w:rPr>
          <w:rFonts w:ascii="GHEA Grapalat" w:hAnsi="GHEA Grapalat" w:cs="Sylfaen"/>
          <w:b/>
          <w:color w:val="000000" w:themeColor="text1"/>
          <w:highlight w:val="yellow"/>
          <w:lang w:val="hy-AM"/>
        </w:rPr>
        <w:t>Մ</w:t>
      </w:r>
      <w:r w:rsidR="00E05247" w:rsidRPr="00D33EEF">
        <w:rPr>
          <w:rFonts w:ascii="GHEA Grapalat" w:hAnsi="GHEA Grapalat" w:cs="Sylfaen"/>
          <w:b/>
          <w:color w:val="000000" w:themeColor="text1"/>
          <w:highlight w:val="yellow"/>
        </w:rPr>
        <w:t>.</w:t>
      </w:r>
      <w:r w:rsidR="00E05247" w:rsidRPr="00D33EEF">
        <w:rPr>
          <w:rFonts w:ascii="GHEA Grapalat" w:hAnsi="GHEA Grapalat" w:cs="Sylfaen"/>
          <w:b/>
          <w:color w:val="000000" w:themeColor="text1"/>
          <w:highlight w:val="yellow"/>
          <w:lang w:val="hy-AM"/>
        </w:rPr>
        <w:t>Մաշտոցի</w:t>
      </w:r>
      <w:r w:rsidR="00E05247" w:rsidRPr="00D33EEF">
        <w:rPr>
          <w:rFonts w:ascii="GHEA Grapalat" w:hAnsi="GHEA Grapalat" w:cs="Sylfaen"/>
          <w:b/>
          <w:color w:val="000000" w:themeColor="text1"/>
          <w:highlight w:val="yellow"/>
        </w:rPr>
        <w:t xml:space="preserve"> 30</w:t>
      </w:r>
      <w:r w:rsidR="00E05247" w:rsidRPr="00D33EEF">
        <w:rPr>
          <w:rFonts w:ascii="GHEA Grapalat" w:hAnsi="GHEA Grapalat" w:cs="Sylfaen"/>
          <w:b/>
          <w:color w:val="000000" w:themeColor="text1"/>
          <w:szCs w:val="24"/>
          <w:highlight w:val="yellow"/>
          <w:lang w:val="hy-AM"/>
        </w:rPr>
        <w:t>» հասցեով</w:t>
      </w:r>
      <w:r w:rsidR="00E05247" w:rsidRPr="005F238F">
        <w:rPr>
          <w:rFonts w:ascii="GHEA Grapalat" w:hAnsi="GHEA Grapalat" w:cs="Sylfaen"/>
          <w:b/>
          <w:color w:val="000000" w:themeColor="text1"/>
          <w:szCs w:val="24"/>
          <w:lang w:val="hy-AM"/>
        </w:rPr>
        <w:t>:</w:t>
      </w:r>
      <w:r w:rsidR="00E05247" w:rsidRPr="005F238F">
        <w:rPr>
          <w:rFonts w:ascii="GHEA Grapalat" w:hAnsi="GHEA Grapalat"/>
          <w:b/>
          <w:i/>
          <w:color w:val="000000" w:themeColor="text1"/>
        </w:rPr>
        <w:t xml:space="preserve"> </w:t>
      </w:r>
    </w:p>
    <w:p w:rsidR="00B61894" w:rsidRPr="00E6597C"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w:t>
      </w:r>
    </w:p>
    <w:p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6597C">
        <w:rPr>
          <w:rFonts w:ascii="GHEA Grapalat" w:hAnsi="GHEA Grapalat"/>
          <w:sz w:val="24"/>
          <w:szCs w:val="24"/>
        </w:rPr>
        <w:t>«</w:t>
      </w:r>
      <w:r w:rsidR="008024BD" w:rsidRPr="008024BD">
        <w:rPr>
          <w:rFonts w:ascii="GHEA Grapalat" w:hAnsi="GHEA Grapalat"/>
          <w:b/>
          <w:u w:val="single"/>
        </w:rPr>
        <w:t xml:space="preserve"> </w:t>
      </w:r>
      <w:r w:rsidR="008024BD" w:rsidRPr="00CE2C95">
        <w:rPr>
          <w:rFonts w:ascii="GHEA Grapalat" w:hAnsi="GHEA Grapalat"/>
          <w:b/>
          <w:u w:val="single"/>
        </w:rPr>
        <w:t>Նարեկ Լևոնյան</w:t>
      </w:r>
      <w:r w:rsidR="008024BD" w:rsidRPr="00CE2C95">
        <w:rPr>
          <w:rFonts w:ascii="GHEA Grapalat" w:hAnsi="GHEA Grapalat"/>
          <w:b/>
        </w:rPr>
        <w:t>ին</w:t>
      </w:r>
      <w:r w:rsidR="008024BD" w:rsidRPr="00E6597C">
        <w:rPr>
          <w:rFonts w:ascii="GHEA Grapalat" w:hAnsi="GHEA Grapalat"/>
          <w:sz w:val="24"/>
          <w:szCs w:val="24"/>
        </w:rPr>
        <w:t xml:space="preserve"> </w:t>
      </w:r>
      <w:r w:rsidRPr="00E6597C">
        <w:rPr>
          <w:rFonts w:ascii="GHEA Grapalat" w:hAnsi="GHEA Grapalat"/>
          <w:sz w:val="24"/>
          <w:szCs w:val="24"/>
        </w:rPr>
        <w:t>»</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rsidR="003850A0" w:rsidRPr="00E6597C" w:rsidRDefault="003850A0" w:rsidP="003850A0">
      <w:pPr>
        <w:pStyle w:val="23"/>
        <w:spacing w:line="240" w:lineRule="auto"/>
        <w:ind w:firstLine="567"/>
        <w:rPr>
          <w:rFonts w:ascii="GHEA Grapalat" w:hAnsi="GHEA Grapalat" w:cs="Sylfaen"/>
          <w:szCs w:val="24"/>
          <w:lang w:val="hy-AM"/>
        </w:rPr>
      </w:pPr>
      <w:bookmarkStart w:id="7"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ցության իրավունքի պահանջներին իր տվյալների համապատասխանության մասին.</w:t>
      </w:r>
    </w:p>
    <w:p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հավաստում՝ ընտրված մասնակից ճանաչվելու դեպքում, սույն հրավեր</w:t>
      </w:r>
      <w:r w:rsidR="00EA68B2" w:rsidRPr="00E6597C">
        <w:rPr>
          <w:rFonts w:ascii="GHEA Grapalat" w:hAnsi="GHEA Grapalat" w:cs="Sylfaen"/>
          <w:sz w:val="20"/>
          <w:lang w:val="hy-AM"/>
        </w:rPr>
        <w:t xml:space="preserve">ի 1-ին մասի 2.4 կետով </w:t>
      </w:r>
      <w:r w:rsidR="00C63E1C" w:rsidRPr="00E6597C">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807F3D" w:rsidRDefault="003850A0" w:rsidP="003850A0">
      <w:pPr>
        <w:pStyle w:val="23"/>
        <w:spacing w:line="240" w:lineRule="auto"/>
        <w:ind w:firstLine="567"/>
        <w:rPr>
          <w:rFonts w:ascii="GHEA Grapalat" w:hAnsi="GHEA Grapalat" w:cs="Sylfaen"/>
          <w:szCs w:val="24"/>
          <w:lang w:val="hy-AM"/>
        </w:rPr>
      </w:pPr>
      <w:bookmarkStart w:id="8" w:name="_Hlk9261892"/>
      <w:bookmarkEnd w:id="7"/>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p>
    <w:bookmarkEnd w:id="8"/>
    <w:p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p>
    <w:p w:rsidR="00C96127" w:rsidRPr="004605D7" w:rsidRDefault="00EC6281"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rsidR="00EC6281" w:rsidRPr="004605D7" w:rsidRDefault="00EC6281"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 իր կողմից առաջարկ</w:t>
      </w:r>
      <w:r w:rsidR="00866AA3">
        <w:rPr>
          <w:rFonts w:ascii="GHEA Grapalat" w:hAnsi="GHEA Grapalat" w:cs="Sylfaen"/>
          <w:sz w:val="20"/>
          <w:szCs w:val="24"/>
          <w:lang w:val="hy-AM" w:eastAsia="en-US"/>
        </w:rPr>
        <w:t>վող՝ սույն հրավերին կցված նախագծ</w:t>
      </w:r>
      <w:r w:rsidRPr="004605D7">
        <w:rPr>
          <w:rFonts w:ascii="GHEA Grapalat" w:hAnsi="GHEA Grapalat" w:cs="Sylfaen"/>
          <w:sz w:val="20"/>
          <w:szCs w:val="24"/>
          <w:lang w:val="hy-AM" w:eastAsia="en-US"/>
        </w:rPr>
        <w:t xml:space="preserve">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 </w:t>
      </w:r>
    </w:p>
    <w:p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lastRenderedPageBreak/>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rsidR="00E410D5" w:rsidRPr="00E6597C" w:rsidRDefault="00E410D5" w:rsidP="00E410D5">
      <w:pPr>
        <w:pStyle w:val="norm"/>
        <w:spacing w:line="240" w:lineRule="auto"/>
        <w:rPr>
          <w:rFonts w:ascii="GHEA Grapalat" w:hAnsi="GHEA Grapalat" w:cs="Sylfaen"/>
          <w:sz w:val="20"/>
          <w:szCs w:val="24"/>
          <w:lang w:val="hy-AM" w:eastAsia="en-US"/>
        </w:rPr>
      </w:pPr>
      <w:bookmarkStart w:id="9"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9"/>
    <w:p w:rsidR="00037DDE" w:rsidRPr="00E6597C" w:rsidRDefault="00037DDE" w:rsidP="00EF3662">
      <w:pPr>
        <w:pStyle w:val="norm"/>
        <w:spacing w:line="240" w:lineRule="auto"/>
        <w:rPr>
          <w:rFonts w:ascii="GHEA Grapalat" w:hAnsi="GHEA Grapalat" w:cs="Sylfaen"/>
          <w:sz w:val="20"/>
          <w:szCs w:val="24"/>
          <w:lang w:val="hy-AM" w:eastAsia="en-US"/>
        </w:rPr>
      </w:pPr>
    </w:p>
    <w:p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rsidR="00A45946" w:rsidRPr="00E6597C" w:rsidRDefault="00A45946" w:rsidP="00EF3662">
      <w:pPr>
        <w:jc w:val="center"/>
        <w:rPr>
          <w:rFonts w:ascii="GHEA Grapalat" w:hAnsi="GHEA Grapalat" w:cs="Arial"/>
          <w:b/>
          <w:sz w:val="20"/>
          <w:lang w:val="es-ES"/>
        </w:rPr>
      </w:pPr>
    </w:p>
    <w:p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rsidR="00B95FE0" w:rsidRPr="00E6597C" w:rsidRDefault="00C8055A" w:rsidP="00EF3662">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p>
    <w:p w:rsidR="00B95FE0" w:rsidRPr="00E6597C" w:rsidRDefault="00B95FE0" w:rsidP="006C1D25">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 xml:space="preserve">ասնակիցների գնային առաջարկների </w:t>
      </w:r>
      <w:r w:rsidR="00934B33" w:rsidRPr="00E6597C">
        <w:rPr>
          <w:rFonts w:ascii="GHEA Grapalat" w:hAnsi="GHEA Grapalat" w:cs="Sylfaen"/>
          <w:sz w:val="20"/>
          <w:szCs w:val="24"/>
          <w:lang w:val="hy-AM" w:eastAsia="en-US"/>
        </w:rPr>
        <w:t>գնահատում</w:t>
      </w:r>
      <w:r w:rsidR="00934B33" w:rsidRPr="00E6597C">
        <w:rPr>
          <w:rFonts w:ascii="GHEA Grapalat" w:hAnsi="GHEA Grapalat" w:cs="Sylfaen"/>
          <w:sz w:val="20"/>
          <w:szCs w:val="24"/>
          <w:lang w:eastAsia="en-US"/>
        </w:rPr>
        <w:t>ն</w:t>
      </w:r>
      <w:r w:rsidR="00934B33" w:rsidRPr="00E6597C">
        <w:rPr>
          <w:rFonts w:ascii="GHEA Grapalat" w:hAnsi="GHEA Grapalat" w:cs="Sylfaen"/>
          <w:sz w:val="20"/>
          <w:szCs w:val="24"/>
          <w:lang w:val="hy-AM" w:eastAsia="en-US"/>
        </w:rPr>
        <w:t xml:space="preserve"> </w:t>
      </w:r>
      <w:r w:rsidR="00934B33" w:rsidRPr="00E6597C">
        <w:rPr>
          <w:rFonts w:ascii="GHEA Grapalat" w:hAnsi="GHEA Grapalat" w:cs="Sylfaen"/>
          <w:sz w:val="20"/>
          <w:szCs w:val="24"/>
          <w:lang w:eastAsia="en-US"/>
        </w:rPr>
        <w:t>ու</w:t>
      </w:r>
      <w:r w:rsidR="00A45946" w:rsidRPr="00E6597C">
        <w:rPr>
          <w:rFonts w:ascii="GHEA Grapalat" w:hAnsi="GHEA Grapalat" w:cs="Sylfaen"/>
          <w:sz w:val="20"/>
          <w:szCs w:val="24"/>
          <w:lang w:val="hy-AM" w:eastAsia="en-US"/>
        </w:rPr>
        <w:t xml:space="preserve"> համեմատումն իրականացվում </w:t>
      </w:r>
      <w:r w:rsidR="00934B33" w:rsidRPr="00E6597C">
        <w:rPr>
          <w:rFonts w:ascii="GHEA Grapalat" w:hAnsi="GHEA Grapalat" w:cs="Sylfaen"/>
          <w:sz w:val="20"/>
          <w:szCs w:val="24"/>
          <w:lang w:eastAsia="en-US"/>
        </w:rPr>
        <w:t>են</w:t>
      </w:r>
      <w:r w:rsidR="00A45946" w:rsidRPr="00E6597C">
        <w:rPr>
          <w:rFonts w:ascii="GHEA Grapalat" w:hAnsi="GHEA Grapalat" w:cs="Sylfaen"/>
          <w:sz w:val="20"/>
          <w:szCs w:val="24"/>
          <w:lang w:val="hy-AM" w:eastAsia="en-US"/>
        </w:rPr>
        <w:t xml:space="preserve"> առանց սույն կետում նշված հարկի գումարի հաշվարկման:</w:t>
      </w:r>
      <w:r w:rsidRPr="00E6597C">
        <w:rPr>
          <w:rFonts w:ascii="GHEA Grapalat" w:hAnsi="GHEA Grapalat" w:cs="Sylfaen"/>
          <w:sz w:val="20"/>
          <w:szCs w:val="24"/>
          <w:lang w:val="hy-AM" w:eastAsia="en-US"/>
        </w:rPr>
        <w:t xml:space="preserve"> Ընդ որում, մասնակցի հայտը ենթակա չէ մերժման, եթե`</w:t>
      </w:r>
    </w:p>
    <w:p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rsidR="00096865" w:rsidRPr="00E6597C" w:rsidRDefault="00096865" w:rsidP="00EF3662">
      <w:pPr>
        <w:pStyle w:val="23"/>
        <w:spacing w:line="240" w:lineRule="auto"/>
        <w:ind w:firstLine="567"/>
        <w:rPr>
          <w:rFonts w:ascii="GHEA Grapalat" w:hAnsi="GHEA Grapalat"/>
          <w:lang w:val="es-ES"/>
        </w:rPr>
      </w:pPr>
    </w:p>
    <w:p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rsidR="00096865" w:rsidRPr="00E6597C" w:rsidRDefault="00096865" w:rsidP="00EF3662">
      <w:pPr>
        <w:pStyle w:val="a3"/>
        <w:spacing w:line="240" w:lineRule="auto"/>
        <w:ind w:firstLine="567"/>
        <w:rPr>
          <w:rFonts w:ascii="GHEA Grapalat" w:hAnsi="GHEA Grapalat"/>
          <w:b/>
          <w:lang w:val="af-ZA"/>
        </w:rPr>
      </w:pPr>
    </w:p>
    <w:p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lastRenderedPageBreak/>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rsidR="00FA0E41" w:rsidRPr="00E6597C" w:rsidRDefault="00FA0E41" w:rsidP="00EF3662">
      <w:pPr>
        <w:ind w:firstLine="567"/>
        <w:jc w:val="center"/>
        <w:rPr>
          <w:rFonts w:ascii="GHEA Grapalat" w:hAnsi="GHEA Grapalat"/>
          <w:b/>
          <w:sz w:val="20"/>
          <w:lang w:val="af-ZA"/>
        </w:rPr>
      </w:pPr>
    </w:p>
    <w:p w:rsidR="006F3F15" w:rsidRPr="006F3F15" w:rsidRDefault="006F3F15" w:rsidP="00EF3662">
      <w:pPr>
        <w:ind w:firstLine="567"/>
        <w:jc w:val="both"/>
        <w:rPr>
          <w:rFonts w:ascii="GHEA Grapalat" w:hAnsi="GHEA Grapalat" w:cs="Sylfaen"/>
          <w:sz w:val="20"/>
          <w:szCs w:val="20"/>
          <w:lang w:val="af-ZA"/>
        </w:rPr>
      </w:pPr>
    </w:p>
    <w:p w:rsidR="00096865" w:rsidRPr="00E6597C" w:rsidRDefault="00096865" w:rsidP="00EF3662">
      <w:pPr>
        <w:ind w:firstLine="567"/>
        <w:jc w:val="both"/>
        <w:rPr>
          <w:rFonts w:ascii="GHEA Grapalat" w:hAnsi="GHEA Grapalat" w:cs="Sylfaen"/>
          <w:sz w:val="20"/>
          <w:lang w:val="af-ZA"/>
        </w:rPr>
      </w:pPr>
    </w:p>
    <w:p w:rsidR="00096865" w:rsidRPr="00E6597C" w:rsidRDefault="00096865" w:rsidP="00EF3662">
      <w:pPr>
        <w:ind w:firstLine="567"/>
        <w:jc w:val="both"/>
        <w:rPr>
          <w:rFonts w:ascii="GHEA Grapalat" w:hAnsi="GHEA Grapalat" w:cs="Sylfaen"/>
          <w:sz w:val="20"/>
          <w:lang w:val="af-ZA"/>
        </w:rPr>
      </w:pPr>
    </w:p>
    <w:p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rsidR="00096865" w:rsidRPr="00E6597C" w:rsidRDefault="00096865" w:rsidP="00EF3662">
      <w:pPr>
        <w:ind w:firstLine="567"/>
        <w:jc w:val="both"/>
        <w:rPr>
          <w:rFonts w:ascii="GHEA Grapalat" w:hAnsi="GHEA Grapalat"/>
          <w:b/>
          <w:sz w:val="20"/>
          <w:lang w:val="af-ZA"/>
        </w:rPr>
      </w:pPr>
    </w:p>
    <w:p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3F79B4" w:rsidRPr="00E6597C">
        <w:rPr>
          <w:rFonts w:ascii="GHEA Grapalat" w:hAnsi="GHEA Grapalat" w:cs="Sylfaen"/>
          <w:szCs w:val="24"/>
        </w:rPr>
        <w:t xml:space="preserve"> </w:t>
      </w:r>
      <w:r w:rsidR="003F79B4" w:rsidRPr="00D33EEF">
        <w:rPr>
          <w:rFonts w:ascii="GHEA Grapalat" w:hAnsi="GHEA Grapalat" w:cs="Sylfaen"/>
          <w:b/>
          <w:szCs w:val="24"/>
          <w:highlight w:val="yellow"/>
        </w:rPr>
        <w:t>«</w:t>
      </w:r>
      <w:r w:rsidR="0038176E" w:rsidRPr="00D33EEF">
        <w:rPr>
          <w:rFonts w:ascii="GHEA Grapalat" w:hAnsi="GHEA Grapalat" w:cs="Sylfaen"/>
          <w:b/>
          <w:szCs w:val="24"/>
          <w:highlight w:val="yellow"/>
        </w:rPr>
        <w:t>4</w:t>
      </w:r>
      <w:r w:rsidR="00DD0568" w:rsidRPr="00DD0568">
        <w:rPr>
          <w:rFonts w:ascii="GHEA Grapalat" w:hAnsi="GHEA Grapalat" w:cs="Sylfaen"/>
          <w:b/>
          <w:szCs w:val="24"/>
          <w:highlight w:val="yellow"/>
        </w:rPr>
        <w:t>0</w:t>
      </w:r>
      <w:r w:rsidR="003F79B4" w:rsidRPr="00D33EEF">
        <w:rPr>
          <w:rFonts w:ascii="GHEA Grapalat" w:hAnsi="GHEA Grapalat" w:cs="Sylfaen"/>
          <w:b/>
          <w:szCs w:val="24"/>
          <w:highlight w:val="yellow"/>
        </w:rPr>
        <w:t>»</w:t>
      </w:r>
      <w:r w:rsidR="003F79B4" w:rsidRPr="00D33EEF">
        <w:rPr>
          <w:rFonts w:ascii="GHEA Grapalat" w:hAnsi="GHEA Grapalat" w:cs="Sylfaen"/>
          <w:b/>
          <w:szCs w:val="24"/>
          <w:highlight w:val="yellow"/>
          <w:lang w:val="ru-RU"/>
        </w:rPr>
        <w:t>րդ</w:t>
      </w:r>
      <w:r w:rsidR="003F79B4" w:rsidRPr="00D33EEF">
        <w:rPr>
          <w:rFonts w:ascii="GHEA Grapalat" w:hAnsi="GHEA Grapalat" w:cs="Sylfaen"/>
          <w:b/>
          <w:szCs w:val="24"/>
          <w:highlight w:val="yellow"/>
        </w:rPr>
        <w:t xml:space="preserve"> </w:t>
      </w:r>
      <w:r w:rsidR="003F79B4" w:rsidRPr="00D33EEF">
        <w:rPr>
          <w:rFonts w:ascii="GHEA Grapalat" w:hAnsi="GHEA Grapalat" w:cs="Sylfaen"/>
          <w:b/>
          <w:szCs w:val="24"/>
          <w:highlight w:val="yellow"/>
          <w:lang w:val="ru-RU"/>
        </w:rPr>
        <w:t>օրվա</w:t>
      </w:r>
      <w:r w:rsidR="003F79B4" w:rsidRPr="00D33EEF">
        <w:rPr>
          <w:rFonts w:ascii="GHEA Grapalat" w:hAnsi="GHEA Grapalat" w:cs="Sylfaen"/>
          <w:b/>
          <w:szCs w:val="24"/>
          <w:highlight w:val="yellow"/>
        </w:rPr>
        <w:t xml:space="preserve"> </w:t>
      </w:r>
      <w:r w:rsidR="003F79B4" w:rsidRPr="00D33EEF">
        <w:rPr>
          <w:rFonts w:ascii="GHEA Grapalat" w:hAnsi="GHEA Grapalat" w:cs="Sylfaen"/>
          <w:b/>
          <w:szCs w:val="24"/>
          <w:highlight w:val="yellow"/>
          <w:lang w:val="ru-RU"/>
        </w:rPr>
        <w:t>ժամը</w:t>
      </w:r>
      <w:r w:rsidR="003F79B4" w:rsidRPr="00D33EEF">
        <w:rPr>
          <w:rFonts w:ascii="GHEA Grapalat" w:hAnsi="GHEA Grapalat" w:cs="Sylfaen"/>
          <w:b/>
          <w:szCs w:val="24"/>
          <w:highlight w:val="yellow"/>
        </w:rPr>
        <w:t xml:space="preserve"> «</w:t>
      </w:r>
      <w:r w:rsidR="008024BD" w:rsidRPr="00D33EEF">
        <w:rPr>
          <w:rFonts w:ascii="GHEA Grapalat" w:hAnsi="GHEA Grapalat" w:cs="Sylfaen"/>
          <w:b/>
          <w:sz w:val="24"/>
          <w:szCs w:val="24"/>
          <w:highlight w:val="yellow"/>
        </w:rPr>
        <w:t>11:00</w:t>
      </w:r>
      <w:r w:rsidR="003F79B4" w:rsidRPr="00D33EEF">
        <w:rPr>
          <w:rFonts w:ascii="GHEA Grapalat" w:hAnsi="GHEA Grapalat" w:cs="Sylfaen"/>
          <w:b/>
          <w:szCs w:val="24"/>
          <w:highlight w:val="yellow"/>
        </w:rPr>
        <w:t>»-</w:t>
      </w:r>
      <w:r w:rsidR="003F79B4" w:rsidRPr="00D33EEF">
        <w:rPr>
          <w:rFonts w:ascii="GHEA Grapalat" w:hAnsi="GHEA Grapalat" w:cs="Sylfaen"/>
          <w:b/>
          <w:szCs w:val="24"/>
          <w:highlight w:val="yellow"/>
          <w:lang w:val="en-US"/>
        </w:rPr>
        <w:t>ի</w:t>
      </w:r>
      <w:r w:rsidR="003F79B4" w:rsidRPr="00D33EEF">
        <w:rPr>
          <w:rFonts w:ascii="GHEA Grapalat" w:hAnsi="GHEA Grapalat" w:cs="Sylfaen"/>
          <w:b/>
          <w:szCs w:val="24"/>
          <w:highlight w:val="yellow"/>
          <w:lang w:val="ru-RU"/>
        </w:rPr>
        <w:t>ն։</w:t>
      </w:r>
      <w:r w:rsidR="003F79B4" w:rsidRPr="00E6597C">
        <w:rPr>
          <w:rFonts w:ascii="GHEA Grapalat" w:hAnsi="GHEA Grapalat" w:cs="Sylfaen"/>
          <w:szCs w:val="24"/>
        </w:rPr>
        <w:t xml:space="preserve"> </w:t>
      </w:r>
    </w:p>
    <w:p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D7161C">
        <w:rPr>
          <w:rFonts w:ascii="GHEA Grapalat" w:hAnsi="GHEA Grapalat" w:cs="Sylfaen"/>
          <w:i w:val="0"/>
          <w:szCs w:val="24"/>
          <w:lang w:val="hy-AM"/>
        </w:rPr>
        <w:t>ՀՀ ԿԲ-ի</w:t>
      </w:r>
      <w:r w:rsidR="00F11794"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5</w:t>
      </w:r>
      <w:r w:rsidR="00D7435F"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af-ZA"/>
        </w:rPr>
        <w:t>Հ</w:t>
      </w:r>
      <w:r w:rsidR="00096865" w:rsidRPr="00E6597C">
        <w:rPr>
          <w:rFonts w:ascii="GHEA Grapalat" w:hAnsi="GHEA Grapalat" w:cs="Sylfaen"/>
          <w:i w:val="0"/>
          <w:szCs w:val="24"/>
          <w:lang w:val="ru-RU"/>
        </w:rPr>
        <w:t>անձնաժողովի</w:t>
      </w:r>
      <w:r w:rsidR="00096865"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պ</w:t>
      </w:r>
      <w:r w:rsidR="00153C87" w:rsidRPr="00E6597C">
        <w:rPr>
          <w:rFonts w:ascii="GHEA Grapalat" w:hAnsi="GHEA Grapalat" w:cs="Sylfaen"/>
          <w:i w:val="0"/>
          <w:szCs w:val="24"/>
          <w:lang w:val="ru-RU"/>
        </w:rPr>
        <w:t>ատվիրատուի</w:t>
      </w:r>
      <w:r w:rsidR="00153C87"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և</w:t>
      </w:r>
      <w:r w:rsidR="00096865"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մ</w:t>
      </w:r>
      <w:r w:rsidR="00153C87" w:rsidRPr="00E6597C">
        <w:rPr>
          <w:rFonts w:ascii="GHEA Grapalat" w:hAnsi="GHEA Grapalat" w:cs="Sylfaen"/>
          <w:i w:val="0"/>
          <w:szCs w:val="24"/>
          <w:lang w:val="ru-RU"/>
        </w:rPr>
        <w:t>ասնակիցների</w:t>
      </w:r>
      <w:r w:rsidR="00153C87"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բանակցություններն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արգելվում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բացառությամբ</w:t>
      </w:r>
      <w:r w:rsidR="00096865" w:rsidRPr="00E6597C">
        <w:rPr>
          <w:rFonts w:ascii="GHEA Grapalat" w:hAnsi="GHEA Grapalat" w:cs="Sylfaen"/>
          <w:i w:val="0"/>
          <w:szCs w:val="24"/>
          <w:lang w:val="af-ZA"/>
        </w:rPr>
        <w:t>`</w:t>
      </w:r>
    </w:p>
    <w:p w:rsidR="00096865" w:rsidRPr="00E6597C" w:rsidRDefault="00096865" w:rsidP="00EF3662">
      <w:pPr>
        <w:pStyle w:val="a3"/>
        <w:spacing w:line="240" w:lineRule="auto"/>
        <w:rPr>
          <w:rFonts w:ascii="GHEA Grapalat" w:hAnsi="GHEA Grapalat" w:cs="Sylfaen"/>
          <w:i w:val="0"/>
          <w:szCs w:val="24"/>
          <w:lang w:val="af-ZA"/>
        </w:rPr>
      </w:pPr>
      <w:r w:rsidRPr="00E6597C">
        <w:rPr>
          <w:rFonts w:ascii="GHEA Grapalat" w:hAnsi="GHEA Grapalat" w:cs="Sylfaen"/>
          <w:i w:val="0"/>
          <w:szCs w:val="24"/>
          <w:lang w:val="af-ZA"/>
        </w:rPr>
        <w:t xml:space="preserve">1) </w:t>
      </w:r>
      <w:r w:rsidRPr="00E6597C">
        <w:rPr>
          <w:rFonts w:ascii="GHEA Grapalat" w:hAnsi="GHEA Grapalat" w:cs="Sylfaen"/>
          <w:i w:val="0"/>
          <w:szCs w:val="24"/>
          <w:lang w:val="ru-RU"/>
        </w:rPr>
        <w:t>երբ</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ընթացակարգին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մասնակցել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մեկ</w:t>
      </w:r>
      <w:r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af-ZA"/>
        </w:rPr>
        <w:t>մ</w:t>
      </w:r>
      <w:r w:rsidR="00153C87" w:rsidRPr="00E6597C">
        <w:rPr>
          <w:rFonts w:ascii="GHEA Grapalat" w:hAnsi="GHEA Grapalat" w:cs="Sylfaen"/>
          <w:i w:val="0"/>
          <w:szCs w:val="24"/>
          <w:lang w:val="ru-RU"/>
        </w:rPr>
        <w:t>ասնակից</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որի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ներկայացրած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պահանջներին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գնահատման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արդյունքում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պահանջներին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գնահատվել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մեկ</w:t>
      </w:r>
      <w:r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af-ZA"/>
        </w:rPr>
        <w:t>մ</w:t>
      </w:r>
      <w:r w:rsidR="00153C87" w:rsidRPr="00E6597C">
        <w:rPr>
          <w:rFonts w:ascii="GHEA Grapalat" w:hAnsi="GHEA Grapalat" w:cs="Sylfaen"/>
          <w:i w:val="0"/>
          <w:szCs w:val="24"/>
          <w:lang w:val="ru-RU"/>
        </w:rPr>
        <w:t>ասնակցի</w:t>
      </w:r>
      <w:r w:rsidR="00153C87"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կամ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առաջարկված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նվազագույն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գների</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հավասարության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դեպքում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կամ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եթե</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ոչ</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գնային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պայմանները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բավարարող</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գնահատված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հայտեր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ներկայացրած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բոլոր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մասնակիցների</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ներկայացրած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գնային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առաջարկները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գերազանցում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են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այդ</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գնումը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կատարելու</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համար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նախատեսված</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սույն</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հրավերի</w:t>
      </w:r>
      <w:r w:rsidR="00153C87" w:rsidRPr="00E6597C">
        <w:rPr>
          <w:rFonts w:ascii="GHEA Grapalat" w:hAnsi="GHEA Grapalat" w:cs="Sylfaen"/>
          <w:i w:val="0"/>
          <w:szCs w:val="24"/>
          <w:lang w:val="af-ZA"/>
        </w:rPr>
        <w:t xml:space="preserve"> 1-</w:t>
      </w:r>
      <w:r w:rsidR="00153C87" w:rsidRPr="00E6597C">
        <w:rPr>
          <w:rFonts w:ascii="GHEA Grapalat" w:hAnsi="GHEA Grapalat" w:cs="Sylfaen"/>
          <w:i w:val="0"/>
          <w:szCs w:val="24"/>
          <w:lang w:val="en-US"/>
        </w:rPr>
        <w:t>ին</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մասի</w:t>
      </w:r>
      <w:r w:rsidR="00153C87" w:rsidRPr="00E6597C">
        <w:rPr>
          <w:rFonts w:ascii="GHEA Grapalat" w:hAnsi="GHEA Grapalat" w:cs="Sylfaen"/>
          <w:i w:val="0"/>
          <w:szCs w:val="24"/>
          <w:lang w:val="af-ZA"/>
        </w:rPr>
        <w:t xml:space="preserve"> </w:t>
      </w:r>
      <w:r w:rsidR="00A150A9" w:rsidRPr="00E6597C">
        <w:rPr>
          <w:rFonts w:ascii="GHEA Grapalat" w:hAnsi="GHEA Grapalat" w:cs="Sylfaen"/>
          <w:i w:val="0"/>
          <w:szCs w:val="24"/>
          <w:lang w:val="af-ZA"/>
        </w:rPr>
        <w:t>8</w:t>
      </w:r>
      <w:r w:rsidR="00153C87" w:rsidRPr="00E6597C">
        <w:rPr>
          <w:rFonts w:ascii="GHEA Grapalat" w:hAnsi="GHEA Grapalat" w:cs="Sylfaen"/>
          <w:i w:val="0"/>
          <w:szCs w:val="24"/>
          <w:lang w:val="af-ZA"/>
        </w:rPr>
        <w:t xml:space="preserve">.1 </w:t>
      </w:r>
      <w:r w:rsidR="00153C87" w:rsidRPr="00E6597C">
        <w:rPr>
          <w:rFonts w:ascii="GHEA Grapalat" w:hAnsi="GHEA Grapalat" w:cs="Sylfaen"/>
          <w:i w:val="0"/>
          <w:szCs w:val="24"/>
          <w:lang w:val="en-US"/>
        </w:rPr>
        <w:t>կետի</w:t>
      </w:r>
      <w:r w:rsidR="00153C87" w:rsidRPr="00E6597C">
        <w:rPr>
          <w:rFonts w:ascii="GHEA Grapalat" w:hAnsi="GHEA Grapalat" w:cs="Sylfaen"/>
          <w:i w:val="0"/>
          <w:szCs w:val="24"/>
          <w:lang w:val="af-ZA"/>
        </w:rPr>
        <w:t xml:space="preserve"> 2-</w:t>
      </w:r>
      <w:r w:rsidR="00153C87" w:rsidRPr="00E6597C">
        <w:rPr>
          <w:rFonts w:ascii="GHEA Grapalat" w:hAnsi="GHEA Grapalat" w:cs="Sylfaen"/>
          <w:i w:val="0"/>
          <w:szCs w:val="24"/>
          <w:lang w:val="en-US"/>
        </w:rPr>
        <w:t>րդ</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պարբերությամբ</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նախատեսված</w:t>
      </w:r>
      <w:r w:rsidR="00153C87"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ֆինանսական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միջոցները</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կամ</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գնումն</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իրականացվում</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է</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Օրենքի</w:t>
      </w:r>
      <w:r w:rsidR="002D601F" w:rsidRPr="00E6597C">
        <w:rPr>
          <w:rFonts w:ascii="GHEA Grapalat" w:hAnsi="GHEA Grapalat" w:cs="Sylfaen"/>
          <w:i w:val="0"/>
          <w:szCs w:val="24"/>
          <w:lang w:val="af-ZA"/>
        </w:rPr>
        <w:t xml:space="preserve"> 15-</w:t>
      </w:r>
      <w:r w:rsidR="002D601F" w:rsidRPr="00E6597C">
        <w:rPr>
          <w:rFonts w:ascii="GHEA Grapalat" w:hAnsi="GHEA Grapalat" w:cs="Sylfaen"/>
          <w:i w:val="0"/>
          <w:szCs w:val="24"/>
          <w:lang w:val="ru-RU"/>
        </w:rPr>
        <w:t>րդ</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հոդվածի</w:t>
      </w:r>
      <w:r w:rsidR="002D601F" w:rsidRPr="00E6597C">
        <w:rPr>
          <w:rFonts w:ascii="GHEA Grapalat" w:hAnsi="GHEA Grapalat" w:cs="Sylfaen"/>
          <w:i w:val="0"/>
          <w:szCs w:val="24"/>
          <w:lang w:val="af-ZA"/>
        </w:rPr>
        <w:t xml:space="preserve"> 6-</w:t>
      </w:r>
      <w:r w:rsidR="002D601F" w:rsidRPr="00E6597C">
        <w:rPr>
          <w:rFonts w:ascii="GHEA Grapalat" w:hAnsi="GHEA Grapalat" w:cs="Sylfaen"/>
          <w:i w:val="0"/>
          <w:szCs w:val="24"/>
          <w:lang w:val="ru-RU"/>
        </w:rPr>
        <w:t>րդ</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մասի</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հիման</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վրա</w:t>
      </w:r>
      <w:r w:rsidR="004D5671" w:rsidRPr="00E6597C">
        <w:rPr>
          <w:rFonts w:ascii="GHEA Grapalat" w:hAnsi="GHEA Grapalat" w:cs="Sylfaen"/>
          <w:i w:val="0"/>
          <w:szCs w:val="24"/>
          <w:lang w:val="ru-RU"/>
        </w:rPr>
        <w:t>։</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կետի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վարվող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բանակցությունները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հանգեցնել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նվազեցմանը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վճարման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փոփոխությանը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իսկ</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բանակցությունները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վարվում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են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միաժամանակյա</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բոլոր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մասնակիցների</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հետ</w:t>
      </w:r>
      <w:r w:rsidRPr="00E6597C">
        <w:rPr>
          <w:rFonts w:ascii="GHEA Grapalat" w:hAnsi="GHEA Grapalat" w:cs="Sylfaen"/>
          <w:i w:val="0"/>
          <w:szCs w:val="24"/>
          <w:lang w:val="af-ZA"/>
        </w:rPr>
        <w:t>.</w:t>
      </w:r>
    </w:p>
    <w:p w:rsidR="00096865" w:rsidRPr="00E6597C" w:rsidDel="00992C40" w:rsidRDefault="00096865"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w:t>
      </w:r>
      <w:r w:rsidRPr="00E6597C">
        <w:rPr>
          <w:rFonts w:ascii="GHEA Grapalat" w:hAnsi="GHEA Grapalat" w:cs="Sylfaen"/>
          <w:szCs w:val="24"/>
          <w:lang w:val="ru-RU"/>
        </w:rPr>
        <w:t>Օրենքով</w:t>
      </w:r>
      <w:r w:rsidRPr="00E6597C">
        <w:rPr>
          <w:rFonts w:ascii="GHEA Grapalat" w:hAnsi="GHEA Grapalat" w:cs="Sylfaen"/>
          <w:szCs w:val="24"/>
        </w:rPr>
        <w:t xml:space="preserve"> </w:t>
      </w:r>
      <w:r w:rsidRPr="00E6597C">
        <w:rPr>
          <w:rFonts w:ascii="GHEA Grapalat" w:hAnsi="GHEA Grapalat" w:cs="Sylfaen"/>
          <w:szCs w:val="24"/>
          <w:lang w:val="ru-RU"/>
        </w:rPr>
        <w:t>նախատեսված</w:t>
      </w:r>
      <w:r w:rsidRPr="00E6597C">
        <w:rPr>
          <w:rFonts w:ascii="GHEA Grapalat" w:hAnsi="GHEA Grapalat" w:cs="Sylfaen"/>
          <w:szCs w:val="24"/>
        </w:rPr>
        <w:t xml:space="preserve"> </w:t>
      </w:r>
      <w:r w:rsidRPr="00E6597C">
        <w:rPr>
          <w:rFonts w:ascii="GHEA Grapalat" w:hAnsi="GHEA Grapalat" w:cs="Sylfaen"/>
          <w:szCs w:val="24"/>
          <w:lang w:val="ru-RU"/>
        </w:rPr>
        <w:t>այլ</w:t>
      </w:r>
      <w:r w:rsidRPr="00E6597C">
        <w:rPr>
          <w:rFonts w:ascii="GHEA Grapalat" w:hAnsi="GHEA Grapalat" w:cs="Sylfaen"/>
          <w:szCs w:val="24"/>
        </w:rPr>
        <w:t xml:space="preserve"> </w:t>
      </w:r>
      <w:r w:rsidRPr="00E6597C">
        <w:rPr>
          <w:rFonts w:ascii="GHEA Grapalat" w:hAnsi="GHEA Grapalat" w:cs="Sylfaen"/>
          <w:szCs w:val="24"/>
          <w:lang w:val="ru-RU"/>
        </w:rPr>
        <w:t>դեպքերի</w:t>
      </w:r>
      <w:r w:rsidR="004D5671" w:rsidRPr="00E6597C">
        <w:rPr>
          <w:rFonts w:ascii="GHEA Grapalat" w:hAnsi="GHEA Grapalat" w:cs="Sylfaen"/>
          <w:szCs w:val="24"/>
          <w:lang w:val="ru-RU"/>
        </w:rPr>
        <w:t>։</w:t>
      </w:r>
    </w:p>
    <w:p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rPr>
        <w:lastRenderedPageBreak/>
        <w:t>8</w:t>
      </w:r>
      <w:r w:rsidR="00633389" w:rsidRPr="00E6597C">
        <w:rPr>
          <w:rFonts w:ascii="GHEA Grapalat" w:hAnsi="GHEA Grapalat"/>
          <w:sz w:val="20"/>
          <w:lang w:val="af-ZA"/>
        </w:rPr>
        <w:t>.</w:t>
      </w:r>
      <w:r w:rsidR="003F79B4" w:rsidRPr="00E6597C">
        <w:rPr>
          <w:rFonts w:ascii="GHEA Grapalat" w:hAnsi="GHEA Grapalat"/>
          <w:sz w:val="20"/>
          <w:lang w:val="af-ZA"/>
        </w:rPr>
        <w:t>6</w:t>
      </w:r>
      <w:r w:rsidR="00D7435F" w:rsidRPr="00E6597C">
        <w:rPr>
          <w:rFonts w:ascii="GHEA Grapalat" w:hAnsi="GHEA Grapalat"/>
          <w:sz w:val="20"/>
          <w:lang w:val="af-ZA"/>
        </w:rPr>
        <w:t xml:space="preserve"> </w:t>
      </w:r>
      <w:r w:rsidR="00973FB1" w:rsidRPr="00E6597C">
        <w:rPr>
          <w:rFonts w:ascii="GHEA Grapalat" w:hAnsi="GHEA Grapalat"/>
          <w:sz w:val="20"/>
          <w:lang w:val="af-ZA"/>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կամ</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եթե</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ոչ</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գնային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պայմաններին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բավարարող</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գնահատված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հայտեր</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ներկայացրած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բոլոր</w:t>
      </w:r>
      <w:r w:rsidR="009B6D58"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af-ZA" w:eastAsia="en-US"/>
        </w:rPr>
        <w:t>մ</w:t>
      </w:r>
      <w:r w:rsidR="009B6D58" w:rsidRPr="00E6597C">
        <w:rPr>
          <w:rFonts w:ascii="GHEA Grapalat" w:hAnsi="GHEA Grapalat" w:cs="Sylfaen"/>
          <w:sz w:val="20"/>
          <w:szCs w:val="24"/>
          <w:lang w:val="ru-RU" w:eastAsia="en-US"/>
        </w:rPr>
        <w:t>ասնակիցների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ներկայացրած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գնային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առաջարկները</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գերազանցում</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են</w:t>
      </w:r>
      <w:r w:rsidR="009B6D58"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սույն</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ընթացակարգի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շրջանակում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գնվելիք</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ա</w:t>
      </w:r>
      <w:r w:rsidR="001A0A5F" w:rsidRPr="00E6597C">
        <w:rPr>
          <w:rFonts w:ascii="GHEA Grapalat" w:hAnsi="GHEA Grapalat" w:cs="Sylfaen"/>
          <w:sz w:val="20"/>
          <w:szCs w:val="24"/>
          <w:lang w:eastAsia="en-US"/>
        </w:rPr>
        <w:t>շխատանքների</w:t>
      </w:r>
      <w:r w:rsidR="001A0A5F" w:rsidRPr="004605D7">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գնման</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գինը</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կամ</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գնումն</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իրականացվում</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է</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Օրենքի</w:t>
      </w:r>
      <w:r w:rsidR="00FF3E3D" w:rsidRPr="00E6597C">
        <w:rPr>
          <w:rFonts w:ascii="GHEA Grapalat" w:hAnsi="GHEA Grapalat" w:cs="Sylfaen"/>
          <w:sz w:val="20"/>
          <w:szCs w:val="24"/>
          <w:lang w:val="af-ZA" w:eastAsia="en-US"/>
        </w:rPr>
        <w:t xml:space="preserve"> 15-</w:t>
      </w:r>
      <w:r w:rsidR="00FF3E3D" w:rsidRPr="00E6597C">
        <w:rPr>
          <w:rFonts w:ascii="GHEA Grapalat" w:hAnsi="GHEA Grapalat" w:cs="Sylfaen"/>
          <w:sz w:val="20"/>
          <w:szCs w:val="24"/>
          <w:lang w:val="ru-RU" w:eastAsia="en-US"/>
        </w:rPr>
        <w:t>րդ</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հոդվածի</w:t>
      </w:r>
      <w:r w:rsidR="00FF3E3D" w:rsidRPr="00E6597C">
        <w:rPr>
          <w:rFonts w:ascii="GHEA Grapalat" w:hAnsi="GHEA Grapalat" w:cs="Sylfaen"/>
          <w:sz w:val="20"/>
          <w:szCs w:val="24"/>
          <w:lang w:val="af-ZA" w:eastAsia="en-US"/>
        </w:rPr>
        <w:t xml:space="preserve"> 6-</w:t>
      </w:r>
      <w:r w:rsidR="00FF3E3D" w:rsidRPr="00E6597C">
        <w:rPr>
          <w:rFonts w:ascii="GHEA Grapalat" w:hAnsi="GHEA Grapalat" w:cs="Sylfaen"/>
          <w:sz w:val="20"/>
          <w:szCs w:val="24"/>
          <w:lang w:val="ru-RU" w:eastAsia="en-US"/>
        </w:rPr>
        <w:t>րդ</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մասի</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հիման</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վրա</w:t>
      </w:r>
      <w:r w:rsidR="009B6D58" w:rsidRPr="00E6597C">
        <w:rPr>
          <w:rFonts w:ascii="GHEA Grapalat" w:hAnsi="GHEA Grapalat" w:cs="Sylfaen"/>
          <w:sz w:val="20"/>
          <w:szCs w:val="24"/>
          <w:lang w:val="ru-RU" w:eastAsia="en-US"/>
        </w:rPr>
        <w:t>՝</w:t>
      </w:r>
      <w:r w:rsidR="009B6D58" w:rsidRPr="00E6597C">
        <w:rPr>
          <w:rFonts w:ascii="GHEA Grapalat" w:hAnsi="GHEA Grapalat" w:cs="Sylfaen"/>
          <w:sz w:val="20"/>
          <w:szCs w:val="24"/>
          <w:lang w:val="af-ZA" w:eastAsia="en-US"/>
        </w:rPr>
        <w:t xml:space="preserve"> </w:t>
      </w:r>
    </w:p>
    <w:p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պայման</w:t>
      </w:r>
      <w:r w:rsidRPr="00E6597C">
        <w:rPr>
          <w:rFonts w:ascii="GHEA Grapalat" w:hAnsi="GHEA Grapalat" w:cs="Sylfaen"/>
          <w:sz w:val="20"/>
          <w:szCs w:val="24"/>
          <w:lang w:val="af-ZA" w:eastAsia="en-US"/>
        </w:rPr>
        <w:softHyphen/>
      </w:r>
      <w:r w:rsidRPr="00E6597C">
        <w:rPr>
          <w:rFonts w:ascii="GHEA Grapalat" w:hAnsi="GHEA Grapalat" w:cs="Sylfaen"/>
          <w:sz w:val="20"/>
          <w:szCs w:val="24"/>
          <w:lang w:val="ru-RU" w:eastAsia="en-US"/>
        </w:rPr>
        <w:t>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w:t>
      </w:r>
      <w:r w:rsidR="00FD2748"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հետ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w:t>
      </w:r>
      <w:r w:rsidR="00FD2748"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հայտեր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rsidR="009B6D58" w:rsidRPr="00015CC3"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eastAsia="en-US"/>
        </w:rPr>
        <w:t>մ</w:t>
      </w:r>
      <w:r w:rsidR="003B1FC0" w:rsidRPr="00E6597C">
        <w:rPr>
          <w:rFonts w:ascii="GHEA Grapalat" w:hAnsi="GHEA Grapalat" w:cs="Sylfaen"/>
          <w:sz w:val="20"/>
          <w:szCs w:val="24"/>
          <w:lang w:eastAsia="en-US"/>
        </w:rPr>
        <w:t>ա</w:t>
      </w:r>
      <w:r w:rsidRPr="00E6597C">
        <w:rPr>
          <w:rFonts w:ascii="GHEA Grapalat" w:hAnsi="GHEA Grapalat" w:cs="Sylfaen"/>
          <w:sz w:val="20"/>
          <w:szCs w:val="24"/>
          <w:lang w:val="ru-RU" w:eastAsia="en-US"/>
        </w:rPr>
        <w:t>սնակցի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015CC3">
        <w:rPr>
          <w:rFonts w:ascii="GHEA Grapalat" w:hAnsi="GHEA Grapalat" w:cs="Sylfaen"/>
          <w:sz w:val="20"/>
          <w:szCs w:val="24"/>
          <w:lang w:val="af-ZA" w:eastAsia="en-US"/>
        </w:rPr>
        <w:t>,</w:t>
      </w:r>
    </w:p>
    <w:p w:rsidR="009B6D58" w:rsidRPr="00015CC3"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ե</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սահմանված</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վերջնաժամկետը</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լրանալու</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ըստ</w:t>
      </w:r>
      <w:r w:rsidR="00F4506C" w:rsidRPr="00015CC3">
        <w:rPr>
          <w:rFonts w:ascii="GHEA Grapalat" w:hAnsi="GHEA Grapalat" w:cs="Sylfaen"/>
          <w:sz w:val="20"/>
          <w:szCs w:val="24"/>
          <w:lang w:val="af-ZA" w:eastAsia="en-US"/>
        </w:rPr>
        <w:t xml:space="preserve"> </w:t>
      </w:r>
      <w:r w:rsidR="00F4506C" w:rsidRPr="00015CC3">
        <w:rPr>
          <w:rFonts w:ascii="GHEA Grapalat" w:hAnsi="GHEA Grapalat" w:cs="Sylfaen"/>
          <w:sz w:val="20"/>
          <w:szCs w:val="24"/>
          <w:lang w:val="ru-RU" w:eastAsia="en-US"/>
        </w:rPr>
        <w:t>դրան</w:t>
      </w:r>
      <w:r w:rsidR="00F4506C" w:rsidRPr="00015CC3">
        <w:rPr>
          <w:rFonts w:ascii="GHEA Grapalat" w:hAnsi="GHEA Grapalat" w:cs="Sylfaen"/>
          <w:sz w:val="20"/>
          <w:szCs w:val="24"/>
          <w:lang w:val="af-ZA" w:eastAsia="en-US"/>
        </w:rPr>
        <w:t xml:space="preserve"> </w:t>
      </w:r>
      <w:r w:rsidR="00F4506C" w:rsidRPr="00015CC3">
        <w:rPr>
          <w:rFonts w:ascii="GHEA Grapalat" w:hAnsi="GHEA Grapalat" w:cs="Sylfaen"/>
          <w:sz w:val="20"/>
          <w:szCs w:val="24"/>
          <w:lang w:val="ru-RU" w:eastAsia="en-US"/>
        </w:rPr>
        <w:t>ներկա</w:t>
      </w:r>
      <w:r w:rsidRPr="00015CC3">
        <w:rPr>
          <w:rFonts w:ascii="GHEA Grapalat" w:hAnsi="GHEA Grapalat" w:cs="Sylfaen"/>
          <w:sz w:val="20"/>
          <w:szCs w:val="24"/>
          <w:lang w:val="af-ZA" w:eastAsia="en-US"/>
        </w:rPr>
        <w:t xml:space="preserve"> </w:t>
      </w:r>
      <w:r w:rsidR="007210AC" w:rsidRPr="00015CC3">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ասնակիցների</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015CC3">
        <w:rPr>
          <w:rFonts w:ascii="GHEA Grapalat" w:hAnsi="GHEA Grapalat" w:cs="Sylfaen"/>
          <w:sz w:val="20"/>
          <w:szCs w:val="24"/>
          <w:lang w:val="af-ZA" w:eastAsia="en-US"/>
        </w:rPr>
        <w:t xml:space="preserve">, </w:t>
      </w:r>
      <w:r w:rsidR="00A11BD0" w:rsidRPr="00015CC3">
        <w:rPr>
          <w:rFonts w:ascii="GHEA Grapalat" w:hAnsi="GHEA Grapalat" w:cs="Sylfaen"/>
          <w:sz w:val="20"/>
          <w:szCs w:val="24"/>
          <w:lang w:val="ru-RU" w:eastAsia="en-US"/>
        </w:rPr>
        <w:t>որոնք</w:t>
      </w:r>
      <w:r w:rsidR="00A11BD0" w:rsidRPr="00015CC3">
        <w:rPr>
          <w:rFonts w:ascii="GHEA Grapalat" w:hAnsi="GHEA Grapalat" w:cs="Sylfaen"/>
          <w:sz w:val="20"/>
          <w:szCs w:val="24"/>
          <w:lang w:val="af-ZA" w:eastAsia="en-US"/>
        </w:rPr>
        <w:t xml:space="preserve"> </w:t>
      </w:r>
      <w:r w:rsidR="00A11BD0" w:rsidRPr="00015CC3">
        <w:rPr>
          <w:rFonts w:ascii="GHEA Grapalat" w:hAnsi="GHEA Grapalat" w:cs="Sylfaen"/>
          <w:sz w:val="20"/>
          <w:szCs w:val="24"/>
          <w:lang w:val="ru-RU" w:eastAsia="en-US"/>
        </w:rPr>
        <w:t>չեն</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գերազանցում</w:t>
      </w:r>
      <w:r w:rsidR="00AB1DD6" w:rsidRPr="00015CC3">
        <w:rPr>
          <w:rFonts w:ascii="GHEA Grapalat" w:hAnsi="GHEA Grapalat" w:cs="Sylfaen"/>
          <w:sz w:val="20"/>
          <w:szCs w:val="24"/>
          <w:lang w:val="af-ZA" w:eastAsia="en-US"/>
        </w:rPr>
        <w:t xml:space="preserve"> </w:t>
      </w:r>
      <w:r w:rsidR="00AB1DD6" w:rsidRPr="00015CC3">
        <w:rPr>
          <w:rFonts w:ascii="GHEA Grapalat" w:hAnsi="GHEA Grapalat" w:cs="Sylfaen"/>
          <w:sz w:val="20"/>
          <w:szCs w:val="24"/>
          <w:lang w:val="ru-RU" w:eastAsia="en-US"/>
        </w:rPr>
        <w:t>գնման</w:t>
      </w:r>
      <w:r w:rsidR="00AB1DD6" w:rsidRPr="00015CC3">
        <w:rPr>
          <w:rFonts w:ascii="GHEA Grapalat" w:hAnsi="GHEA Grapalat" w:cs="Sylfaen"/>
          <w:sz w:val="20"/>
          <w:szCs w:val="24"/>
          <w:lang w:val="af-ZA" w:eastAsia="en-US"/>
        </w:rPr>
        <w:t xml:space="preserve"> </w:t>
      </w:r>
      <w:r w:rsidR="00AB1DD6" w:rsidRPr="00015CC3">
        <w:rPr>
          <w:rFonts w:ascii="GHEA Grapalat" w:hAnsi="GHEA Grapalat" w:cs="Sylfaen"/>
          <w:sz w:val="20"/>
          <w:szCs w:val="24"/>
          <w:lang w:val="ru-RU" w:eastAsia="en-US"/>
        </w:rPr>
        <w:t>գինը</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որոշվում</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հայտարարվում</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015CC3">
        <w:rPr>
          <w:rFonts w:ascii="GHEA Grapalat" w:hAnsi="GHEA Grapalat" w:cs="Sylfaen"/>
          <w:sz w:val="20"/>
          <w:szCs w:val="24"/>
          <w:lang w:val="af-ZA" w:eastAsia="en-US"/>
        </w:rPr>
        <w:t xml:space="preserve"> </w:t>
      </w:r>
      <w:r w:rsidR="00AB1DD6" w:rsidRPr="00015CC3">
        <w:rPr>
          <w:rFonts w:ascii="GHEA Grapalat" w:hAnsi="GHEA Grapalat" w:cs="Sylfaen"/>
          <w:sz w:val="20"/>
          <w:szCs w:val="24"/>
          <w:lang w:val="ru-RU" w:eastAsia="en-US"/>
        </w:rPr>
        <w:t>ընտրված</w:t>
      </w:r>
      <w:r w:rsidR="00AB1DD6" w:rsidRPr="00015CC3">
        <w:rPr>
          <w:rFonts w:ascii="GHEA Grapalat" w:hAnsi="GHEA Grapalat" w:cs="Sylfaen"/>
          <w:sz w:val="20"/>
          <w:szCs w:val="24"/>
          <w:lang w:val="af-ZA" w:eastAsia="en-US"/>
        </w:rPr>
        <w:t xml:space="preserve"> </w:t>
      </w:r>
      <w:r w:rsidRPr="006F3F15">
        <w:rPr>
          <w:rFonts w:ascii="GHEA Grapalat" w:hAnsi="GHEA Grapalat" w:cs="Sylfaen"/>
          <w:sz w:val="20"/>
          <w:szCs w:val="24"/>
          <w:lang w:val="ru-RU" w:eastAsia="en-US"/>
        </w:rPr>
        <w:t>և</w:t>
      </w:r>
      <w:r w:rsidRPr="00015CC3">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ru-RU" w:eastAsia="en-US"/>
        </w:rPr>
        <w:t>այդպիսին</w:t>
      </w:r>
      <w:r w:rsidR="006F3F15" w:rsidRPr="00015CC3">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ru-RU" w:eastAsia="en-US"/>
        </w:rPr>
        <w:t>չճանաչված</w:t>
      </w:r>
      <w:r w:rsidR="006F3F15" w:rsidRPr="00015CC3" w:rsidDel="006F3F15">
        <w:rPr>
          <w:rFonts w:ascii="GHEA Grapalat" w:hAnsi="GHEA Grapalat" w:cs="Sylfaen"/>
          <w:sz w:val="20"/>
          <w:szCs w:val="24"/>
          <w:lang w:val="af-ZA" w:eastAsia="en-US"/>
        </w:rPr>
        <w:t xml:space="preserve"> </w:t>
      </w:r>
      <w:r w:rsidR="007210AC" w:rsidRPr="00015CC3">
        <w:rPr>
          <w:rFonts w:ascii="GHEA Grapalat" w:hAnsi="GHEA Grapalat" w:cs="Sylfaen"/>
          <w:sz w:val="20"/>
          <w:szCs w:val="24"/>
          <w:lang w:val="ru-RU" w:eastAsia="en-US"/>
        </w:rPr>
        <w:t>մ</w:t>
      </w:r>
      <w:r w:rsidRPr="006F3F15">
        <w:rPr>
          <w:rFonts w:ascii="GHEA Grapalat" w:hAnsi="GHEA Grapalat" w:cs="Sylfaen"/>
          <w:sz w:val="20"/>
          <w:szCs w:val="24"/>
          <w:lang w:val="ru-RU" w:eastAsia="en-US"/>
        </w:rPr>
        <w:t>ասնակիցները</w:t>
      </w:r>
      <w:r w:rsidRPr="00015CC3">
        <w:rPr>
          <w:rFonts w:ascii="GHEA Grapalat" w:hAnsi="GHEA Grapalat" w:cs="Sylfaen"/>
          <w:sz w:val="20"/>
          <w:szCs w:val="24"/>
          <w:lang w:val="af-ZA" w:eastAsia="en-US"/>
        </w:rPr>
        <w:t>,</w:t>
      </w:r>
    </w:p>
    <w:p w:rsidR="00387F66" w:rsidRDefault="009B6D58" w:rsidP="006D197A">
      <w:pPr>
        <w:shd w:val="clear" w:color="auto" w:fill="FFFFFF"/>
        <w:ind w:firstLine="375"/>
        <w:jc w:val="both"/>
        <w:rPr>
          <w:rFonts w:ascii="Cambria Math" w:hAnsi="Cambria Math" w:cs="Sylfaen"/>
          <w:sz w:val="20"/>
          <w:lang w:val="hy-AM"/>
        </w:rPr>
      </w:pPr>
      <w:r w:rsidRPr="006F3F15">
        <w:rPr>
          <w:rFonts w:ascii="GHEA Grapalat" w:hAnsi="GHEA Grapalat" w:cs="Sylfaen"/>
          <w:sz w:val="20"/>
          <w:lang w:val="ru-RU"/>
        </w:rPr>
        <w:t>զ</w:t>
      </w:r>
      <w:r w:rsidRPr="00015CC3">
        <w:rPr>
          <w:rFonts w:ascii="GHEA Grapalat" w:hAnsi="GHEA Grapalat" w:cs="Sylfaen"/>
          <w:sz w:val="20"/>
          <w:lang w:val="af-ZA"/>
        </w:rPr>
        <w:t>.</w:t>
      </w:r>
      <w:r w:rsidR="005D30FC" w:rsidRPr="006F3F15">
        <w:rPr>
          <w:rFonts w:ascii="GHEA Grapalat" w:hAnsi="GHEA Grapalat" w:cs="Sylfaen"/>
          <w:sz w:val="20"/>
          <w:lang w:val="ru-RU"/>
        </w:rPr>
        <w:t>բանակցությունների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համար</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սահմանված</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վերջնաժամկետը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լրանալու</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պահին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եթե</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դրան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ներկա</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մասնակիցների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ներկայացրած</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գները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գերազանցում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են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գնման</w:t>
      </w:r>
      <w:r w:rsidR="005D30FC" w:rsidRPr="00015CC3">
        <w:rPr>
          <w:rFonts w:ascii="GHEA Grapalat" w:hAnsi="GHEA Grapalat" w:cs="Sylfaen"/>
          <w:sz w:val="20"/>
          <w:lang w:val="af-ZA"/>
        </w:rPr>
        <w:t xml:space="preserve"> </w:t>
      </w:r>
      <w:r w:rsidR="006F3F15" w:rsidRPr="00015CC3">
        <w:rPr>
          <w:rFonts w:ascii="GHEA Grapalat" w:hAnsi="GHEA Grapalat" w:cs="Sylfaen"/>
          <w:sz w:val="20"/>
          <w:lang w:val="af-ZA"/>
        </w:rPr>
        <w:t xml:space="preserve"> </w:t>
      </w:r>
      <w:r w:rsidR="005D30FC" w:rsidRPr="00B01C80">
        <w:rPr>
          <w:rFonts w:ascii="GHEA Grapalat" w:hAnsi="GHEA Grapalat" w:cs="Sylfaen"/>
          <w:sz w:val="20"/>
          <w:lang w:val="ru-RU"/>
        </w:rPr>
        <w:t>գինը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ապա</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գնահատող</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հանձնաժողովը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կարող</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է</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բանակցությունների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արդյունքում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ցածր</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գնային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առաջարկ</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ներկայացրած</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մասնակցին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հայտարարել</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ընտրված</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մասնակից՝</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պայմանով</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որ</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վերջինիս</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հետ</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կնքվող</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պայմանագրով</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նախատեսված</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կողմերի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իրավունքներն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ու</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պարտականություններն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ուժի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մեջ</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են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մտնում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գնման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գինը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գերազանցող</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չափով</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լրացուցիչ</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ֆինանսական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միջոցներ</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նախատեսվելու</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և</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դրա</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հիման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վրա</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կողմերի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միջև</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համաձայնագիր</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կնքելու</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դեպքում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Ընդ</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որում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համաձայնագիրը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կնքվում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է</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լրացուցիչ</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ֆինանսական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միջոցները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նախատեսվելուն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հաջորդող</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տասնհինգ</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աշխատանքային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օրվա</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ընթացքում՝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աշխատանքի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կատարման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ժամկետները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երկարաձգելով</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պայմանագրի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կնքման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օրվանից</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մինչև</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համաձայնագրի</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կնքման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օրն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ընկած</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ժամանակահատվածով</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Սույն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պարբերության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համաձայն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կնքված</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պայմանագիրը</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լուծվում</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է</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եթե</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կնքելուն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հաջորդող</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վաթսուն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օրացուցային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օրվա</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ընթացքում</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լրացուցիչ</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ֆինանսական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միջոցներ</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չեն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նախատեսվում</w:t>
      </w:r>
      <w:r w:rsidR="005D30FC">
        <w:rPr>
          <w:rFonts w:ascii="Cambria Math" w:hAnsi="Cambria Math" w:cs="Sylfaen"/>
          <w:sz w:val="20"/>
          <w:lang w:val="hy-AM"/>
        </w:rPr>
        <w:t>․</w:t>
      </w:r>
    </w:p>
    <w:p w:rsidR="006F3F15" w:rsidRPr="00616808" w:rsidRDefault="006F3F15" w:rsidP="006F3F15">
      <w:pPr>
        <w:shd w:val="clear" w:color="auto" w:fill="FFFFFF"/>
        <w:ind w:firstLine="375"/>
        <w:jc w:val="both"/>
        <w:rPr>
          <w:rFonts w:ascii="GHEA Grapalat" w:hAnsi="GHEA Grapalat" w:cs="Sylfaen"/>
          <w:sz w:val="20"/>
          <w:lang w:val="hy-AM"/>
        </w:rPr>
      </w:pPr>
      <w:r w:rsidRPr="004B72E3">
        <w:rPr>
          <w:rFonts w:ascii="GHEA Grapalat" w:hAnsi="GHEA Grapalat" w:cs="Sylfaen"/>
          <w:sz w:val="20"/>
          <w:lang w:val="hy-AM"/>
        </w:rPr>
        <w:t>Սույն</w:t>
      </w:r>
      <w:r w:rsidRPr="004B72E3">
        <w:rPr>
          <w:rFonts w:ascii="GHEA Grapalat" w:hAnsi="GHEA Grapalat" w:cs="Sylfaen"/>
          <w:sz w:val="20"/>
          <w:lang w:val="af-ZA"/>
        </w:rPr>
        <w:t xml:space="preserve"> </w:t>
      </w:r>
      <w:r w:rsidRPr="004B72E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4B72E3">
        <w:rPr>
          <w:rFonts w:ascii="GHEA Grapalat" w:hAnsi="GHEA Grapalat" w:cs="Sylfaen"/>
          <w:sz w:val="20"/>
          <w:lang w:val="hy-AM"/>
        </w:rPr>
        <w:t>պահանջները</w:t>
      </w:r>
      <w:r w:rsidRPr="004B72E3">
        <w:rPr>
          <w:rFonts w:ascii="GHEA Grapalat" w:hAnsi="GHEA Grapalat" w:cs="Sylfaen"/>
          <w:sz w:val="20"/>
          <w:lang w:val="af-ZA"/>
        </w:rPr>
        <w:t xml:space="preserve"> </w:t>
      </w:r>
      <w:r w:rsidRPr="004B72E3">
        <w:rPr>
          <w:rFonts w:ascii="GHEA Grapalat" w:hAnsi="GHEA Grapalat" w:cs="Sylfaen"/>
          <w:sz w:val="20"/>
          <w:lang w:val="hy-AM"/>
        </w:rPr>
        <w:t>չեն</w:t>
      </w:r>
      <w:r w:rsidRPr="004B72E3">
        <w:rPr>
          <w:rFonts w:ascii="GHEA Grapalat" w:hAnsi="GHEA Grapalat" w:cs="Sylfaen"/>
          <w:sz w:val="20"/>
          <w:lang w:val="af-ZA"/>
        </w:rPr>
        <w:t xml:space="preserve"> </w:t>
      </w:r>
      <w:r w:rsidRPr="004B72E3">
        <w:rPr>
          <w:rFonts w:ascii="GHEA Grapalat" w:hAnsi="GHEA Grapalat" w:cs="Sylfaen"/>
          <w:sz w:val="20"/>
          <w:lang w:val="hy-AM"/>
        </w:rPr>
        <w:t>կիրառվում</w:t>
      </w:r>
      <w:r w:rsidRPr="004B72E3">
        <w:rPr>
          <w:rFonts w:ascii="GHEA Grapalat" w:hAnsi="GHEA Grapalat" w:cs="Sylfaen"/>
          <w:sz w:val="20"/>
          <w:lang w:val="af-ZA"/>
        </w:rPr>
        <w:t xml:space="preserve"> </w:t>
      </w:r>
      <w:r w:rsidRPr="004B72E3">
        <w:rPr>
          <w:rFonts w:ascii="GHEA Grapalat" w:hAnsi="GHEA Grapalat" w:cs="Sylfaen"/>
          <w:sz w:val="20"/>
          <w:lang w:val="hy-AM"/>
        </w:rPr>
        <w:t>այն</w:t>
      </w:r>
      <w:r w:rsidRPr="004B72E3">
        <w:rPr>
          <w:rFonts w:ascii="GHEA Grapalat" w:hAnsi="GHEA Grapalat" w:cs="Sylfaen"/>
          <w:sz w:val="20"/>
          <w:lang w:val="af-ZA"/>
        </w:rPr>
        <w:t xml:space="preserve"> </w:t>
      </w:r>
      <w:r w:rsidRPr="004B72E3">
        <w:rPr>
          <w:rFonts w:ascii="GHEA Grapalat" w:hAnsi="GHEA Grapalat" w:cs="Sylfaen"/>
          <w:sz w:val="20"/>
          <w:lang w:val="hy-AM"/>
        </w:rPr>
        <w:t>դեպքում</w:t>
      </w:r>
      <w:r w:rsidRPr="004B72E3">
        <w:rPr>
          <w:rFonts w:ascii="GHEA Grapalat" w:hAnsi="GHEA Grapalat" w:cs="Sylfaen"/>
          <w:sz w:val="20"/>
          <w:lang w:val="af-ZA"/>
        </w:rPr>
        <w:t xml:space="preserve">, </w:t>
      </w:r>
      <w:r w:rsidRPr="004B72E3">
        <w:rPr>
          <w:rFonts w:ascii="GHEA Grapalat" w:hAnsi="GHEA Grapalat" w:cs="Sylfaen"/>
          <w:sz w:val="20"/>
          <w:lang w:val="hy-AM"/>
        </w:rPr>
        <w:t>երբ</w:t>
      </w:r>
      <w:r w:rsidRPr="004B72E3">
        <w:rPr>
          <w:rFonts w:ascii="GHEA Grapalat" w:hAnsi="GHEA Grapalat" w:cs="Sylfaen"/>
          <w:sz w:val="20"/>
          <w:lang w:val="af-ZA"/>
        </w:rPr>
        <w:t xml:space="preserve"> </w:t>
      </w:r>
      <w:r w:rsidRPr="004B72E3">
        <w:rPr>
          <w:rFonts w:ascii="GHEA Grapalat" w:hAnsi="GHEA Grapalat" w:cs="Sylfaen"/>
          <w:sz w:val="20"/>
          <w:lang w:val="hy-AM"/>
        </w:rPr>
        <w:t>հայտ</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ներկայացել</w:t>
      </w:r>
      <w:r w:rsidRPr="004B72E3">
        <w:rPr>
          <w:rFonts w:ascii="GHEA Grapalat" w:hAnsi="GHEA Grapalat" w:cs="Sylfaen"/>
          <w:sz w:val="20"/>
          <w:lang w:val="af-ZA"/>
        </w:rPr>
        <w:t xml:space="preserve"> </w:t>
      </w:r>
      <w:r w:rsidRPr="004B72E3">
        <w:rPr>
          <w:rFonts w:ascii="GHEA Grapalat" w:hAnsi="GHEA Grapalat" w:cs="Sylfaen"/>
          <w:sz w:val="20"/>
          <w:lang w:val="hy-AM"/>
        </w:rPr>
        <w:t>մեկ</w:t>
      </w:r>
      <w:r w:rsidRPr="004B72E3">
        <w:rPr>
          <w:rFonts w:ascii="GHEA Grapalat" w:hAnsi="GHEA Grapalat" w:cs="Sylfaen"/>
          <w:sz w:val="20"/>
          <w:lang w:val="af-ZA"/>
        </w:rPr>
        <w:t xml:space="preserve"> </w:t>
      </w:r>
      <w:r w:rsidRPr="004B72E3">
        <w:rPr>
          <w:rFonts w:ascii="GHEA Grapalat" w:hAnsi="GHEA Grapalat" w:cs="Sylfaen"/>
          <w:sz w:val="20"/>
          <w:lang w:val="hy-AM"/>
        </w:rPr>
        <w:t>մասնակից</w:t>
      </w:r>
      <w:r w:rsidRPr="004B72E3">
        <w:rPr>
          <w:rFonts w:ascii="GHEA Grapalat" w:hAnsi="GHEA Grapalat" w:cs="Sylfaen"/>
          <w:sz w:val="20"/>
          <w:lang w:val="af-ZA"/>
        </w:rPr>
        <w:t xml:space="preserve"> </w:t>
      </w:r>
      <w:r w:rsidRPr="004B72E3">
        <w:rPr>
          <w:rFonts w:ascii="GHEA Grapalat" w:hAnsi="GHEA Grapalat" w:cs="Sylfaen"/>
          <w:sz w:val="20"/>
          <w:lang w:val="hy-AM"/>
        </w:rPr>
        <w:t>կամ</w:t>
      </w:r>
      <w:r w:rsidRPr="004B72E3">
        <w:rPr>
          <w:rFonts w:ascii="GHEA Grapalat" w:hAnsi="GHEA Grapalat" w:cs="Sylfaen"/>
          <w:sz w:val="20"/>
          <w:lang w:val="af-ZA"/>
        </w:rPr>
        <w:t xml:space="preserve"> </w:t>
      </w:r>
      <w:r w:rsidRPr="004B72E3">
        <w:rPr>
          <w:rFonts w:ascii="GHEA Grapalat" w:hAnsi="GHEA Grapalat" w:cs="Sylfaen"/>
          <w:sz w:val="20"/>
          <w:lang w:val="hy-AM"/>
        </w:rPr>
        <w:t>հրավերի</w:t>
      </w:r>
      <w:r w:rsidRPr="004B72E3">
        <w:rPr>
          <w:rFonts w:ascii="GHEA Grapalat" w:hAnsi="GHEA Grapalat" w:cs="Sylfaen"/>
          <w:sz w:val="20"/>
          <w:lang w:val="af-ZA"/>
        </w:rPr>
        <w:t xml:space="preserve"> </w:t>
      </w:r>
      <w:r w:rsidRPr="004B72E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4B72E3">
        <w:rPr>
          <w:rFonts w:ascii="GHEA Grapalat" w:hAnsi="GHEA Grapalat" w:cs="Sylfaen"/>
          <w:sz w:val="20"/>
          <w:lang w:val="hy-AM"/>
        </w:rPr>
        <w:t>բավարար</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գնահատվել</w:t>
      </w:r>
      <w:r w:rsidRPr="004B72E3">
        <w:rPr>
          <w:rFonts w:ascii="GHEA Grapalat" w:hAnsi="GHEA Grapalat" w:cs="Sylfaen"/>
          <w:sz w:val="20"/>
          <w:lang w:val="af-ZA"/>
        </w:rPr>
        <w:t xml:space="preserve"> </w:t>
      </w:r>
      <w:r w:rsidRPr="004B72E3">
        <w:rPr>
          <w:rFonts w:ascii="GHEA Grapalat" w:hAnsi="GHEA Grapalat" w:cs="Sylfaen"/>
          <w:sz w:val="20"/>
          <w:lang w:val="hy-AM"/>
        </w:rPr>
        <w:t>միայն</w:t>
      </w:r>
      <w:r w:rsidRPr="004B72E3">
        <w:rPr>
          <w:rFonts w:ascii="GHEA Grapalat" w:hAnsi="GHEA Grapalat" w:cs="Sylfaen"/>
          <w:sz w:val="20"/>
          <w:lang w:val="af-ZA"/>
        </w:rPr>
        <w:t xml:space="preserve"> </w:t>
      </w:r>
      <w:r w:rsidRPr="004B72E3">
        <w:rPr>
          <w:rFonts w:ascii="GHEA Grapalat" w:hAnsi="GHEA Grapalat" w:cs="Sylfaen"/>
          <w:sz w:val="20"/>
          <w:lang w:val="hy-AM"/>
        </w:rPr>
        <w:t>մեկ</w:t>
      </w:r>
      <w:r w:rsidRPr="004B72E3">
        <w:rPr>
          <w:rFonts w:ascii="GHEA Grapalat" w:hAnsi="GHEA Grapalat" w:cs="Sylfaen"/>
          <w:sz w:val="20"/>
          <w:lang w:val="af-ZA"/>
        </w:rPr>
        <w:t xml:space="preserve"> </w:t>
      </w:r>
      <w:r w:rsidRPr="004B72E3">
        <w:rPr>
          <w:rFonts w:ascii="GHEA Grapalat" w:hAnsi="GHEA Grapalat" w:cs="Sylfaen"/>
          <w:sz w:val="20"/>
          <w:lang w:val="hy-AM"/>
        </w:rPr>
        <w:t>մասնակցի</w:t>
      </w:r>
      <w:r w:rsidRPr="004B72E3">
        <w:rPr>
          <w:rFonts w:ascii="GHEA Grapalat" w:hAnsi="GHEA Grapalat" w:cs="Sylfaen"/>
          <w:sz w:val="20"/>
          <w:lang w:val="af-ZA"/>
        </w:rPr>
        <w:t xml:space="preserve"> </w:t>
      </w:r>
      <w:r w:rsidRPr="004B72E3">
        <w:rPr>
          <w:rFonts w:ascii="GHEA Grapalat" w:hAnsi="GHEA Grapalat" w:cs="Sylfaen"/>
          <w:sz w:val="20"/>
          <w:lang w:val="hy-AM"/>
        </w:rPr>
        <w:t>հայտ</w:t>
      </w:r>
      <w:r w:rsidRPr="004B72E3">
        <w:rPr>
          <w:rFonts w:ascii="GHEA Grapalat" w:hAnsi="GHEA Grapalat" w:cs="Sylfaen"/>
          <w:sz w:val="20"/>
          <w:lang w:val="af-ZA"/>
        </w:rPr>
        <w:t>:</w:t>
      </w:r>
    </w:p>
    <w:p w:rsidR="006F3F15" w:rsidRPr="00015CC3" w:rsidRDefault="006F3F15" w:rsidP="006D197A">
      <w:pPr>
        <w:shd w:val="clear" w:color="auto" w:fill="FFFFFF"/>
        <w:ind w:firstLine="375"/>
        <w:jc w:val="both"/>
        <w:rPr>
          <w:rFonts w:ascii="GHEA Grapalat" w:hAnsi="GHEA Grapalat" w:cs="Sylfaen"/>
          <w:sz w:val="20"/>
          <w:lang w:val="hy-AM"/>
        </w:rPr>
      </w:pPr>
    </w:p>
    <w:p w:rsidR="006F3F15" w:rsidRDefault="00704862" w:rsidP="00EF3662">
      <w:pPr>
        <w:ind w:firstLine="708"/>
        <w:jc w:val="both"/>
        <w:rPr>
          <w:rFonts w:ascii="GHEA Grapalat" w:hAnsi="GHEA Grapalat" w:cs="Sylfaen"/>
          <w:sz w:val="20"/>
          <w:lang w:val="hy-AM"/>
        </w:rPr>
      </w:pPr>
      <w:r w:rsidRPr="00E6597C">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E6597C">
        <w:rPr>
          <w:rFonts w:ascii="GHEA Grapalat" w:hAnsi="GHEA Grapalat" w:cs="Sylfaen"/>
          <w:sz w:val="20"/>
          <w:lang w:val="hy-AM"/>
        </w:rPr>
        <w:t>կամ</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նվազագույն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գները</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հավասար</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են</w:t>
      </w:r>
      <w:r w:rsidR="00973FB1" w:rsidRPr="00E6597C">
        <w:rPr>
          <w:rFonts w:ascii="GHEA Grapalat" w:hAnsi="GHEA Grapalat" w:cs="Sylfaen"/>
          <w:sz w:val="20"/>
          <w:lang w:val="af-ZA"/>
        </w:rPr>
        <w:t>,</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գնման</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ընթացակարգը</w:t>
      </w:r>
      <w:r w:rsidR="009B6D58" w:rsidRPr="00E6597C">
        <w:rPr>
          <w:rFonts w:ascii="GHEA Grapalat" w:hAnsi="GHEA Grapalat" w:cs="Sylfaen"/>
          <w:sz w:val="20"/>
          <w:lang w:val="af-ZA"/>
        </w:rPr>
        <w:t xml:space="preserve"> </w:t>
      </w:r>
      <w:r w:rsidR="005A3DC6" w:rsidRPr="00E6597C">
        <w:rPr>
          <w:rFonts w:ascii="GHEA Grapalat" w:hAnsi="GHEA Grapalat" w:cs="Sylfaen"/>
          <w:sz w:val="20"/>
          <w:lang w:val="hy-AM"/>
        </w:rPr>
        <w:t>Օ</w:t>
      </w:r>
      <w:r w:rsidR="00973FB1" w:rsidRPr="00E6597C">
        <w:rPr>
          <w:rFonts w:ascii="GHEA Grapalat" w:hAnsi="GHEA Grapalat" w:cs="Sylfaen"/>
          <w:sz w:val="20"/>
          <w:lang w:val="hy-AM"/>
        </w:rPr>
        <w:t>րենքի</w:t>
      </w:r>
      <w:r w:rsidR="00973FB1" w:rsidRPr="00E6597C">
        <w:rPr>
          <w:rFonts w:ascii="GHEA Grapalat" w:hAnsi="GHEA Grapalat" w:cs="Sylfaen"/>
          <w:sz w:val="20"/>
          <w:lang w:val="af-ZA"/>
        </w:rPr>
        <w:t xml:space="preserve"> 37-</w:t>
      </w:r>
      <w:r w:rsidR="00973FB1" w:rsidRPr="00E6597C">
        <w:rPr>
          <w:rFonts w:ascii="GHEA Grapalat" w:hAnsi="GHEA Grapalat" w:cs="Sylfaen"/>
          <w:sz w:val="20"/>
          <w:lang w:val="hy-AM"/>
        </w:rPr>
        <w:t>րդ</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հոդվածի</w:t>
      </w:r>
      <w:r w:rsidR="00973FB1" w:rsidRPr="00E6597C">
        <w:rPr>
          <w:rFonts w:ascii="GHEA Grapalat" w:hAnsi="GHEA Grapalat" w:cs="Sylfaen"/>
          <w:sz w:val="20"/>
          <w:lang w:val="af-ZA"/>
        </w:rPr>
        <w:t xml:space="preserve"> 1-</w:t>
      </w:r>
      <w:r w:rsidR="00973FB1" w:rsidRPr="00E6597C">
        <w:rPr>
          <w:rFonts w:ascii="GHEA Grapalat" w:hAnsi="GHEA Grapalat" w:cs="Sylfaen"/>
          <w:sz w:val="20"/>
          <w:lang w:val="hy-AM"/>
        </w:rPr>
        <w:t>ին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մասի</w:t>
      </w:r>
      <w:r w:rsidR="00973FB1" w:rsidRPr="00E6597C">
        <w:rPr>
          <w:rFonts w:ascii="GHEA Grapalat" w:hAnsi="GHEA Grapalat" w:cs="Sylfaen"/>
          <w:sz w:val="20"/>
          <w:lang w:val="af-ZA"/>
        </w:rPr>
        <w:t xml:space="preserve"> 1-</w:t>
      </w:r>
      <w:r w:rsidR="00973FB1" w:rsidRPr="00E6597C">
        <w:rPr>
          <w:rFonts w:ascii="GHEA Grapalat" w:hAnsi="GHEA Grapalat" w:cs="Sylfaen"/>
          <w:sz w:val="20"/>
          <w:lang w:val="hy-AM"/>
        </w:rPr>
        <w:t>ին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կետի</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հիման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վրա</w:t>
      </w:r>
      <w:r w:rsidR="00973FB1" w:rsidRPr="00E6597C">
        <w:rPr>
          <w:rFonts w:ascii="GHEA Grapalat" w:hAnsi="GHEA Grapalat" w:cs="Sylfaen"/>
          <w:sz w:val="20"/>
          <w:lang w:val="af-ZA"/>
        </w:rPr>
        <w:t xml:space="preserve"> </w:t>
      </w:r>
      <w:r w:rsidR="009B6D58" w:rsidRPr="00E6597C">
        <w:rPr>
          <w:rFonts w:ascii="GHEA Grapalat" w:hAnsi="GHEA Grapalat" w:cs="Sylfaen"/>
          <w:sz w:val="20"/>
          <w:lang w:val="hy-AM"/>
        </w:rPr>
        <w:t>հայտարարվում</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է</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չկայացած</w:t>
      </w:r>
      <w:r w:rsidR="003D1FE3" w:rsidRPr="00E6597C">
        <w:rPr>
          <w:rFonts w:ascii="GHEA Grapalat" w:hAnsi="GHEA Grapalat" w:cs="Sylfaen"/>
          <w:sz w:val="20"/>
          <w:lang w:val="hy-AM"/>
        </w:rPr>
        <w:t>, բացառությամբ սույն ենթակետի «զ» պարբերությամբ նախատեսված դեպքի</w:t>
      </w:r>
    </w:p>
    <w:p w:rsidR="00B514E8" w:rsidRPr="00E6597C" w:rsidRDefault="00FD2748" w:rsidP="00EF3662">
      <w:pPr>
        <w:ind w:firstLine="708"/>
        <w:jc w:val="both"/>
        <w:rPr>
          <w:rFonts w:ascii="GHEA Grapalat" w:hAnsi="GHEA Grapalat"/>
          <w:sz w:val="20"/>
          <w:szCs w:val="20"/>
          <w:lang w:val="hy-AM"/>
        </w:rPr>
      </w:pPr>
      <w:r w:rsidRPr="00E6597C">
        <w:rPr>
          <w:rFonts w:ascii="GHEA Grapalat" w:hAnsi="GHEA Grapalat"/>
          <w:sz w:val="20"/>
          <w:szCs w:val="20"/>
          <w:lang w:val="af-ZA"/>
        </w:rPr>
        <w:t>8</w:t>
      </w:r>
      <w:r w:rsidR="00C82BD2" w:rsidRPr="00E6597C">
        <w:rPr>
          <w:rFonts w:ascii="GHEA Grapalat" w:hAnsi="GHEA Grapalat"/>
          <w:sz w:val="20"/>
          <w:szCs w:val="20"/>
          <w:lang w:val="af-ZA"/>
        </w:rPr>
        <w:t>.</w:t>
      </w:r>
      <w:r w:rsidR="00DF2FEF" w:rsidRPr="00E6597C">
        <w:rPr>
          <w:rFonts w:ascii="GHEA Grapalat" w:hAnsi="GHEA Grapalat"/>
          <w:sz w:val="20"/>
          <w:szCs w:val="20"/>
          <w:lang w:val="af-ZA"/>
        </w:rPr>
        <w:t>7</w:t>
      </w:r>
      <w:r w:rsidR="00E24EBF" w:rsidRPr="00E6597C">
        <w:rPr>
          <w:rFonts w:ascii="GHEA Grapalat" w:hAnsi="GHEA Grapalat"/>
          <w:sz w:val="20"/>
          <w:szCs w:val="20"/>
          <w:lang w:val="af-ZA"/>
        </w:rPr>
        <w:t xml:space="preserve"> </w:t>
      </w:r>
      <w:r w:rsidR="00753C9B" w:rsidRPr="00E6597C">
        <w:rPr>
          <w:rFonts w:ascii="GHEA Grapalat" w:hAnsi="GHEA Grapalat"/>
          <w:sz w:val="20"/>
          <w:szCs w:val="20"/>
          <w:lang w:val="af-ZA"/>
        </w:rPr>
        <w:t>Պ</w:t>
      </w:r>
      <w:r w:rsidR="00B514E8" w:rsidRPr="00E6597C">
        <w:rPr>
          <w:rFonts w:ascii="GHEA Grapalat" w:hAnsi="GHEA Grapalat"/>
          <w:sz w:val="20"/>
          <w:szCs w:val="20"/>
          <w:lang w:val="af-ZA"/>
        </w:rPr>
        <w:t xml:space="preserve">ահանջի դեպքում </w:t>
      </w:r>
      <w:r w:rsidR="00AD522C" w:rsidRPr="00E6597C">
        <w:rPr>
          <w:rFonts w:ascii="GHEA Grapalat" w:hAnsi="GHEA Grapalat"/>
          <w:sz w:val="20"/>
          <w:szCs w:val="20"/>
          <w:lang w:val="af-ZA"/>
        </w:rPr>
        <w:t xml:space="preserve">որևէ </w:t>
      </w:r>
      <w:r w:rsidR="007210AC" w:rsidRPr="00E6597C">
        <w:rPr>
          <w:rFonts w:ascii="GHEA Grapalat" w:hAnsi="GHEA Grapalat"/>
          <w:sz w:val="20"/>
          <w:szCs w:val="20"/>
          <w:lang w:val="af-ZA"/>
        </w:rPr>
        <w:t>մ</w:t>
      </w:r>
      <w:r w:rsidR="00B514E8" w:rsidRPr="00E6597C">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rPr>
        <w:t xml:space="preserve">այլ </w:t>
      </w:r>
      <w:r w:rsidR="007B36E4" w:rsidRPr="00E6597C">
        <w:rPr>
          <w:rFonts w:ascii="GHEA Grapalat" w:hAnsi="GHEA Grapalat"/>
          <w:sz w:val="20"/>
          <w:szCs w:val="20"/>
          <w:lang w:val="af-ZA"/>
        </w:rPr>
        <w:t>մ</w:t>
      </w:r>
      <w:r w:rsidR="00B514E8" w:rsidRPr="00E6597C">
        <w:rPr>
          <w:rFonts w:ascii="GHEA Grapalat" w:hAnsi="GHEA Grapalat"/>
          <w:sz w:val="20"/>
          <w:szCs w:val="20"/>
          <w:lang w:val="af-ZA"/>
        </w:rPr>
        <w:t>ասնակցին:</w:t>
      </w:r>
      <w:r w:rsidR="007B6811" w:rsidRPr="00E6597C">
        <w:rPr>
          <w:rFonts w:ascii="GHEA Grapalat" w:hAnsi="GHEA Grapalat"/>
          <w:sz w:val="20"/>
          <w:szCs w:val="20"/>
          <w:lang w:val="hy-AM"/>
        </w:rPr>
        <w:t xml:space="preserve"> </w:t>
      </w:r>
      <w:r w:rsidR="007B6811" w:rsidRPr="00E6597C">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rPr>
        <w:t xml:space="preserve">հայտում ներառված </w:t>
      </w:r>
      <w:r w:rsidR="007B6811" w:rsidRPr="00E6597C">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rPr>
        <w:t xml:space="preserve">հանձնաժողովի </w:t>
      </w:r>
      <w:r w:rsidR="007B6811" w:rsidRPr="00E6597C">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rPr>
        <w:t>:</w:t>
      </w:r>
    </w:p>
    <w:p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rPr>
        <w:t>8</w:t>
      </w:r>
      <w:r w:rsidR="002B121D" w:rsidRPr="00E6597C">
        <w:rPr>
          <w:rFonts w:ascii="GHEA Grapalat" w:hAnsi="GHEA Grapalat"/>
          <w:sz w:val="20"/>
          <w:lang w:val="af-ZA"/>
        </w:rPr>
        <w:t>.</w:t>
      </w:r>
      <w:r w:rsidR="006F3F15">
        <w:rPr>
          <w:rFonts w:ascii="GHEA Grapalat" w:hAnsi="GHEA Grapalat"/>
          <w:sz w:val="20"/>
          <w:lang w:val="hy-AM"/>
        </w:rPr>
        <w:t>8</w:t>
      </w:r>
      <w:r w:rsidR="00794157">
        <w:rPr>
          <w:rFonts w:ascii="GHEA Grapalat" w:hAnsi="GHEA Grapalat"/>
          <w:sz w:val="20"/>
          <w:lang w:val="af-ZA"/>
        </w:rPr>
        <w:t xml:space="preserve"> </w:t>
      </w:r>
      <w:r w:rsidR="002B121D" w:rsidRPr="00E6597C">
        <w:rPr>
          <w:rFonts w:ascii="GHEA Grapalat" w:hAnsi="GHEA Grapalat"/>
          <w:sz w:val="20"/>
          <w:lang w:val="af-ZA"/>
        </w:rPr>
        <w:t>Եթե հայտերի բացման</w:t>
      </w:r>
      <w:r w:rsidR="00DE1C00" w:rsidRPr="00E6597C">
        <w:rPr>
          <w:rFonts w:ascii="GHEA Grapalat" w:hAnsi="GHEA Grapalat"/>
          <w:sz w:val="20"/>
          <w:lang w:val="hy-AM"/>
        </w:rPr>
        <w:t xml:space="preserve"> և գնահատման</w:t>
      </w:r>
      <w:r w:rsidR="002B121D" w:rsidRPr="00E6597C">
        <w:rPr>
          <w:rFonts w:ascii="GHEA Grapalat" w:hAnsi="GHEA Grapalat"/>
          <w:sz w:val="20"/>
          <w:lang w:val="af-ZA"/>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10" w:name="_Hlk9262487"/>
      <w:r w:rsidR="00476579" w:rsidRPr="00E6597C">
        <w:rPr>
          <w:rFonts w:ascii="GHEA Grapalat" w:hAnsi="GHEA Grapalat" w:cs="Sylfaen"/>
          <w:sz w:val="20"/>
          <w:szCs w:val="24"/>
          <w:lang w:val="hy-AM" w:eastAsia="en-US"/>
        </w:rPr>
        <w:t xml:space="preserve"> </w:t>
      </w:r>
      <w:bookmarkEnd w:id="10"/>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lastRenderedPageBreak/>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rsidR="005E0E50" w:rsidRPr="00E6597C" w:rsidRDefault="005E0E50" w:rsidP="00EF3662">
      <w:pPr>
        <w:pStyle w:val="23"/>
        <w:spacing w:line="240" w:lineRule="auto"/>
        <w:ind w:firstLine="567"/>
        <w:rPr>
          <w:rFonts w:ascii="GHEA Grapalat" w:hAnsi="GHEA Grapalat" w:cs="Sylfaen"/>
          <w:szCs w:val="24"/>
          <w:lang w:val="hy-AM"/>
        </w:rPr>
      </w:pPr>
    </w:p>
    <w:p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E6597C"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E6597C">
        <w:rPr>
          <w:rFonts w:ascii="GHEA Grapalat" w:hAnsi="GHEA Grapalat" w:cs="Sylfaen"/>
          <w:szCs w:val="24"/>
        </w:rPr>
        <w:t>:</w:t>
      </w:r>
    </w:p>
    <w:p w:rsidR="00C8399F" w:rsidRPr="00015CC3" w:rsidRDefault="00A150A9" w:rsidP="00C8399F">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af-ZA"/>
        </w:rPr>
        <w:t>8</w:t>
      </w:r>
      <w:r w:rsidR="0036230B" w:rsidRPr="00E6597C">
        <w:rPr>
          <w:rFonts w:ascii="GHEA Grapalat" w:hAnsi="GHEA Grapalat" w:cs="Sylfaen"/>
          <w:sz w:val="20"/>
          <w:lang w:val="af-ZA"/>
        </w:rPr>
        <w:t>.</w:t>
      </w:r>
      <w:r w:rsidR="00794157">
        <w:rPr>
          <w:rFonts w:ascii="GHEA Grapalat" w:hAnsi="GHEA Grapalat" w:cs="Sylfaen"/>
          <w:sz w:val="20"/>
          <w:lang w:val="af-ZA"/>
        </w:rPr>
        <w:t>1</w:t>
      </w:r>
      <w:r w:rsidR="006F3F15">
        <w:rPr>
          <w:rFonts w:ascii="GHEA Grapalat" w:hAnsi="GHEA Grapalat" w:cs="Sylfaen"/>
          <w:sz w:val="20"/>
          <w:lang w:val="hy-AM"/>
        </w:rPr>
        <w:t>3</w:t>
      </w:r>
      <w:r w:rsidR="00794157">
        <w:rPr>
          <w:rFonts w:ascii="GHEA Grapalat" w:hAnsi="GHEA Grapalat" w:cs="Sylfaen"/>
          <w:sz w:val="20"/>
          <w:lang w:val="af-ZA"/>
        </w:rPr>
        <w:t xml:space="preserve"> </w:t>
      </w:r>
      <w:r w:rsidR="0036230B" w:rsidRPr="00E6597C">
        <w:rPr>
          <w:rFonts w:ascii="GHEA Grapalat" w:hAnsi="GHEA Grapalat" w:cs="Sylfaen"/>
          <w:sz w:val="20"/>
        </w:rPr>
        <w:t>Օրենքի</w:t>
      </w:r>
      <w:r w:rsidR="0036230B" w:rsidRPr="00E6597C">
        <w:rPr>
          <w:rFonts w:ascii="GHEA Grapalat" w:hAnsi="GHEA Grapalat" w:cs="Sylfaen"/>
          <w:sz w:val="20"/>
          <w:lang w:val="af-ZA"/>
        </w:rPr>
        <w:t xml:space="preserve"> 6-</w:t>
      </w:r>
      <w:r w:rsidR="0036230B" w:rsidRPr="00E6597C">
        <w:rPr>
          <w:rFonts w:ascii="GHEA Grapalat" w:hAnsi="GHEA Grapalat" w:cs="Sylfaen"/>
          <w:sz w:val="20"/>
        </w:rPr>
        <w:t>րդ</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հոդվածի</w:t>
      </w:r>
      <w:r w:rsidR="0036230B" w:rsidRPr="00E6597C">
        <w:rPr>
          <w:rFonts w:ascii="GHEA Grapalat" w:hAnsi="GHEA Grapalat" w:cs="Sylfaen"/>
          <w:sz w:val="20"/>
          <w:lang w:val="af-ZA"/>
        </w:rPr>
        <w:t xml:space="preserve"> 1-</w:t>
      </w:r>
      <w:r w:rsidR="0036230B" w:rsidRPr="00E6597C">
        <w:rPr>
          <w:rFonts w:ascii="GHEA Grapalat" w:hAnsi="GHEA Grapalat" w:cs="Sylfaen"/>
          <w:sz w:val="20"/>
        </w:rPr>
        <w:t>ին</w:t>
      </w:r>
      <w:r w:rsidR="0036230B" w:rsidRPr="00E6597C">
        <w:rPr>
          <w:rFonts w:ascii="GHEA Grapalat" w:hAnsi="GHEA Grapalat" w:cs="Sylfaen"/>
          <w:sz w:val="20"/>
          <w:lang w:val="af-ZA"/>
        </w:rPr>
        <w:t xml:space="preserve"> </w:t>
      </w:r>
      <w:r w:rsidR="0036230B" w:rsidRPr="00015CC3">
        <w:rPr>
          <w:rFonts w:ascii="GHEA Grapalat" w:hAnsi="GHEA Grapalat" w:cs="Sylfaen"/>
          <w:sz w:val="20"/>
        </w:rPr>
        <w:t>մասի</w:t>
      </w:r>
      <w:r w:rsidR="0036230B" w:rsidRPr="00015CC3">
        <w:rPr>
          <w:rFonts w:ascii="GHEA Grapalat" w:hAnsi="GHEA Grapalat" w:cs="Sylfaen"/>
          <w:sz w:val="20"/>
          <w:lang w:val="af-ZA"/>
        </w:rPr>
        <w:t xml:space="preserve"> 6-</w:t>
      </w:r>
      <w:r w:rsidR="0036230B" w:rsidRPr="00015CC3">
        <w:rPr>
          <w:rFonts w:ascii="GHEA Grapalat" w:hAnsi="GHEA Grapalat" w:cs="Sylfaen"/>
          <w:sz w:val="20"/>
        </w:rPr>
        <w:t>րդ</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կետով</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նախատեսված</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հիմքերն</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ի</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հայտ</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գալու</w:t>
      </w:r>
      <w:r w:rsidR="0036230B" w:rsidRPr="00015CC3">
        <w:rPr>
          <w:rFonts w:ascii="GHEA Grapalat" w:hAnsi="GHEA Grapalat" w:cs="Sylfaen"/>
          <w:sz w:val="20"/>
          <w:lang w:val="af-ZA"/>
        </w:rPr>
        <w:t xml:space="preserve"> </w:t>
      </w:r>
      <w:r w:rsidR="006F3F15" w:rsidRPr="00015CC3">
        <w:rPr>
          <w:rFonts w:ascii="GHEA Grapalat" w:hAnsi="GHEA Grapalat" w:cs="Sylfaen"/>
          <w:sz w:val="20"/>
          <w:lang w:val="ru-RU"/>
        </w:rPr>
        <w:t>դեպքում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պատվիրատուի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ղեկավարի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պատճառաբանված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հիման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վրա</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լիազորված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մարմինը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ներառում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գնումների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գործընթացին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իրավունք</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չունեցող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մասնակիցների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ցուցակում։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Ընդ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որում</w:t>
      </w:r>
      <w:r w:rsidR="006F3F15" w:rsidRPr="00015CC3">
        <w:rPr>
          <w:rFonts w:ascii="GHEA Grapalat" w:hAnsi="GHEA Grapalat" w:cs="Sylfaen"/>
          <w:sz w:val="20"/>
          <w:lang w:val="af-ZA"/>
        </w:rPr>
        <w:t xml:space="preserve"> </w:t>
      </w:r>
      <w:r w:rsidR="006F3F15" w:rsidRPr="00015CC3">
        <w:rPr>
          <w:rFonts w:ascii="Calibri" w:hAnsi="Calibri" w:cs="Calibri"/>
          <w:sz w:val="20"/>
          <w:lang w:val="af-ZA"/>
        </w:rPr>
        <w:t> </w:t>
      </w:r>
      <w:r w:rsidR="006F3F15" w:rsidRPr="00015CC3">
        <w:rPr>
          <w:rFonts w:ascii="GHEA Grapalat" w:hAnsi="GHEA Grapalat" w:cs="Sylfaen"/>
          <w:sz w:val="20"/>
          <w:lang w:val="ru-RU"/>
        </w:rPr>
        <w:t>սույն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կետում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նշված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պատվիրատուի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ղեկավարը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կայացնում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գնման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ընթացակարգը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չկայացած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հայտարարվելու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կնքված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պայմանագրի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վերաբերյալ</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հայտարարությունը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հրապարակելու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պայմանագիրը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միակողմանի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լուծելու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հայտարարությունը</w:t>
      </w:r>
      <w:r w:rsidR="00C8399F" w:rsidRPr="00015CC3">
        <w:rPr>
          <w:rFonts w:ascii="GHEA Grapalat" w:hAnsi="GHEA Grapalat" w:cs="Sylfaen"/>
          <w:sz w:val="20"/>
          <w:lang w:val="hy-AM"/>
        </w:rPr>
        <w:t xml:space="preserve"> </w:t>
      </w:r>
      <w:r w:rsidR="00C8399F" w:rsidRPr="00015CC3">
        <w:rPr>
          <w:rFonts w:ascii="GHEA Grapalat" w:hAnsi="GHEA Grapalat" w:cs="Sylfaen"/>
          <w:sz w:val="20"/>
          <w:lang w:val="af-ZA"/>
        </w:rPr>
        <w:t>(</w:t>
      </w:r>
      <w:r w:rsidR="00C8399F" w:rsidRPr="00015CC3">
        <w:rPr>
          <w:rFonts w:ascii="GHEA Grapalat" w:hAnsi="GHEA Grapalat" w:cs="Sylfaen"/>
          <w:sz w:val="20"/>
          <w:lang w:val="hy-AM"/>
        </w:rPr>
        <w:t>ծանուցումը</w:t>
      </w:r>
      <w:r w:rsidR="00C8399F" w:rsidRPr="00015CC3">
        <w:rPr>
          <w:rFonts w:ascii="GHEA Grapalat" w:hAnsi="GHEA Grapalat" w:cs="Sylfaen"/>
          <w:sz w:val="20"/>
          <w:lang w:val="af-ZA"/>
        </w:rPr>
        <w:t>)</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հրապարակելու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տասն</w:t>
      </w:r>
      <w:r w:rsidR="00C8399F" w:rsidRPr="00015CC3">
        <w:rPr>
          <w:rFonts w:ascii="GHEA Grapalat" w:hAnsi="GHEA Grapalat" w:cs="Sylfaen"/>
          <w:sz w:val="20"/>
          <w:lang w:val="hy-AM"/>
        </w:rPr>
        <w:t>երորդ օրը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կայացվելուն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այն</w:t>
      </w:r>
      <w:r w:rsidR="006F3F15" w:rsidRPr="00015CC3">
        <w:rPr>
          <w:rFonts w:ascii="GHEA Grapalat" w:hAnsi="GHEA Grapalat" w:cs="Sylfaen"/>
          <w:sz w:val="20"/>
          <w:lang w:val="af-ZA"/>
        </w:rPr>
        <w:t xml:space="preserve"> գրավոր </w:t>
      </w:r>
      <w:r w:rsidR="006F3F15" w:rsidRPr="00015CC3">
        <w:rPr>
          <w:rFonts w:ascii="GHEA Grapalat" w:hAnsi="GHEA Grapalat" w:cs="Sylfaen"/>
          <w:sz w:val="20"/>
          <w:lang w:val="ru-RU"/>
        </w:rPr>
        <w:t>տրամադրվում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լիազորված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մարմնին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և</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Լիազորված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մարմինը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ներառում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գնումների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գործընթացին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իրավունք</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չունեցող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մասնակիցների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ցուցակում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ստանալուն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քառասուներորդ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հինգ</w:t>
      </w:r>
      <w:r w:rsidR="006F3F15" w:rsidRPr="00015CC3">
        <w:rPr>
          <w:rFonts w:ascii="GHEA Grapalat" w:hAnsi="GHEA Grapalat" w:cs="Sylfaen"/>
          <w:sz w:val="20"/>
        </w:rPr>
        <w:t>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w:t>
      </w:r>
      <w:r w:rsidR="006F3F15" w:rsidRPr="00015CC3">
        <w:rPr>
          <w:rFonts w:ascii="GHEA Grapalat" w:hAnsi="GHEA Grapalat" w:cs="Sylfaen"/>
          <w:sz w:val="20"/>
        </w:rPr>
        <w:t>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իսկ</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ստանալուն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քառասուներորդ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դրությամբ</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կողմից</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բողոքարկման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վերաբերյալ</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հարուցված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և</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չավարտված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առկայության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դեպքում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տվյալ</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գործով</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եզրափակիչ</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ակտն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ուժի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մեջ</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մտնելու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հինգ</w:t>
      </w:r>
      <w:r w:rsidR="006F3F15" w:rsidRPr="00015CC3">
        <w:rPr>
          <w:rFonts w:ascii="GHEA Grapalat" w:hAnsi="GHEA Grapalat" w:cs="Sylfaen"/>
          <w:sz w:val="20"/>
        </w:rPr>
        <w:t>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w:t>
      </w:r>
      <w:r w:rsidR="006F3F15" w:rsidRPr="00015CC3">
        <w:rPr>
          <w:rFonts w:ascii="GHEA Grapalat" w:hAnsi="GHEA Grapalat" w:cs="Sylfaen"/>
          <w:sz w:val="20"/>
        </w:rPr>
        <w:t>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եթե</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քննության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արդյունքով</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կատարման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հնարավորությունը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վերացել</w:t>
      </w:r>
      <w:r w:rsidR="006F3F15" w:rsidRPr="00015CC3">
        <w:rPr>
          <w:rFonts w:ascii="GHEA Grapalat" w:hAnsi="GHEA Grapalat" w:cs="Sylfaen"/>
          <w:sz w:val="20"/>
          <w:lang w:val="hy-AM"/>
        </w:rPr>
        <w:t>:</w:t>
      </w:r>
    </w:p>
    <w:p w:rsidR="00C8399F" w:rsidRPr="00015CC3" w:rsidRDefault="00C8399F" w:rsidP="00C8399F">
      <w:pPr>
        <w:shd w:val="clear" w:color="auto" w:fill="FFFFFF"/>
        <w:ind w:firstLine="375"/>
        <w:jc w:val="both"/>
        <w:rPr>
          <w:rFonts w:ascii="GHEA Grapalat" w:hAnsi="GHEA Grapalat" w:cs="Sylfaen"/>
          <w:sz w:val="20"/>
          <w:lang w:val="af-ZA"/>
        </w:rPr>
      </w:pPr>
      <w:r w:rsidRPr="00015CC3">
        <w:rPr>
          <w:rFonts w:ascii="GHEA Grapalat" w:hAnsi="GHEA Grapalat" w:cs="Sylfaen"/>
          <w:sz w:val="20"/>
          <w:lang w:val="hy-AM"/>
        </w:rPr>
        <w:t xml:space="preserve"> </w:t>
      </w:r>
      <w:r w:rsidRPr="00015CC3">
        <w:rPr>
          <w:rFonts w:ascii="GHEA Grapalat" w:hAnsi="GHEA Grapalat" w:cs="Sylfaen"/>
          <w:sz w:val="20"/>
          <w:lang w:val="af-ZA"/>
        </w:rPr>
        <w:t>Ընդ որում, եթե՝</w:t>
      </w:r>
    </w:p>
    <w:p w:rsidR="00C8399F" w:rsidRPr="00015CC3" w:rsidRDefault="00C8399F" w:rsidP="00C8399F">
      <w:pPr>
        <w:pStyle w:val="aff3"/>
        <w:numPr>
          <w:ilvl w:val="0"/>
          <w:numId w:val="18"/>
        </w:numPr>
        <w:shd w:val="clear" w:color="auto" w:fill="FFFFFF"/>
        <w:ind w:left="0" w:firstLine="630"/>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8399F" w:rsidRPr="00015CC3"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նին որոշումը ներկայացվելու վերջնաժամկետը լրանալու</w:t>
      </w:r>
      <w:r w:rsidRPr="00015CC3">
        <w:rPr>
          <w:rFonts w:ascii="GHEA Grapalat" w:hAnsi="GHEA Grapalat" w:cs="Sylfaen"/>
          <w:sz w:val="20"/>
          <w:lang w:val="en-US"/>
        </w:rPr>
        <w:t>ց</w:t>
      </w:r>
      <w:r w:rsidRPr="00015CC3">
        <w:rPr>
          <w:rFonts w:ascii="GHEA Grapalat" w:hAnsi="GHEA Grapalat" w:cs="Sylfaen"/>
          <w:sz w:val="20"/>
          <w:lang w:val="af-ZA"/>
        </w:rPr>
        <w:t xml:space="preserve"> </w:t>
      </w:r>
      <w:r w:rsidRPr="00015CC3">
        <w:rPr>
          <w:rFonts w:ascii="GHEA Grapalat" w:hAnsi="GHEA Grapalat" w:cs="Sylfaen"/>
          <w:sz w:val="20"/>
          <w:lang w:val="en-US"/>
        </w:rPr>
        <w:t>հետո</w:t>
      </w:r>
      <w:r w:rsidRPr="00015CC3">
        <w:rPr>
          <w:rFonts w:ascii="GHEA Grapalat" w:hAnsi="GHEA Grapalat" w:cs="Sylfaen"/>
          <w:sz w:val="20"/>
          <w:lang w:val="af-ZA"/>
        </w:rPr>
        <w:t xml:space="preserve">, </w:t>
      </w:r>
      <w:r w:rsidRPr="00015CC3">
        <w:rPr>
          <w:rFonts w:ascii="GHEA Grapalat" w:hAnsi="GHEA Grapalat" w:cs="Sylfaen"/>
          <w:sz w:val="20"/>
          <w:lang w:val="en-US"/>
        </w:rPr>
        <w:t>բայց</w:t>
      </w:r>
      <w:r w:rsidRPr="00015CC3">
        <w:rPr>
          <w:rFonts w:ascii="GHEA Grapalat" w:hAnsi="GHEA Grapalat" w:cs="Sylfaen"/>
          <w:sz w:val="20"/>
          <w:lang w:val="af-ZA"/>
        </w:rPr>
        <w:t xml:space="preserve"> </w:t>
      </w:r>
      <w:r w:rsidRPr="00015CC3">
        <w:rPr>
          <w:rFonts w:ascii="GHEA Grapalat" w:hAnsi="GHEA Grapalat" w:cs="Sylfaen"/>
          <w:sz w:val="20"/>
          <w:lang w:val="en-US"/>
        </w:rPr>
        <w:t>ոչ</w:t>
      </w:r>
      <w:r w:rsidRPr="00015CC3">
        <w:rPr>
          <w:rFonts w:ascii="GHEA Grapalat" w:hAnsi="GHEA Grapalat" w:cs="Sylfaen"/>
          <w:sz w:val="20"/>
          <w:lang w:val="af-ZA"/>
        </w:rPr>
        <w:t xml:space="preserve"> </w:t>
      </w:r>
      <w:r w:rsidRPr="00015CC3">
        <w:rPr>
          <w:rFonts w:ascii="GHEA Grapalat" w:hAnsi="GHEA Grapalat" w:cs="Sylfaen"/>
          <w:sz w:val="20"/>
          <w:lang w:val="en-US"/>
        </w:rPr>
        <w:t>ուշ</w:t>
      </w:r>
      <w:r w:rsidRPr="00015CC3">
        <w:rPr>
          <w:rFonts w:ascii="GHEA Grapalat" w:hAnsi="GHEA Grapalat" w:cs="Sylfaen"/>
          <w:sz w:val="20"/>
          <w:lang w:val="af-ZA"/>
        </w:rPr>
        <w:t xml:space="preserve">, </w:t>
      </w:r>
      <w:r w:rsidRPr="00015CC3">
        <w:rPr>
          <w:rFonts w:ascii="GHEA Grapalat" w:hAnsi="GHEA Grapalat" w:cs="Sylfaen"/>
          <w:sz w:val="20"/>
          <w:lang w:val="en-US"/>
        </w:rPr>
        <w:t>քան</w:t>
      </w:r>
      <w:r w:rsidRPr="00015CC3">
        <w:rPr>
          <w:rFonts w:ascii="GHEA Grapalat" w:hAnsi="GHEA Grapalat" w:cs="Sylfaen"/>
          <w:sz w:val="20"/>
          <w:lang w:val="af-ZA"/>
        </w:rPr>
        <w:t xml:space="preserve"> </w:t>
      </w:r>
      <w:r w:rsidRPr="00015CC3">
        <w:rPr>
          <w:rFonts w:ascii="GHEA Grapalat" w:hAnsi="GHEA Grapalat" w:cs="Sylfaen"/>
          <w:sz w:val="20"/>
          <w:lang w:val="en-US"/>
        </w:rPr>
        <w:t>մասնակցին</w:t>
      </w:r>
      <w:r w:rsidRPr="00015CC3">
        <w:rPr>
          <w:rFonts w:ascii="GHEA Grapalat" w:hAnsi="GHEA Grapalat" w:cs="Sylfaen"/>
          <w:sz w:val="20"/>
          <w:lang w:val="af-ZA"/>
        </w:rPr>
        <w:t xml:space="preserve"> </w:t>
      </w:r>
      <w:r w:rsidRPr="00015CC3">
        <w:rPr>
          <w:rFonts w:ascii="GHEA Grapalat" w:hAnsi="GHEA Grapalat" w:cs="Sylfaen"/>
          <w:sz w:val="20"/>
          <w:lang w:val="en-US"/>
        </w:rPr>
        <w:t>կամ</w:t>
      </w:r>
      <w:r w:rsidRPr="00015CC3">
        <w:rPr>
          <w:rFonts w:ascii="GHEA Grapalat" w:hAnsi="GHEA Grapalat" w:cs="Sylfaen"/>
          <w:sz w:val="20"/>
          <w:lang w:val="af-ZA"/>
        </w:rPr>
        <w:t xml:space="preserve"> </w:t>
      </w:r>
      <w:r w:rsidRPr="00015CC3">
        <w:rPr>
          <w:rFonts w:ascii="GHEA Grapalat" w:hAnsi="GHEA Grapalat" w:cs="Sylfaen"/>
          <w:sz w:val="20"/>
          <w:lang w:val="en-US"/>
        </w:rPr>
        <w:t>պայմանագիր</w:t>
      </w:r>
      <w:r w:rsidRPr="00015CC3">
        <w:rPr>
          <w:rFonts w:ascii="GHEA Grapalat" w:hAnsi="GHEA Grapalat" w:cs="Sylfaen"/>
          <w:sz w:val="20"/>
          <w:lang w:val="af-ZA"/>
        </w:rPr>
        <w:t xml:space="preserve"> </w:t>
      </w:r>
      <w:r w:rsidRPr="00015CC3">
        <w:rPr>
          <w:rFonts w:ascii="GHEA Grapalat" w:hAnsi="GHEA Grapalat" w:cs="Sylfaen"/>
          <w:sz w:val="20"/>
          <w:lang w:val="en-US"/>
        </w:rPr>
        <w:t>կնքած</w:t>
      </w:r>
      <w:r w:rsidRPr="00015CC3">
        <w:rPr>
          <w:rFonts w:ascii="GHEA Grapalat" w:hAnsi="GHEA Grapalat" w:cs="Sylfaen"/>
          <w:sz w:val="20"/>
          <w:lang w:val="af-ZA"/>
        </w:rPr>
        <w:t xml:space="preserve"> </w:t>
      </w:r>
      <w:r w:rsidRPr="00015CC3">
        <w:rPr>
          <w:rFonts w:ascii="GHEA Grapalat" w:hAnsi="GHEA Grapalat" w:cs="Sylfaen"/>
          <w:sz w:val="20"/>
          <w:lang w:val="en-US"/>
        </w:rPr>
        <w:t>անձին</w:t>
      </w:r>
      <w:r w:rsidRPr="00015CC3">
        <w:rPr>
          <w:rFonts w:ascii="GHEA Grapalat" w:hAnsi="GHEA Grapalat" w:cs="Sylfaen"/>
          <w:sz w:val="20"/>
          <w:lang w:val="af-ZA"/>
        </w:rPr>
        <w:t xml:space="preserve"> </w:t>
      </w:r>
      <w:r w:rsidRPr="00015CC3">
        <w:rPr>
          <w:rFonts w:ascii="GHEA Grapalat" w:hAnsi="GHEA Grapalat" w:cs="Sylfaen"/>
          <w:sz w:val="20"/>
          <w:lang w:val="en-US"/>
        </w:rPr>
        <w:t>ցուցակում</w:t>
      </w:r>
      <w:r w:rsidRPr="00015CC3">
        <w:rPr>
          <w:rFonts w:ascii="GHEA Grapalat" w:hAnsi="GHEA Grapalat" w:cs="Sylfaen"/>
          <w:sz w:val="20"/>
          <w:lang w:val="af-ZA"/>
        </w:rPr>
        <w:t xml:space="preserve"> </w:t>
      </w:r>
      <w:r w:rsidRPr="00015CC3">
        <w:rPr>
          <w:rFonts w:ascii="GHEA Grapalat" w:hAnsi="GHEA Grapalat" w:cs="Sylfaen"/>
          <w:sz w:val="20"/>
          <w:lang w:val="en-US"/>
        </w:rPr>
        <w:t>ներառելու</w:t>
      </w:r>
      <w:r w:rsidRPr="00015CC3">
        <w:rPr>
          <w:rFonts w:ascii="GHEA Grapalat" w:hAnsi="GHEA Grapalat" w:cs="Sylfaen"/>
          <w:sz w:val="20"/>
          <w:lang w:val="af-ZA"/>
        </w:rPr>
        <w:t xml:space="preserve"> </w:t>
      </w:r>
      <w:r w:rsidRPr="00015CC3">
        <w:rPr>
          <w:rFonts w:ascii="GHEA Grapalat" w:hAnsi="GHEA Grapalat" w:cs="Sylfaen"/>
          <w:sz w:val="20"/>
          <w:lang w:val="en-US"/>
        </w:rPr>
        <w:t>վերջնաժամկետը</w:t>
      </w:r>
      <w:r w:rsidRPr="00015CC3">
        <w:rPr>
          <w:rFonts w:ascii="GHEA Grapalat" w:hAnsi="GHEA Grapalat" w:cs="Sylfaen"/>
          <w:sz w:val="20"/>
          <w:lang w:val="af-ZA"/>
        </w:rPr>
        <w:t xml:space="preserve"> </w:t>
      </w:r>
      <w:r w:rsidRPr="00015CC3">
        <w:rPr>
          <w:rFonts w:ascii="GHEA Grapalat" w:hAnsi="GHEA Grapalat" w:cs="Sylfaen"/>
          <w:sz w:val="20"/>
          <w:lang w:val="en-US"/>
        </w:rPr>
        <w:t>լրանալու</w:t>
      </w:r>
      <w:r w:rsidRPr="00015CC3">
        <w:rPr>
          <w:rFonts w:ascii="GHEA Grapalat" w:hAnsi="GHEA Grapalat" w:cs="Sylfaen"/>
          <w:sz w:val="20"/>
          <w:lang w:val="af-ZA"/>
        </w:rPr>
        <w:t xml:space="preserve"> </w:t>
      </w:r>
      <w:r w:rsidRPr="00015CC3">
        <w:rPr>
          <w:rFonts w:ascii="GHEA Grapalat" w:hAnsi="GHEA Grapalat" w:cs="Sylfaen"/>
          <w:sz w:val="20"/>
          <w:lang w:val="en-US"/>
        </w:rPr>
        <w:t>օրը</w:t>
      </w:r>
      <w:r w:rsidRPr="00015CC3">
        <w:rPr>
          <w:rFonts w:ascii="GHEA Grapalat" w:hAnsi="GHEA Grapalat" w:cs="Sylfaen"/>
          <w:sz w:val="20"/>
          <w:lang w:val="af-ZA"/>
        </w:rPr>
        <w:t xml:space="preserve">, </w:t>
      </w:r>
      <w:r w:rsidRPr="00015CC3">
        <w:rPr>
          <w:rFonts w:ascii="GHEA Grapalat" w:hAnsi="GHEA Grapalat" w:cs="Sylfaen"/>
          <w:sz w:val="20"/>
          <w:lang w:val="en-US"/>
        </w:rPr>
        <w:t>ապա</w:t>
      </w:r>
      <w:r w:rsidRPr="00015CC3">
        <w:rPr>
          <w:rFonts w:ascii="GHEA Grapalat" w:hAnsi="GHEA Grapalat" w:cs="Sylfaen"/>
          <w:sz w:val="20"/>
          <w:lang w:val="af-ZA"/>
        </w:rPr>
        <w:t xml:space="preserve"> </w:t>
      </w:r>
      <w:r w:rsidRPr="00015CC3">
        <w:rPr>
          <w:rFonts w:ascii="GHEA Grapalat" w:hAnsi="GHEA Grapalat" w:cs="Sylfaen"/>
          <w:sz w:val="20"/>
          <w:lang w:val="en-US"/>
        </w:rPr>
        <w:t>պատվիրատուն</w:t>
      </w:r>
      <w:r w:rsidRPr="00015CC3">
        <w:rPr>
          <w:rFonts w:ascii="GHEA Grapalat" w:hAnsi="GHEA Grapalat" w:cs="Sylfaen"/>
          <w:sz w:val="20"/>
          <w:lang w:val="af-ZA"/>
        </w:rPr>
        <w:t xml:space="preserve"> </w:t>
      </w:r>
      <w:r w:rsidRPr="00015CC3">
        <w:rPr>
          <w:rFonts w:ascii="GHEA Grapalat" w:hAnsi="GHEA Grapalat" w:cs="Sylfaen"/>
          <w:sz w:val="20"/>
          <w:lang w:val="en-US"/>
        </w:rPr>
        <w:t>դրա</w:t>
      </w:r>
      <w:r w:rsidRPr="00015CC3">
        <w:rPr>
          <w:rFonts w:ascii="GHEA Grapalat" w:hAnsi="GHEA Grapalat" w:cs="Sylfaen"/>
          <w:sz w:val="20"/>
          <w:lang w:val="af-ZA"/>
        </w:rPr>
        <w:t xml:space="preserve"> </w:t>
      </w:r>
      <w:r w:rsidRPr="00015CC3">
        <w:rPr>
          <w:rFonts w:ascii="GHEA Grapalat" w:hAnsi="GHEA Grapalat" w:cs="Sylfaen"/>
          <w:sz w:val="20"/>
          <w:lang w:val="en-US"/>
        </w:rPr>
        <w:t>մասին</w:t>
      </w:r>
      <w:r w:rsidRPr="00015CC3">
        <w:rPr>
          <w:rFonts w:ascii="GHEA Grapalat" w:hAnsi="GHEA Grapalat" w:cs="Sylfaen"/>
          <w:sz w:val="20"/>
          <w:lang w:val="af-ZA"/>
        </w:rPr>
        <w:t xml:space="preserve"> </w:t>
      </w:r>
      <w:r w:rsidRPr="00015CC3">
        <w:rPr>
          <w:rFonts w:ascii="GHEA Grapalat" w:hAnsi="GHEA Grapalat" w:cs="Sylfaen"/>
          <w:sz w:val="20"/>
          <w:lang w:val="en-US"/>
        </w:rPr>
        <w:t>գրավոր</w:t>
      </w:r>
      <w:r w:rsidRPr="00015CC3">
        <w:rPr>
          <w:rFonts w:ascii="GHEA Grapalat" w:hAnsi="GHEA Grapalat" w:cs="Sylfaen"/>
          <w:sz w:val="20"/>
          <w:lang w:val="af-ZA"/>
        </w:rPr>
        <w:t xml:space="preserve"> </w:t>
      </w:r>
      <w:r w:rsidRPr="00015CC3">
        <w:rPr>
          <w:rFonts w:ascii="GHEA Grapalat" w:hAnsi="GHEA Grapalat" w:cs="Sylfaen"/>
          <w:sz w:val="20"/>
          <w:lang w:val="en-US"/>
        </w:rPr>
        <w:t>տեղեկացնում</w:t>
      </w:r>
      <w:r w:rsidRPr="00015CC3">
        <w:rPr>
          <w:rFonts w:ascii="GHEA Grapalat" w:hAnsi="GHEA Grapalat" w:cs="Sylfaen"/>
          <w:sz w:val="20"/>
          <w:lang w:val="af-ZA"/>
        </w:rPr>
        <w:t xml:space="preserve"> </w:t>
      </w:r>
      <w:r w:rsidRPr="00015CC3">
        <w:rPr>
          <w:rFonts w:ascii="GHEA Grapalat" w:hAnsi="GHEA Grapalat" w:cs="Sylfaen"/>
          <w:sz w:val="20"/>
          <w:lang w:val="en-US"/>
        </w:rPr>
        <w:t>է</w:t>
      </w:r>
      <w:r w:rsidRPr="00015CC3">
        <w:rPr>
          <w:rFonts w:ascii="GHEA Grapalat" w:hAnsi="GHEA Grapalat" w:cs="Sylfaen"/>
          <w:sz w:val="20"/>
          <w:lang w:val="af-ZA"/>
        </w:rPr>
        <w:t xml:space="preserve"> </w:t>
      </w:r>
      <w:r w:rsidRPr="00015CC3">
        <w:rPr>
          <w:rFonts w:ascii="GHEA Grapalat" w:hAnsi="GHEA Grapalat" w:cs="Sylfaen"/>
          <w:sz w:val="20"/>
          <w:lang w:val="en-US"/>
        </w:rPr>
        <w:t>լիազորված</w:t>
      </w:r>
      <w:r w:rsidRPr="00015CC3">
        <w:rPr>
          <w:rFonts w:ascii="GHEA Grapalat" w:hAnsi="GHEA Grapalat" w:cs="Sylfaen"/>
          <w:sz w:val="20"/>
          <w:lang w:val="af-ZA"/>
        </w:rPr>
        <w:t xml:space="preserve"> </w:t>
      </w:r>
      <w:r w:rsidRPr="00015CC3">
        <w:rPr>
          <w:rFonts w:ascii="GHEA Grapalat" w:hAnsi="GHEA Grapalat" w:cs="Sylfaen"/>
          <w:sz w:val="20"/>
          <w:lang w:val="en-US"/>
        </w:rPr>
        <w:t>մարմին</w:t>
      </w:r>
      <w:r w:rsidRPr="00015CC3">
        <w:rPr>
          <w:rFonts w:ascii="GHEA Grapalat" w:hAnsi="GHEA Grapalat" w:cs="Sylfaen"/>
          <w:sz w:val="20"/>
          <w:lang w:val="af-ZA"/>
        </w:rPr>
        <w:t xml:space="preserve">, </w:t>
      </w:r>
      <w:r w:rsidRPr="00015CC3">
        <w:rPr>
          <w:rFonts w:ascii="GHEA Grapalat" w:hAnsi="GHEA Grapalat" w:cs="Sylfaen"/>
          <w:sz w:val="20"/>
          <w:lang w:val="en-US"/>
        </w:rPr>
        <w:t>որի</w:t>
      </w:r>
      <w:r w:rsidRPr="00015CC3">
        <w:rPr>
          <w:rFonts w:ascii="GHEA Grapalat" w:hAnsi="GHEA Grapalat" w:cs="Sylfaen"/>
          <w:sz w:val="20"/>
          <w:lang w:val="af-ZA"/>
        </w:rPr>
        <w:t xml:space="preserve"> </w:t>
      </w:r>
      <w:r w:rsidRPr="00015CC3">
        <w:rPr>
          <w:rFonts w:ascii="GHEA Grapalat" w:hAnsi="GHEA Grapalat" w:cs="Sylfaen"/>
          <w:sz w:val="20"/>
          <w:lang w:val="en-US"/>
        </w:rPr>
        <w:t>հիման</w:t>
      </w:r>
      <w:r w:rsidRPr="00015CC3">
        <w:rPr>
          <w:rFonts w:ascii="GHEA Grapalat" w:hAnsi="GHEA Grapalat" w:cs="Sylfaen"/>
          <w:sz w:val="20"/>
          <w:lang w:val="af-ZA"/>
        </w:rPr>
        <w:t xml:space="preserve"> </w:t>
      </w:r>
      <w:r w:rsidRPr="00015CC3">
        <w:rPr>
          <w:rFonts w:ascii="GHEA Grapalat" w:hAnsi="GHEA Grapalat" w:cs="Sylfaen"/>
          <w:sz w:val="20"/>
          <w:lang w:val="en-US"/>
        </w:rPr>
        <w:t>վրա</w:t>
      </w:r>
      <w:r w:rsidRPr="00015CC3">
        <w:rPr>
          <w:rFonts w:ascii="GHEA Grapalat" w:hAnsi="GHEA Grapalat" w:cs="Sylfaen"/>
          <w:sz w:val="20"/>
          <w:lang w:val="af-ZA"/>
        </w:rPr>
        <w:t xml:space="preserve"> </w:t>
      </w:r>
      <w:r w:rsidRPr="00015CC3">
        <w:rPr>
          <w:rFonts w:ascii="GHEA Grapalat" w:hAnsi="GHEA Grapalat" w:cs="Sylfaen"/>
          <w:sz w:val="20"/>
          <w:lang w:val="en-US"/>
        </w:rPr>
        <w:t>մասնակիցը</w:t>
      </w:r>
      <w:r w:rsidRPr="00015CC3">
        <w:rPr>
          <w:rFonts w:ascii="GHEA Grapalat" w:hAnsi="GHEA Grapalat" w:cs="Sylfaen"/>
          <w:sz w:val="20"/>
          <w:lang w:val="af-ZA"/>
        </w:rPr>
        <w:t xml:space="preserve"> </w:t>
      </w:r>
      <w:r w:rsidRPr="00015CC3">
        <w:rPr>
          <w:rFonts w:ascii="GHEA Grapalat" w:hAnsi="GHEA Grapalat" w:cs="Sylfaen"/>
          <w:sz w:val="20"/>
          <w:lang w:val="en-US"/>
        </w:rPr>
        <w:t>չի</w:t>
      </w:r>
      <w:r w:rsidRPr="00015CC3">
        <w:rPr>
          <w:rFonts w:ascii="GHEA Grapalat" w:hAnsi="GHEA Grapalat" w:cs="Sylfaen"/>
          <w:sz w:val="20"/>
          <w:lang w:val="af-ZA"/>
        </w:rPr>
        <w:t xml:space="preserve"> </w:t>
      </w:r>
      <w:r w:rsidRPr="00015CC3">
        <w:rPr>
          <w:rFonts w:ascii="GHEA Grapalat" w:hAnsi="GHEA Grapalat" w:cs="Sylfaen"/>
          <w:sz w:val="20"/>
          <w:lang w:val="en-US"/>
        </w:rPr>
        <w:t>ներառվում</w:t>
      </w:r>
      <w:r w:rsidRPr="00015CC3">
        <w:rPr>
          <w:rFonts w:ascii="GHEA Grapalat" w:hAnsi="GHEA Grapalat" w:cs="Sylfaen"/>
          <w:sz w:val="20"/>
          <w:lang w:val="af-ZA"/>
        </w:rPr>
        <w:t xml:space="preserve"> </w:t>
      </w:r>
      <w:r w:rsidRPr="00015CC3">
        <w:rPr>
          <w:rFonts w:ascii="GHEA Grapalat" w:hAnsi="GHEA Grapalat" w:cs="Sylfaen"/>
          <w:sz w:val="20"/>
          <w:lang w:val="en-US"/>
        </w:rPr>
        <w:t>ցուցակում</w:t>
      </w:r>
      <w:r w:rsidRPr="00015CC3">
        <w:rPr>
          <w:rFonts w:ascii="GHEA Grapalat" w:hAnsi="GHEA Grapalat" w:cs="Sylfaen"/>
          <w:sz w:val="20"/>
          <w:lang w:val="af-ZA"/>
        </w:rPr>
        <w:t>:</w:t>
      </w:r>
    </w:p>
    <w:p w:rsidR="003D4374" w:rsidRPr="00015CC3" w:rsidRDefault="003D4374" w:rsidP="00EF3662">
      <w:pPr>
        <w:ind w:firstLine="375"/>
        <w:jc w:val="both"/>
        <w:rPr>
          <w:rFonts w:ascii="GHEA Grapalat" w:hAnsi="GHEA Grapalat" w:cs="Sylfaen"/>
          <w:sz w:val="20"/>
          <w:lang w:val="af-ZA"/>
        </w:rPr>
      </w:pPr>
    </w:p>
    <w:p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lastRenderedPageBreak/>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rPr>
        <w:t>ուղարկվելու միջոցով:</w:t>
      </w:r>
    </w:p>
    <w:p w:rsidR="00260FA1" w:rsidRPr="00E6597C" w:rsidRDefault="00260FA1" w:rsidP="00260FA1">
      <w:pPr>
        <w:ind w:firstLine="567"/>
        <w:jc w:val="both"/>
        <w:rPr>
          <w:rFonts w:ascii="GHEA Grapalat" w:hAnsi="GHEA Grapalat"/>
          <w:sz w:val="20"/>
          <w:szCs w:val="20"/>
          <w:lang w:val="af-ZA"/>
        </w:rPr>
      </w:pPr>
      <w:r w:rsidRPr="00E6597C">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E6597C" w:rsidRDefault="00A150A9" w:rsidP="00EF3662">
      <w:pPr>
        <w:pStyle w:val="23"/>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E20B2" w:rsidRPr="00E6597C">
        <w:rPr>
          <w:rFonts w:ascii="GHEA Grapalat" w:hAnsi="GHEA Grapalat" w:cs="Sylfaen"/>
          <w:vertAlign w:val="superscript"/>
        </w:rPr>
        <w:t>1</w:t>
      </w:r>
      <w:r w:rsidR="00794157">
        <w:rPr>
          <w:rFonts w:ascii="GHEA Grapalat" w:hAnsi="GHEA Grapalat" w:cs="Sylfaen"/>
          <w:vertAlign w:val="superscript"/>
        </w:rPr>
        <w:t>1</w:t>
      </w:r>
      <w:r w:rsidR="00571F29" w:rsidRPr="00E6597C">
        <w:rPr>
          <w:rStyle w:val="af6"/>
          <w:rFonts w:ascii="GHEA Grapalat" w:hAnsi="GHEA Grapalat" w:cs="Sylfaen"/>
          <w:color w:val="FFFFFF"/>
        </w:rPr>
        <w:footnoteReference w:id="3"/>
      </w:r>
      <w:r w:rsidR="00571F29" w:rsidRPr="00E6597C">
        <w:rPr>
          <w:rFonts w:ascii="GHEA Grapalat" w:hAnsi="GHEA Grapalat" w:cs="Tahoma"/>
        </w:rPr>
        <w:t>։</w:t>
      </w:r>
      <w:r w:rsidR="002B103D" w:rsidRPr="00E6597C">
        <w:rPr>
          <w:rFonts w:ascii="GHEA Grapalat" w:hAnsi="GHEA Grapalat" w:cs="Tahoma"/>
          <w:lang w:val="hy-AM"/>
        </w:rPr>
        <w:t xml:space="preserve"> </w:t>
      </w:r>
    </w:p>
    <w:p w:rsidR="00583092" w:rsidRPr="00E6597C" w:rsidRDefault="00A150A9" w:rsidP="00EF3662">
      <w:pPr>
        <w:ind w:firstLine="567"/>
        <w:jc w:val="both"/>
        <w:rPr>
          <w:rFonts w:ascii="GHEA Grapalat" w:hAnsi="GHEA Grapalat"/>
          <w:sz w:val="20"/>
          <w:szCs w:val="20"/>
          <w:lang w:val="af-ZA"/>
        </w:rPr>
      </w:pPr>
      <w:r w:rsidRPr="00E6597C">
        <w:rPr>
          <w:rFonts w:ascii="GHEA Grapalat" w:hAnsi="GHEA Grapalat"/>
          <w:sz w:val="20"/>
          <w:szCs w:val="20"/>
          <w:lang w:val="af-ZA"/>
        </w:rPr>
        <w:t>8</w:t>
      </w:r>
      <w:r w:rsidR="009E35C5" w:rsidRPr="00E6597C">
        <w:rPr>
          <w:rFonts w:ascii="GHEA Grapalat" w:hAnsi="GHEA Grapalat"/>
          <w:sz w:val="20"/>
          <w:szCs w:val="20"/>
          <w:lang w:val="af-ZA"/>
        </w:rPr>
        <w:t>.</w:t>
      </w:r>
      <w:r w:rsidR="00260FA1" w:rsidRPr="00E6597C">
        <w:rPr>
          <w:rFonts w:ascii="GHEA Grapalat" w:hAnsi="GHEA Grapalat"/>
          <w:sz w:val="20"/>
          <w:szCs w:val="20"/>
          <w:lang w:val="af-ZA"/>
        </w:rPr>
        <w:t>1</w:t>
      </w:r>
      <w:r w:rsidR="00120F8A">
        <w:rPr>
          <w:rFonts w:ascii="GHEA Grapalat" w:hAnsi="GHEA Grapalat"/>
          <w:sz w:val="20"/>
          <w:szCs w:val="20"/>
          <w:lang w:val="hy-AM"/>
        </w:rPr>
        <w:t>9</w:t>
      </w:r>
      <w:r w:rsidR="003F288F" w:rsidRPr="00E6597C">
        <w:rPr>
          <w:rFonts w:ascii="GHEA Grapalat" w:hAnsi="GHEA Grapalat"/>
          <w:sz w:val="20"/>
          <w:szCs w:val="20"/>
          <w:lang w:val="af-ZA"/>
        </w:rPr>
        <w:t xml:space="preserve"> </w:t>
      </w:r>
      <w:r w:rsidR="00583092" w:rsidRPr="00E6597C">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rPr>
        <w:t xml:space="preserve">ի որոշմամբ </w:t>
      </w:r>
      <w:r w:rsidR="00583092" w:rsidRPr="00E6597C">
        <w:rPr>
          <w:rFonts w:ascii="GHEA Grapalat" w:hAnsi="GHEA Grapalat"/>
          <w:sz w:val="20"/>
          <w:szCs w:val="20"/>
          <w:lang w:val="af-ZA"/>
        </w:rPr>
        <w:t>ընտրված մասնակ</w:t>
      </w:r>
      <w:r w:rsidR="002E0966" w:rsidRPr="00E6597C">
        <w:rPr>
          <w:rFonts w:ascii="GHEA Grapalat" w:hAnsi="GHEA Grapalat"/>
          <w:sz w:val="20"/>
          <w:szCs w:val="20"/>
          <w:lang w:val="af-ZA"/>
        </w:rPr>
        <w:t xml:space="preserve">ից է ճանաչվում հաջորդող տեղ զբաղեցրած մասնակիցը՝ </w:t>
      </w:r>
      <w:r w:rsidR="00583092" w:rsidRPr="00E6597C">
        <w:rPr>
          <w:rFonts w:ascii="GHEA Grapalat" w:hAnsi="GHEA Grapalat"/>
          <w:sz w:val="20"/>
          <w:szCs w:val="20"/>
          <w:lang w:val="af-ZA"/>
        </w:rPr>
        <w:t xml:space="preserve">սույն </w:t>
      </w:r>
      <w:r w:rsidR="00583092" w:rsidRPr="00E6597C">
        <w:rPr>
          <w:rFonts w:ascii="GHEA Grapalat" w:hAnsi="GHEA Grapalat"/>
          <w:sz w:val="20"/>
          <w:szCs w:val="20"/>
          <w:lang w:val="hy-AM"/>
        </w:rPr>
        <w:t>հրավեր</w:t>
      </w:r>
      <w:r w:rsidR="00537173" w:rsidRPr="00E6597C">
        <w:rPr>
          <w:rFonts w:ascii="GHEA Grapalat" w:hAnsi="GHEA Grapalat"/>
          <w:sz w:val="20"/>
          <w:szCs w:val="20"/>
          <w:lang w:val="hy-AM"/>
        </w:rPr>
        <w:t>ի 1-ին մասի 8.1</w:t>
      </w:r>
      <w:r w:rsidR="00260FA1" w:rsidRPr="004605D7">
        <w:rPr>
          <w:rFonts w:ascii="GHEA Grapalat" w:hAnsi="GHEA Grapalat"/>
          <w:sz w:val="20"/>
          <w:szCs w:val="20"/>
          <w:lang w:val="hy-AM"/>
        </w:rPr>
        <w:t>2</w:t>
      </w:r>
      <w:r w:rsidR="00537173" w:rsidRPr="00E6597C">
        <w:rPr>
          <w:rFonts w:ascii="GHEA Grapalat" w:hAnsi="GHEA Grapalat"/>
          <w:sz w:val="20"/>
          <w:szCs w:val="20"/>
          <w:lang w:val="hy-AM"/>
        </w:rPr>
        <w:t>-ից 8.</w:t>
      </w:r>
      <w:r w:rsidR="00260FA1" w:rsidRPr="004605D7">
        <w:rPr>
          <w:rFonts w:ascii="GHEA Grapalat" w:hAnsi="GHEA Grapalat"/>
          <w:sz w:val="20"/>
          <w:szCs w:val="20"/>
          <w:lang w:val="hy-AM"/>
        </w:rPr>
        <w:t>1</w:t>
      </w:r>
      <w:r w:rsidR="00842EC4">
        <w:rPr>
          <w:rFonts w:ascii="GHEA Grapalat" w:hAnsi="GHEA Grapalat"/>
          <w:sz w:val="20"/>
          <w:szCs w:val="20"/>
          <w:lang w:val="hy-AM"/>
        </w:rPr>
        <w:t>8</w:t>
      </w:r>
      <w:r w:rsidR="00537173" w:rsidRPr="00E6597C">
        <w:rPr>
          <w:rFonts w:ascii="GHEA Grapalat" w:hAnsi="GHEA Grapalat"/>
          <w:sz w:val="20"/>
          <w:szCs w:val="20"/>
          <w:lang w:val="hy-AM"/>
        </w:rPr>
        <w:t>-րդ կետերով սահմանված ընթացակարգ</w:t>
      </w:r>
      <w:r w:rsidR="002E0966" w:rsidRPr="004605D7">
        <w:rPr>
          <w:rFonts w:ascii="GHEA Grapalat" w:hAnsi="GHEA Grapalat"/>
          <w:sz w:val="20"/>
          <w:szCs w:val="20"/>
          <w:lang w:val="hy-AM"/>
        </w:rPr>
        <w:t>ի կիրառմամբ</w:t>
      </w:r>
      <w:r w:rsidR="00583092" w:rsidRPr="00E6597C">
        <w:rPr>
          <w:rFonts w:ascii="GHEA Grapalat" w:hAnsi="GHEA Grapalat"/>
          <w:sz w:val="20"/>
          <w:szCs w:val="20"/>
          <w:lang w:val="af-ZA"/>
        </w:rPr>
        <w:t>:</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rsidR="00120F8A" w:rsidRPr="00F40755" w:rsidRDefault="00120F8A" w:rsidP="00120F8A">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Pr="00636B4D">
        <w:rPr>
          <w:rFonts w:ascii="GHEA Grapalat" w:hAnsi="GHEA Grapalat" w:cs="Sylfaen"/>
          <w:b/>
          <w:lang w:val="es-ES"/>
        </w:rPr>
        <w:t xml:space="preserve">«    </w:t>
      </w:r>
      <w:r w:rsidR="00803842" w:rsidRPr="00636B4D">
        <w:rPr>
          <w:rFonts w:ascii="GHEA Grapalat" w:hAnsi="GHEA Grapalat" w:cs="Sylfaen"/>
          <w:b/>
          <w:lang w:val="es-ES"/>
        </w:rPr>
        <w:t>10</w:t>
      </w:r>
      <w:r w:rsidRPr="00636B4D">
        <w:rPr>
          <w:rFonts w:ascii="GHEA Grapalat" w:hAnsi="GHEA Grapalat" w:cs="Sylfaen"/>
          <w:lang w:val="es-ES"/>
        </w:rPr>
        <w:t xml:space="preserve">  </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120F8A" w:rsidRPr="00F40755" w:rsidRDefault="00120F8A" w:rsidP="00120F8A">
      <w:pPr>
        <w:jc w:val="both"/>
        <w:rPr>
          <w:rFonts w:ascii="GHEA Grapalat" w:hAnsi="GHEA Grapalat"/>
          <w:i/>
          <w:sz w:val="20"/>
          <w:szCs w:val="20"/>
          <w:lang w:val="hy-AM"/>
        </w:rPr>
      </w:pPr>
    </w:p>
    <w:p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120F8A" w:rsidRPr="004B72E3" w:rsidRDefault="00120F8A" w:rsidP="00120F8A">
      <w:pPr>
        <w:pStyle w:val="23"/>
        <w:spacing w:line="240" w:lineRule="auto"/>
        <w:ind w:firstLine="567"/>
        <w:rPr>
          <w:rFonts w:ascii="GHEA Grapalat" w:hAnsi="GHEA Grapalat" w:cs="Sylfaen"/>
          <w:szCs w:val="24"/>
          <w:lang w:val="es-ES"/>
        </w:rPr>
      </w:pPr>
    </w:p>
    <w:p w:rsidR="00583092" w:rsidRPr="00E6597C" w:rsidRDefault="00583092" w:rsidP="00EF3662">
      <w:pPr>
        <w:ind w:firstLine="567"/>
        <w:jc w:val="center"/>
        <w:rPr>
          <w:rFonts w:ascii="GHEA Grapalat" w:hAnsi="GHEA Grapalat"/>
          <w:b/>
          <w:sz w:val="20"/>
          <w:lang w:val="es-ES"/>
        </w:rPr>
      </w:pPr>
    </w:p>
    <w:p w:rsidR="00037DDE" w:rsidRPr="00E6597C" w:rsidRDefault="00037DDE" w:rsidP="00EF3662">
      <w:pPr>
        <w:ind w:firstLine="567"/>
        <w:jc w:val="center"/>
        <w:rPr>
          <w:rFonts w:ascii="GHEA Grapalat" w:hAnsi="GHEA Grapalat"/>
          <w:b/>
          <w:sz w:val="20"/>
          <w:lang w:val="es-ES"/>
        </w:rPr>
      </w:pPr>
    </w:p>
    <w:p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rsidR="00096865" w:rsidRPr="00E6597C" w:rsidRDefault="00096865" w:rsidP="00EF3662">
      <w:pPr>
        <w:jc w:val="center"/>
        <w:rPr>
          <w:rFonts w:ascii="GHEA Grapalat" w:hAnsi="GHEA Grapalat"/>
          <w:b/>
          <w:iCs/>
          <w:sz w:val="20"/>
          <w:lang w:val="af-ZA"/>
        </w:rPr>
      </w:pPr>
    </w:p>
    <w:p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lastRenderedPageBreak/>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rsidR="00120F8A" w:rsidRPr="00015CC3" w:rsidRDefault="00AA0AD8" w:rsidP="00120F8A">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r w:rsidR="00120F8A" w:rsidRPr="007E2C83">
        <w:rPr>
          <w:rFonts w:ascii="GHEA Grapalat" w:hAnsi="GHEA Grapalat" w:cs="Sylfaen"/>
          <w:sz w:val="20"/>
          <w:lang w:val="af-ZA"/>
        </w:rPr>
        <w:t xml:space="preserve"> </w:t>
      </w:r>
      <w:r w:rsidR="00120F8A" w:rsidRPr="005E1F72">
        <w:rPr>
          <w:rFonts w:ascii="GHEA Grapalat" w:hAnsi="GHEA Grapalat" w:cs="Sylfaen"/>
          <w:sz w:val="20"/>
          <w:lang w:val="hy-AM"/>
        </w:rPr>
        <w:t>:</w:t>
      </w:r>
    </w:p>
    <w:p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E6597C">
        <w:rPr>
          <w:rFonts w:ascii="GHEA Grapalat" w:hAnsi="GHEA Grapalat" w:cs="Sylfaen"/>
          <w:sz w:val="20"/>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E6597C">
        <w:rPr>
          <w:rFonts w:ascii="GHEA Grapalat" w:hAnsi="GHEA Grapalat" w:cs="Sylfaen"/>
          <w:sz w:val="20"/>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E6597C">
        <w:rPr>
          <w:rFonts w:ascii="GHEA Grapalat" w:hAnsi="GHEA Grapalat" w:cs="Sylfaen"/>
          <w:sz w:val="20"/>
        </w:rPr>
        <w:t>և</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հաստատմանը</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հաջորդող</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աշխատանքային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օրը</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ուղեկցող</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գրությամբ</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տրամադրվում</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է</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ընտրված</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մասնակցին</w:t>
      </w:r>
      <w:r w:rsidRPr="00E6597C">
        <w:rPr>
          <w:rFonts w:ascii="GHEA Grapalat" w:hAnsi="GHEA Grapalat" w:cs="Sylfaen"/>
          <w:sz w:val="20"/>
          <w:lang w:val="hy-AM"/>
        </w:rPr>
        <w:t>:</w:t>
      </w:r>
    </w:p>
    <w:p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rsidR="00096865" w:rsidRPr="00E6597C" w:rsidRDefault="00096865" w:rsidP="00EF3662">
      <w:pPr>
        <w:jc w:val="center"/>
        <w:rPr>
          <w:rFonts w:ascii="GHEA Grapalat" w:hAnsi="GHEA Grapalat"/>
          <w:b/>
          <w:iCs/>
          <w:sz w:val="20"/>
          <w:lang w:val="af-ZA"/>
        </w:rPr>
      </w:pPr>
    </w:p>
    <w:p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rsidR="00096865" w:rsidRPr="00E6597C" w:rsidRDefault="00096865" w:rsidP="00EF3662">
      <w:pPr>
        <w:jc w:val="center"/>
        <w:rPr>
          <w:rFonts w:ascii="GHEA Grapalat" w:hAnsi="GHEA Grapalat"/>
          <w:b/>
          <w:iCs/>
          <w:sz w:val="20"/>
          <w:lang w:val="af-ZA"/>
        </w:rPr>
      </w:pPr>
    </w:p>
    <w:p w:rsidR="008201B4" w:rsidRPr="008201B4"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2F61EB">
        <w:rPr>
          <w:rFonts w:ascii="GHEA Grapalat" w:hAnsi="GHEA Grapalat" w:cs="Sylfaen"/>
          <w:b/>
          <w:sz w:val="20"/>
          <w:lang w:val="hy-AM"/>
        </w:rPr>
        <w:t>Եթե ապահովումը ներկայացվում է բանկային երաշխիքի ձևով, ապա սույն կետով նախատեսված ժամկետը սահմանվում է 10 աշխատանքային օր։</w:t>
      </w:r>
      <w:r w:rsidR="00120F8A" w:rsidRPr="002F61EB">
        <w:rPr>
          <w:rFonts w:ascii="GHEA Grapalat" w:hAnsi="GHEA Grapalat" w:cs="Sylfaen"/>
          <w:sz w:val="20"/>
          <w:lang w:val="hy-AM"/>
        </w:rPr>
        <w:t xml:space="preserve"> </w:t>
      </w:r>
      <w:r w:rsidR="00120F8A" w:rsidRPr="004B72E3">
        <w:rPr>
          <w:rFonts w:ascii="GHEA Grapalat" w:hAnsi="GHEA Grapalat" w:cs="Sylfaen"/>
          <w:sz w:val="20"/>
          <w:lang w:val="hy-AM"/>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p>
    <w:p w:rsidR="008D6C6C" w:rsidRPr="008201B4"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8201B4">
        <w:rPr>
          <w:rFonts w:ascii="GHEA Grapalat" w:hAnsi="GHEA Grapalat" w:cs="Sylfaen"/>
          <w:sz w:val="20"/>
          <w:lang w:val="hy-AM"/>
        </w:rPr>
        <w:t xml:space="preserve"> ընթացակարգի շրջանակում կ</w:t>
      </w:r>
      <w:r w:rsidR="00120F8A" w:rsidRPr="00BA41C0">
        <w:rPr>
          <w:rFonts w:ascii="GHEA Grapalat" w:hAnsi="GHEA Grapalat" w:cs="Sylfaen"/>
          <w:sz w:val="20"/>
          <w:lang w:val="hy-AM"/>
        </w:rPr>
        <w:t xml:space="preserve">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w:t>
      </w:r>
      <w:r w:rsidR="00FB1AA1" w:rsidRPr="00FB1AA1">
        <w:rPr>
          <w:rFonts w:ascii="GHEA Grapalat" w:hAnsi="GHEA Grapalat" w:cs="Sylfaen"/>
          <w:sz w:val="20"/>
          <w:lang w:val="hy-AM"/>
        </w:rPr>
        <w:t xml:space="preserve"> </w:t>
      </w:r>
      <w:r w:rsidR="00FB1AA1" w:rsidRPr="002F61EB">
        <w:rPr>
          <w:rFonts w:ascii="GHEA Grapalat" w:hAnsi="GHEA Grapalat" w:cs="Sylfaen"/>
          <w:b/>
          <w:sz w:val="20"/>
          <w:lang w:val="hy-AM"/>
        </w:rPr>
        <w:t>30</w:t>
      </w:r>
      <w:r w:rsidR="005D30FC" w:rsidRPr="00FB1AA1">
        <w:rPr>
          <w:rFonts w:ascii="GHEA Grapalat" w:hAnsi="GHEA Grapalat" w:cs="Sylfaen"/>
          <w:color w:val="FF0000"/>
          <w:sz w:val="20"/>
          <w:lang w:val="hy-AM"/>
        </w:rPr>
        <w:t xml:space="preserve"> </w:t>
      </w:r>
      <w:r w:rsidR="005D30FC">
        <w:rPr>
          <w:rFonts w:ascii="GHEA Grapalat" w:hAnsi="GHEA Grapalat" w:cs="Sylfaen"/>
          <w:sz w:val="20"/>
          <w:lang w:val="hy-AM"/>
        </w:rPr>
        <w:t>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FB1AA1" w:rsidRPr="002F61EB">
        <w:rPr>
          <w:rFonts w:ascii="GHEA Grapalat" w:hAnsi="GHEA Grapalat" w:cs="Sylfaen"/>
          <w:b/>
          <w:sz w:val="20"/>
          <w:lang w:val="af-ZA"/>
        </w:rPr>
        <w:t>90</w:t>
      </w:r>
      <w:r w:rsidR="008D6C6C" w:rsidRPr="002F61EB">
        <w:rPr>
          <w:rFonts w:ascii="GHEA Grapalat" w:hAnsi="GHEA Grapalat" w:cs="Sylfaen"/>
          <w:b/>
          <w:sz w:val="20"/>
          <w:lang w:val="af-ZA"/>
        </w:rPr>
        <w:t>-</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r w:rsidR="001D2074" w:rsidRPr="006D197A">
        <w:rPr>
          <w:rStyle w:val="af6"/>
          <w:rFonts w:ascii="GHEA Grapalat" w:hAnsi="GHEA Grapalat" w:cs="Arial"/>
          <w:sz w:val="20"/>
          <w:lang w:val="af-ZA"/>
        </w:rPr>
        <w:t xml:space="preserve"> </w:t>
      </w:r>
    </w:p>
    <w:p w:rsidR="008D6C6C" w:rsidRDefault="008D6C6C" w:rsidP="008D6C6C">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00120F8A" w:rsidRPr="007E2C83">
        <w:rPr>
          <w:rFonts w:ascii="GHEA Grapalat" w:hAnsi="GHEA Grapalat" w:cs="Arial"/>
          <w:sz w:val="20"/>
          <w:lang w:val="hy-AM"/>
        </w:rPr>
        <w:t xml:space="preserve"> </w:t>
      </w:r>
      <w:r w:rsidRPr="00E2073B">
        <w:rPr>
          <w:rFonts w:ascii="GHEA Grapalat" w:hAnsi="GHEA Grapalat" w:cs="Arial"/>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rsidR="00AA53FD" w:rsidRPr="007E2C83" w:rsidRDefault="00AA53FD" w:rsidP="00AA53FD">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sidR="00D71364">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 xml:space="preserve">ն ապահովումը ենթակա է </w:t>
      </w:r>
      <w:r w:rsidRPr="00EB5695">
        <w:rPr>
          <w:rFonts w:ascii="GHEA Grapalat" w:hAnsi="GHEA Grapalat" w:cs="Arial"/>
          <w:sz w:val="20"/>
          <w:lang w:val="hy-AM"/>
        </w:rPr>
        <w:lastRenderedPageBreak/>
        <w:t>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AA53FD" w:rsidRPr="003F5DAB" w:rsidRDefault="00AA53FD" w:rsidP="008D6C6C">
      <w:pPr>
        <w:pStyle w:val="af4"/>
        <w:shd w:val="clear" w:color="auto" w:fill="FFFFFF"/>
        <w:spacing w:before="0" w:beforeAutospacing="0" w:after="0" w:afterAutospacing="0"/>
        <w:ind w:firstLine="375"/>
        <w:jc w:val="both"/>
        <w:rPr>
          <w:rFonts w:ascii="GHEA Grapalat" w:hAnsi="GHEA Grapalat" w:cs="Arial"/>
          <w:sz w:val="20"/>
          <w:lang w:val="hy-AM"/>
        </w:rPr>
      </w:pPr>
    </w:p>
    <w:p w:rsidR="00CF12EE" w:rsidRPr="00BC42E1" w:rsidRDefault="00AA53FD" w:rsidP="008D6C6C">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F3C84" w:rsidRPr="00BC42E1">
        <w:rPr>
          <w:rFonts w:ascii="GHEA Grapalat" w:hAnsi="GHEA Grapalat" w:cs="Arial"/>
          <w:color w:val="FFFFFF"/>
          <w:sz w:val="20"/>
          <w:lang w:val="af-ZA"/>
        </w:rPr>
        <w:t xml:space="preserve"> </w:t>
      </w:r>
      <w:r w:rsidR="00ED01B4" w:rsidRPr="00BC42E1">
        <w:rPr>
          <w:rStyle w:val="af6"/>
          <w:rFonts w:ascii="GHEA Grapalat" w:hAnsi="GHEA Grapalat" w:cs="Arial"/>
          <w:color w:val="FFFFFF"/>
          <w:sz w:val="20"/>
        </w:rPr>
        <w:footnoteReference w:id="4"/>
      </w:r>
    </w:p>
    <w:p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p>
    <w:p w:rsidR="00DC658B" w:rsidRPr="004B72E3" w:rsidRDefault="00F562EA" w:rsidP="00DC658B">
      <w:pPr>
        <w:shd w:val="clear" w:color="auto" w:fill="FFFFFF"/>
        <w:spacing w:line="360" w:lineRule="auto"/>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866AA3">
        <w:rPr>
          <w:rFonts w:ascii="GHEA Grapalat" w:hAnsi="GHEA Grapalat" w:cs="Arial"/>
          <w:sz w:val="20"/>
          <w:lang w:val="hy-AM"/>
        </w:rPr>
        <w:t xml:space="preserve"> </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624D21">
        <w:rPr>
          <w:rFonts w:ascii="GHEA Grapalat" w:hAnsi="GHEA Grapalat" w:cs="Sylfaen"/>
          <w:sz w:val="20"/>
          <w:lang w:val="hy-AM"/>
        </w:rPr>
        <w:t xml:space="preserve"> </w:t>
      </w:r>
      <w:r w:rsidR="00624D21" w:rsidRPr="00807F72">
        <w:rPr>
          <w:rFonts w:ascii="GHEA Grapalat" w:hAnsi="GHEA Grapalat" w:cs="Sylfaen"/>
          <w:sz w:val="20"/>
          <w:lang w:val="hy-AM"/>
        </w:rPr>
        <w:t>(հավելված՝ 5</w:t>
      </w:r>
      <w:r w:rsidR="00624D21" w:rsidRPr="00807F72">
        <w:rPr>
          <w:rFonts w:ascii="Cambria Math" w:hAnsi="Cambria Math" w:cs="Cambria Math"/>
          <w:sz w:val="20"/>
          <w:lang w:val="hy-AM"/>
        </w:rPr>
        <w:t>․</w:t>
      </w:r>
      <w:r w:rsidR="00624D21" w:rsidRPr="00807F72">
        <w:rPr>
          <w:rFonts w:ascii="GHEA Grapalat" w:hAnsi="GHEA Grapalat" w:cs="Sylfaen"/>
          <w:sz w:val="20"/>
          <w:lang w:val="hy-AM"/>
        </w:rPr>
        <w:t>2)</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C8399F" w:rsidRPr="00E6597C" w:rsidRDefault="00C8399F" w:rsidP="00015CC3">
      <w:pPr>
        <w:ind w:firstLine="567"/>
        <w:jc w:val="both"/>
        <w:rPr>
          <w:rFonts w:ascii="GHEA Grapalat" w:hAnsi="GHEA Grapalat"/>
          <w:b/>
          <w:szCs w:val="22"/>
          <w:lang w:val="af-ZA"/>
        </w:rPr>
      </w:pPr>
    </w:p>
    <w:p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rsidR="00096865" w:rsidRPr="00E6597C" w:rsidRDefault="00096865" w:rsidP="00EF3662">
      <w:pPr>
        <w:jc w:val="center"/>
        <w:rPr>
          <w:rFonts w:ascii="GHEA Grapalat" w:hAnsi="GHEA Grapalat"/>
          <w:b/>
          <w:sz w:val="20"/>
          <w:lang w:val="af-ZA"/>
        </w:rPr>
      </w:pP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E6597C">
        <w:rPr>
          <w:rFonts w:ascii="GHEA Grapalat" w:hAnsi="GHEA Grapalat" w:cs="Sylfaen"/>
          <w:sz w:val="20"/>
          <w:lang w:val="ru-RU"/>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E6597C">
        <w:rPr>
          <w:rFonts w:ascii="GHEA Grapalat" w:hAnsi="GHEA Grapalat" w:cs="Sylfaen"/>
          <w:sz w:val="20"/>
          <w:lang w:val="ru-RU"/>
        </w:rPr>
        <w:t>րդ</w:t>
      </w:r>
      <w:r w:rsidRPr="00E6597C">
        <w:rPr>
          <w:rFonts w:ascii="GHEA Grapalat" w:hAnsi="GHEA Grapalat" w:cs="Sylfaen"/>
          <w:sz w:val="20"/>
          <w:lang w:val="af-ZA"/>
        </w:rPr>
        <w:t xml:space="preserve"> </w:t>
      </w:r>
      <w:r w:rsidRPr="00E6597C">
        <w:rPr>
          <w:rFonts w:ascii="GHEA Grapalat" w:hAnsi="GHEA Grapalat" w:cs="Sylfaen"/>
          <w:sz w:val="20"/>
          <w:lang w:val="ru-RU"/>
        </w:rPr>
        <w:t>հոդվածի</w:t>
      </w:r>
      <w:r w:rsidRPr="00E6597C">
        <w:rPr>
          <w:rFonts w:ascii="GHEA Grapalat" w:hAnsi="GHEA Grapalat" w:cs="Sylfaen"/>
          <w:sz w:val="20"/>
          <w:lang w:val="af-ZA"/>
        </w:rPr>
        <w:t xml:space="preserve"> </w:t>
      </w:r>
      <w:r w:rsidRPr="00E6597C">
        <w:rPr>
          <w:rFonts w:ascii="GHEA Grapalat" w:hAnsi="GHEA Grapalat" w:cs="Sylfaen"/>
          <w:sz w:val="20"/>
          <w:lang w:val="ru-RU"/>
        </w:rPr>
        <w:t>համաձայն</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հանձնաժողովը</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lastRenderedPageBreak/>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այլ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պատվիրատուների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դեպքում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իսկ</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հիմնադրամների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դեպքում</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հոգաբարձուների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խորհրդի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FF3C84" w:rsidRPr="004605D7">
        <w:rPr>
          <w:rFonts w:ascii="GHEA Grapalat" w:hAnsi="GHEA Grapalat" w:cs="Sylfaen"/>
          <w:sz w:val="20"/>
          <w:vertAlign w:val="superscript"/>
          <w:lang w:val="af-ZA"/>
        </w:rPr>
        <w:t>14</w:t>
      </w:r>
      <w:r w:rsidR="00FF3C84" w:rsidRPr="004605D7">
        <w:rPr>
          <w:rFonts w:ascii="GHEA Grapalat" w:hAnsi="GHEA Grapalat" w:cs="Sylfaen"/>
          <w:sz w:val="20"/>
          <w:lang w:val="af-ZA"/>
        </w:rPr>
        <w:t xml:space="preserve"> </w:t>
      </w:r>
      <w:r w:rsidR="00FF3C84" w:rsidRPr="004605D7">
        <w:rPr>
          <w:rFonts w:ascii="GHEA Grapalat" w:hAnsi="GHEA Grapalat" w:cs="Sylfaen"/>
          <w:color w:val="FFFFFF"/>
          <w:sz w:val="20"/>
          <w:lang w:val="af-ZA"/>
        </w:rPr>
        <w:t xml:space="preserve">  </w:t>
      </w:r>
      <w:r w:rsidR="00A10D1E" w:rsidRPr="00BC42E1">
        <w:rPr>
          <w:rStyle w:val="af6"/>
          <w:rFonts w:ascii="GHEA Grapalat" w:hAnsi="GHEA Grapalat" w:cs="Sylfaen"/>
          <w:color w:val="FFFFFF"/>
          <w:sz w:val="20"/>
        </w:rPr>
        <w:footnoteReference w:id="5"/>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rsidR="00CA1C11" w:rsidRPr="00E6597C" w:rsidRDefault="00CA1C11" w:rsidP="00EF3662">
      <w:pPr>
        <w:ind w:firstLine="567"/>
        <w:jc w:val="both"/>
        <w:rPr>
          <w:rFonts w:ascii="GHEA Grapalat" w:hAnsi="GHEA Grapalat" w:cs="Sylfaen"/>
          <w:sz w:val="20"/>
          <w:lang w:val="af-ZA"/>
        </w:rPr>
      </w:pPr>
    </w:p>
    <w:p w:rsidR="00096865" w:rsidRPr="00E6597C" w:rsidRDefault="00096865" w:rsidP="00EF3662">
      <w:pPr>
        <w:pStyle w:val="a3"/>
        <w:spacing w:line="240" w:lineRule="auto"/>
        <w:rPr>
          <w:rFonts w:ascii="GHEA Grapalat" w:hAnsi="GHEA Grapalat"/>
          <w:i w:val="0"/>
          <w:sz w:val="18"/>
          <w:szCs w:val="18"/>
          <w:u w:val="single"/>
          <w:lang w:val="af-ZA"/>
        </w:rPr>
      </w:pPr>
    </w:p>
    <w:p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rsidR="00996C19" w:rsidRPr="00E6597C" w:rsidRDefault="00996C19" w:rsidP="00EF3662">
      <w:pPr>
        <w:jc w:val="center"/>
        <w:rPr>
          <w:rFonts w:ascii="GHEA Grapalat" w:hAnsi="GHEA Grapalat"/>
          <w:b/>
          <w:sz w:val="20"/>
          <w:lang w:val="af-ZA"/>
        </w:rPr>
      </w:pPr>
    </w:p>
    <w:p w:rsidR="00AE679C" w:rsidRPr="00E6597C" w:rsidRDefault="00AE679C" w:rsidP="00EF3662">
      <w:pPr>
        <w:ind w:firstLine="567"/>
        <w:jc w:val="center"/>
        <w:rPr>
          <w:rFonts w:ascii="GHEA Grapalat" w:hAnsi="GHEA Grapalat" w:cs="Sylfaen"/>
          <w:b/>
          <w:szCs w:val="22"/>
          <w:lang w:val="es-ES"/>
        </w:rPr>
      </w:pPr>
    </w:p>
    <w:p w:rsidR="00E74BF6" w:rsidRPr="00E6597C" w:rsidRDefault="00E74BF6" w:rsidP="00EF3662">
      <w:pPr>
        <w:ind w:firstLine="567"/>
        <w:jc w:val="center"/>
        <w:rPr>
          <w:rFonts w:ascii="GHEA Grapalat" w:hAnsi="GHEA Grapalat" w:cs="Sylfaen"/>
          <w:b/>
          <w:szCs w:val="22"/>
          <w:lang w:val="es-ES"/>
        </w:rPr>
      </w:pP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DC658B" w:rsidRPr="0055397D"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hy-AM"/>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55397D">
        <w:rPr>
          <w:rFonts w:ascii="GHEA Grapalat" w:hAnsi="GHEA Grapalat"/>
          <w:sz w:val="20"/>
          <w:szCs w:val="20"/>
          <w:lang w:val="es-ES"/>
        </w:rPr>
        <w:t>:</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F105A7">
        <w:rPr>
          <w:rFonts w:ascii="GHEA Grapalat" w:hAnsi="GHEA Grapalat" w:cs="GHEA Grapalat"/>
          <w:sz w:val="20"/>
          <w:szCs w:val="20"/>
          <w:lang w:val="hy-AM"/>
        </w:rPr>
        <w:t>Սույն</w:t>
      </w:r>
      <w:r w:rsidRPr="004B72E3">
        <w:rPr>
          <w:rFonts w:ascii="GHEA Grapalat" w:hAnsi="GHEA Grapalat"/>
          <w:sz w:val="20"/>
          <w:szCs w:val="20"/>
          <w:lang w:val="es-ES"/>
        </w:rPr>
        <w:t xml:space="preserve"> </w:t>
      </w:r>
      <w:r w:rsidRPr="00F105A7">
        <w:rPr>
          <w:rFonts w:ascii="GHEA Grapalat" w:hAnsi="GHEA Grapalat" w:cs="GHEA Grapalat"/>
          <w:sz w:val="20"/>
          <w:szCs w:val="20"/>
          <w:lang w:val="hy-AM"/>
        </w:rPr>
        <w:t>ընթացակարգի</w:t>
      </w:r>
      <w:r w:rsidRPr="004B72E3">
        <w:rPr>
          <w:rFonts w:ascii="GHEA Grapalat" w:hAnsi="GHEA Grapalat"/>
          <w:sz w:val="20"/>
          <w:szCs w:val="20"/>
          <w:lang w:val="es-ES"/>
        </w:rPr>
        <w:t xml:space="preserve"> </w:t>
      </w:r>
      <w:r w:rsidRPr="00F105A7">
        <w:rPr>
          <w:rFonts w:ascii="GHEA Grapalat" w:hAnsi="GHEA Grapalat" w:cs="GHEA Grapalat"/>
          <w:sz w:val="20"/>
          <w:szCs w:val="20"/>
          <w:lang w:val="hy-AM"/>
        </w:rPr>
        <w:t>հետ</w:t>
      </w:r>
      <w:r w:rsidRPr="004B72E3">
        <w:rPr>
          <w:rFonts w:ascii="GHEA Grapalat" w:hAnsi="GHEA Grapalat"/>
          <w:sz w:val="20"/>
          <w:szCs w:val="20"/>
          <w:lang w:val="es-ES"/>
        </w:rPr>
        <w:t xml:space="preserve"> </w:t>
      </w:r>
      <w:r w:rsidRPr="00F105A7">
        <w:rPr>
          <w:rFonts w:ascii="GHEA Grapalat" w:hAnsi="GHEA Grapalat" w:cs="GHEA Grapalat"/>
          <w:sz w:val="20"/>
          <w:szCs w:val="20"/>
          <w:lang w:val="hy-AM"/>
        </w:rPr>
        <w:t>կապված</w:t>
      </w:r>
      <w:r w:rsidRPr="004B72E3">
        <w:rPr>
          <w:rFonts w:ascii="GHEA Grapalat" w:hAnsi="GHEA Grapalat"/>
          <w:sz w:val="20"/>
          <w:szCs w:val="20"/>
          <w:lang w:val="es-ES"/>
        </w:rPr>
        <w:t xml:space="preserve"> </w:t>
      </w:r>
      <w:r w:rsidRPr="00F105A7">
        <w:rPr>
          <w:rFonts w:ascii="GHEA Grapalat" w:hAnsi="GHEA Grapalat" w:cs="GHEA Grapalat"/>
          <w:sz w:val="20"/>
          <w:szCs w:val="20"/>
          <w:lang w:val="hy-AM"/>
        </w:rPr>
        <w:t>վեճերը</w:t>
      </w:r>
      <w:r w:rsidRPr="004B72E3">
        <w:rPr>
          <w:rFonts w:ascii="GHEA Grapalat" w:hAnsi="GHEA Grapalat"/>
          <w:sz w:val="20"/>
          <w:szCs w:val="20"/>
          <w:lang w:val="es-ES"/>
        </w:rPr>
        <w:t xml:space="preserve"> </w:t>
      </w:r>
      <w:r w:rsidRPr="00F105A7">
        <w:rPr>
          <w:rFonts w:ascii="GHEA Grapalat" w:hAnsi="GHEA Grapalat"/>
          <w:sz w:val="20"/>
          <w:szCs w:val="20"/>
          <w:lang w:val="hy-AM"/>
        </w:rPr>
        <w:t>քննվում</w:t>
      </w:r>
      <w:r w:rsidRPr="004B72E3">
        <w:rPr>
          <w:rFonts w:ascii="GHEA Grapalat" w:hAnsi="GHEA Grapalat"/>
          <w:sz w:val="20"/>
          <w:szCs w:val="20"/>
          <w:lang w:val="es-ES"/>
        </w:rPr>
        <w:t xml:space="preserve"> </w:t>
      </w:r>
      <w:r w:rsidRPr="00F105A7">
        <w:rPr>
          <w:rFonts w:ascii="GHEA Grapalat" w:hAnsi="GHEA Grapalat"/>
          <w:sz w:val="20"/>
          <w:szCs w:val="20"/>
          <w:lang w:val="hy-AM"/>
        </w:rPr>
        <w:t>և</w:t>
      </w:r>
      <w:r w:rsidRPr="004B72E3">
        <w:rPr>
          <w:rFonts w:ascii="GHEA Grapalat" w:hAnsi="GHEA Grapalat"/>
          <w:sz w:val="20"/>
          <w:szCs w:val="20"/>
          <w:lang w:val="es-ES"/>
        </w:rPr>
        <w:t xml:space="preserve"> </w:t>
      </w:r>
      <w:r w:rsidRPr="00F105A7">
        <w:rPr>
          <w:rFonts w:ascii="GHEA Grapalat" w:hAnsi="GHEA Grapalat"/>
          <w:sz w:val="20"/>
          <w:szCs w:val="20"/>
          <w:lang w:val="hy-AM"/>
        </w:rPr>
        <w:t>լուծվում</w:t>
      </w:r>
      <w:r w:rsidRPr="004B72E3">
        <w:rPr>
          <w:rFonts w:ascii="GHEA Grapalat" w:hAnsi="GHEA Grapalat"/>
          <w:sz w:val="20"/>
          <w:szCs w:val="20"/>
          <w:lang w:val="es-ES"/>
        </w:rPr>
        <w:t xml:space="preserve"> </w:t>
      </w:r>
      <w:r w:rsidRPr="00F105A7">
        <w:rPr>
          <w:rFonts w:ascii="GHEA Grapalat" w:hAnsi="GHEA Grapalat"/>
          <w:sz w:val="20"/>
          <w:szCs w:val="20"/>
          <w:lang w:val="hy-AM"/>
        </w:rPr>
        <w:t>են</w:t>
      </w:r>
      <w:r w:rsidRPr="004B72E3">
        <w:rPr>
          <w:rFonts w:ascii="GHEA Grapalat" w:hAnsi="GHEA Grapalat"/>
          <w:sz w:val="20"/>
          <w:szCs w:val="20"/>
          <w:lang w:val="es-ES"/>
        </w:rPr>
        <w:t xml:space="preserve"> </w:t>
      </w:r>
      <w:r w:rsidRPr="00F105A7">
        <w:rPr>
          <w:rFonts w:ascii="GHEA Grapalat" w:hAnsi="GHEA Grapalat"/>
          <w:sz w:val="20"/>
          <w:szCs w:val="20"/>
          <w:lang w:val="hy-AM"/>
        </w:rPr>
        <w:t>Երևան</w:t>
      </w:r>
      <w:r w:rsidRPr="004B72E3">
        <w:rPr>
          <w:rFonts w:ascii="GHEA Grapalat" w:hAnsi="GHEA Grapalat"/>
          <w:sz w:val="20"/>
          <w:szCs w:val="20"/>
          <w:lang w:val="es-ES"/>
        </w:rPr>
        <w:t xml:space="preserve"> </w:t>
      </w:r>
      <w:r w:rsidRPr="00F105A7">
        <w:rPr>
          <w:rFonts w:ascii="GHEA Grapalat" w:hAnsi="GHEA Grapalat"/>
          <w:sz w:val="20"/>
          <w:szCs w:val="20"/>
          <w:lang w:val="hy-AM"/>
        </w:rPr>
        <w:t>քաղաքի</w:t>
      </w:r>
      <w:r w:rsidRPr="004B72E3">
        <w:rPr>
          <w:rFonts w:ascii="GHEA Grapalat" w:hAnsi="GHEA Grapalat"/>
          <w:sz w:val="20"/>
          <w:szCs w:val="20"/>
          <w:lang w:val="es-ES"/>
        </w:rPr>
        <w:t xml:space="preserve"> </w:t>
      </w:r>
      <w:r w:rsidRPr="00F105A7">
        <w:rPr>
          <w:rFonts w:ascii="GHEA Grapalat" w:hAnsi="GHEA Grapalat"/>
          <w:sz w:val="20"/>
          <w:szCs w:val="20"/>
          <w:lang w:val="hy-AM"/>
        </w:rPr>
        <w:t>առաջին</w:t>
      </w:r>
      <w:r w:rsidRPr="004B72E3">
        <w:rPr>
          <w:rFonts w:ascii="GHEA Grapalat" w:hAnsi="GHEA Grapalat"/>
          <w:sz w:val="20"/>
          <w:szCs w:val="20"/>
          <w:lang w:val="es-ES"/>
        </w:rPr>
        <w:t xml:space="preserve"> </w:t>
      </w:r>
      <w:r w:rsidRPr="00F105A7">
        <w:rPr>
          <w:rFonts w:ascii="GHEA Grapalat" w:hAnsi="GHEA Grapalat"/>
          <w:sz w:val="20"/>
          <w:szCs w:val="20"/>
          <w:lang w:val="hy-AM"/>
        </w:rPr>
        <w:t>ատյանի</w:t>
      </w:r>
      <w:r w:rsidRPr="004B72E3">
        <w:rPr>
          <w:rFonts w:ascii="GHEA Grapalat" w:hAnsi="GHEA Grapalat"/>
          <w:sz w:val="20"/>
          <w:szCs w:val="20"/>
          <w:lang w:val="es-ES"/>
        </w:rPr>
        <w:t xml:space="preserve"> </w:t>
      </w:r>
      <w:r w:rsidRPr="00F105A7">
        <w:rPr>
          <w:rFonts w:ascii="GHEA Grapalat" w:hAnsi="GHEA Grapalat"/>
          <w:sz w:val="20"/>
          <w:szCs w:val="20"/>
          <w:lang w:val="hy-AM"/>
        </w:rPr>
        <w:t>ընդհանուր</w:t>
      </w:r>
      <w:r w:rsidRPr="004B72E3">
        <w:rPr>
          <w:rFonts w:ascii="GHEA Grapalat" w:hAnsi="GHEA Grapalat"/>
          <w:sz w:val="20"/>
          <w:szCs w:val="20"/>
          <w:lang w:val="es-ES"/>
        </w:rPr>
        <w:t xml:space="preserve"> </w:t>
      </w:r>
      <w:r w:rsidRPr="00F105A7">
        <w:rPr>
          <w:rFonts w:ascii="GHEA Grapalat" w:hAnsi="GHEA Grapalat"/>
          <w:sz w:val="20"/>
          <w:szCs w:val="20"/>
          <w:lang w:val="hy-AM"/>
        </w:rPr>
        <w:t>իրավասության</w:t>
      </w:r>
      <w:r w:rsidRPr="004B72E3">
        <w:rPr>
          <w:rFonts w:ascii="GHEA Grapalat" w:hAnsi="GHEA Grapalat"/>
          <w:sz w:val="20"/>
          <w:szCs w:val="20"/>
          <w:lang w:val="es-ES"/>
        </w:rPr>
        <w:t xml:space="preserve"> </w:t>
      </w:r>
      <w:r w:rsidRPr="00F105A7">
        <w:rPr>
          <w:rFonts w:ascii="GHEA Grapalat" w:hAnsi="GHEA Grapalat"/>
          <w:sz w:val="20"/>
          <w:szCs w:val="20"/>
          <w:lang w:val="hy-AM"/>
        </w:rPr>
        <w:t>դատարանում</w:t>
      </w:r>
      <w:r w:rsidRPr="004B72E3">
        <w:rPr>
          <w:rFonts w:ascii="GHEA Grapalat" w:hAnsi="GHEA Grapalat"/>
          <w:sz w:val="20"/>
          <w:szCs w:val="20"/>
          <w:lang w:val="es-ES"/>
        </w:rPr>
        <w:t xml:space="preserve"> </w:t>
      </w:r>
      <w:r w:rsidRPr="00F105A7">
        <w:rPr>
          <w:rFonts w:ascii="GHEA Grapalat" w:hAnsi="GHEA Grapalat"/>
          <w:sz w:val="20"/>
          <w:szCs w:val="20"/>
          <w:lang w:val="hy-AM"/>
        </w:rPr>
        <w:t>հայցադիմումը</w:t>
      </w:r>
      <w:r w:rsidRPr="004B72E3">
        <w:rPr>
          <w:rFonts w:ascii="GHEA Grapalat" w:hAnsi="GHEA Grapalat"/>
          <w:sz w:val="20"/>
          <w:szCs w:val="20"/>
          <w:lang w:val="es-ES"/>
        </w:rPr>
        <w:t xml:space="preserve"> </w:t>
      </w:r>
      <w:r w:rsidRPr="00F105A7">
        <w:rPr>
          <w:rFonts w:ascii="GHEA Grapalat" w:hAnsi="GHEA Grapalat"/>
          <w:sz w:val="20"/>
          <w:szCs w:val="20"/>
          <w:lang w:val="hy-AM"/>
        </w:rPr>
        <w:t>վարույթ</w:t>
      </w:r>
      <w:r w:rsidRPr="004B72E3">
        <w:rPr>
          <w:rFonts w:ascii="GHEA Grapalat" w:hAnsi="GHEA Grapalat"/>
          <w:sz w:val="20"/>
          <w:szCs w:val="20"/>
          <w:lang w:val="es-ES"/>
        </w:rPr>
        <w:t xml:space="preserve"> </w:t>
      </w:r>
      <w:r w:rsidRPr="00F105A7">
        <w:rPr>
          <w:rFonts w:ascii="GHEA Grapalat" w:hAnsi="GHEA Grapalat"/>
          <w:sz w:val="20"/>
          <w:szCs w:val="20"/>
          <w:lang w:val="hy-AM"/>
        </w:rPr>
        <w:t>ընդունելուց</w:t>
      </w:r>
      <w:r w:rsidRPr="004B72E3">
        <w:rPr>
          <w:rFonts w:ascii="GHEA Grapalat" w:hAnsi="GHEA Grapalat"/>
          <w:sz w:val="20"/>
          <w:szCs w:val="20"/>
          <w:lang w:val="es-ES"/>
        </w:rPr>
        <w:t xml:space="preserve"> </w:t>
      </w:r>
      <w:r w:rsidRPr="00F105A7">
        <w:rPr>
          <w:rFonts w:ascii="GHEA Grapalat" w:hAnsi="GHEA Grapalat"/>
          <w:sz w:val="20"/>
          <w:szCs w:val="20"/>
          <w:lang w:val="hy-AM"/>
        </w:rPr>
        <w:t>հետո՝</w:t>
      </w:r>
      <w:r w:rsidRPr="004B72E3">
        <w:rPr>
          <w:rFonts w:ascii="GHEA Grapalat" w:hAnsi="GHEA Grapalat"/>
          <w:sz w:val="20"/>
          <w:szCs w:val="20"/>
          <w:lang w:val="es-ES"/>
        </w:rPr>
        <w:t xml:space="preserve"> </w:t>
      </w:r>
      <w:r w:rsidRPr="00F105A7">
        <w:rPr>
          <w:rFonts w:ascii="GHEA Grapalat" w:hAnsi="GHEA Grapalat"/>
          <w:sz w:val="20"/>
          <w:szCs w:val="20"/>
          <w:lang w:val="hy-AM"/>
        </w:rPr>
        <w:t>երեսուն</w:t>
      </w:r>
      <w:r w:rsidRPr="004B72E3">
        <w:rPr>
          <w:rFonts w:ascii="GHEA Grapalat" w:hAnsi="GHEA Grapalat"/>
          <w:sz w:val="20"/>
          <w:szCs w:val="20"/>
          <w:lang w:val="es-ES"/>
        </w:rPr>
        <w:t xml:space="preserve"> </w:t>
      </w:r>
      <w:r w:rsidRPr="00F105A7">
        <w:rPr>
          <w:rFonts w:ascii="GHEA Grapalat" w:hAnsi="GHEA Grapalat"/>
          <w:sz w:val="20"/>
          <w:szCs w:val="20"/>
          <w:lang w:val="hy-AM"/>
        </w:rPr>
        <w:t>օրվա</w:t>
      </w:r>
      <w:r w:rsidRPr="004B72E3">
        <w:rPr>
          <w:rFonts w:ascii="GHEA Grapalat" w:hAnsi="GHEA Grapalat"/>
          <w:sz w:val="20"/>
          <w:szCs w:val="20"/>
          <w:lang w:val="es-ES"/>
        </w:rPr>
        <w:t xml:space="preserve"> </w:t>
      </w:r>
      <w:r w:rsidRPr="00F105A7">
        <w:rPr>
          <w:rFonts w:ascii="GHEA Grapalat" w:hAnsi="GHEA Grapalat"/>
          <w:sz w:val="20"/>
          <w:szCs w:val="20"/>
          <w:lang w:val="hy-AM"/>
        </w:rPr>
        <w:t>ընթացքում</w:t>
      </w:r>
      <w:r w:rsidRPr="004B72E3">
        <w:rPr>
          <w:rFonts w:ascii="GHEA Grapalat" w:hAnsi="GHEA Grapalat"/>
          <w:sz w:val="20"/>
          <w:szCs w:val="20"/>
          <w:lang w:val="es-ES"/>
        </w:rPr>
        <w:t xml:space="preserve">: </w:t>
      </w:r>
      <w:r w:rsidRPr="00F105A7">
        <w:rPr>
          <w:rFonts w:ascii="GHEA Grapalat" w:hAnsi="GHEA Grapalat"/>
          <w:sz w:val="20"/>
          <w:szCs w:val="20"/>
          <w:lang w:val="hy-AM"/>
        </w:rPr>
        <w:t>Դատարանի</w:t>
      </w:r>
      <w:r w:rsidRPr="004B72E3">
        <w:rPr>
          <w:rFonts w:ascii="GHEA Grapalat" w:hAnsi="GHEA Grapalat"/>
          <w:sz w:val="20"/>
          <w:szCs w:val="20"/>
          <w:lang w:val="es-ES"/>
        </w:rPr>
        <w:t xml:space="preserve"> </w:t>
      </w:r>
      <w:r w:rsidRPr="00F105A7">
        <w:rPr>
          <w:rFonts w:ascii="GHEA Grapalat" w:hAnsi="GHEA Grapalat"/>
          <w:sz w:val="20"/>
          <w:szCs w:val="20"/>
          <w:lang w:val="hy-AM"/>
        </w:rPr>
        <w:t>պատճառաբանված</w:t>
      </w:r>
      <w:r w:rsidRPr="004B72E3">
        <w:rPr>
          <w:rFonts w:ascii="GHEA Grapalat" w:hAnsi="GHEA Grapalat"/>
          <w:sz w:val="20"/>
          <w:szCs w:val="20"/>
          <w:lang w:val="es-ES"/>
        </w:rPr>
        <w:t xml:space="preserve"> </w:t>
      </w:r>
      <w:r w:rsidRPr="00F105A7">
        <w:rPr>
          <w:rFonts w:ascii="GHEA Grapalat" w:hAnsi="GHEA Grapalat"/>
          <w:sz w:val="20"/>
          <w:szCs w:val="20"/>
          <w:lang w:val="hy-AM"/>
        </w:rPr>
        <w:t>որոշմամբ</w:t>
      </w:r>
      <w:r w:rsidRPr="004B72E3">
        <w:rPr>
          <w:rFonts w:ascii="GHEA Grapalat" w:hAnsi="GHEA Grapalat"/>
          <w:sz w:val="20"/>
          <w:szCs w:val="20"/>
          <w:lang w:val="es-ES"/>
        </w:rPr>
        <w:t xml:space="preserve"> </w:t>
      </w:r>
      <w:r w:rsidRPr="00F105A7">
        <w:rPr>
          <w:rFonts w:ascii="GHEA Grapalat" w:hAnsi="GHEA Grapalat"/>
          <w:sz w:val="20"/>
          <w:szCs w:val="20"/>
          <w:lang w:val="hy-AM"/>
        </w:rPr>
        <w:t>սույն</w:t>
      </w:r>
      <w:r w:rsidRPr="004B72E3">
        <w:rPr>
          <w:rFonts w:ascii="GHEA Grapalat" w:hAnsi="GHEA Grapalat"/>
          <w:sz w:val="20"/>
          <w:szCs w:val="20"/>
          <w:lang w:val="es-ES"/>
        </w:rPr>
        <w:t xml:space="preserve"> </w:t>
      </w:r>
      <w:r w:rsidRPr="00F105A7">
        <w:rPr>
          <w:rFonts w:ascii="GHEA Grapalat" w:hAnsi="GHEA Grapalat"/>
          <w:sz w:val="20"/>
          <w:szCs w:val="20"/>
          <w:lang w:val="hy-AM"/>
        </w:rPr>
        <w:t>մասով</w:t>
      </w:r>
      <w:r w:rsidRPr="004B72E3">
        <w:rPr>
          <w:rFonts w:ascii="GHEA Grapalat" w:hAnsi="GHEA Grapalat"/>
          <w:sz w:val="20"/>
          <w:szCs w:val="20"/>
          <w:lang w:val="es-ES"/>
        </w:rPr>
        <w:t xml:space="preserve"> </w:t>
      </w:r>
      <w:r w:rsidRPr="00F105A7">
        <w:rPr>
          <w:rFonts w:ascii="GHEA Grapalat" w:hAnsi="GHEA Grapalat"/>
          <w:sz w:val="20"/>
          <w:szCs w:val="20"/>
          <w:lang w:val="hy-AM"/>
        </w:rPr>
        <w:t>նախատեսված</w:t>
      </w:r>
      <w:r w:rsidRPr="004B72E3">
        <w:rPr>
          <w:rFonts w:ascii="GHEA Grapalat" w:hAnsi="GHEA Grapalat"/>
          <w:sz w:val="20"/>
          <w:szCs w:val="20"/>
          <w:lang w:val="es-ES"/>
        </w:rPr>
        <w:t xml:space="preserve"> </w:t>
      </w:r>
      <w:r w:rsidRPr="00F105A7">
        <w:rPr>
          <w:rFonts w:ascii="GHEA Grapalat" w:hAnsi="GHEA Grapalat"/>
          <w:sz w:val="20"/>
          <w:szCs w:val="20"/>
          <w:lang w:val="hy-AM"/>
        </w:rPr>
        <w:t>ժամկետը</w:t>
      </w:r>
      <w:r w:rsidRPr="004B72E3">
        <w:rPr>
          <w:rFonts w:ascii="GHEA Grapalat" w:hAnsi="GHEA Grapalat"/>
          <w:sz w:val="20"/>
          <w:szCs w:val="20"/>
          <w:lang w:val="es-ES"/>
        </w:rPr>
        <w:t xml:space="preserve"> </w:t>
      </w:r>
      <w:r w:rsidRPr="00F105A7">
        <w:rPr>
          <w:rFonts w:ascii="GHEA Grapalat" w:hAnsi="GHEA Grapalat"/>
          <w:sz w:val="20"/>
          <w:szCs w:val="20"/>
          <w:lang w:val="hy-AM"/>
        </w:rPr>
        <w:t>կարող</w:t>
      </w:r>
      <w:r w:rsidRPr="004B72E3">
        <w:rPr>
          <w:rFonts w:ascii="GHEA Grapalat" w:hAnsi="GHEA Grapalat"/>
          <w:sz w:val="20"/>
          <w:szCs w:val="20"/>
          <w:lang w:val="es-ES"/>
        </w:rPr>
        <w:t xml:space="preserve"> </w:t>
      </w:r>
      <w:r w:rsidRPr="00F105A7">
        <w:rPr>
          <w:rFonts w:ascii="GHEA Grapalat" w:hAnsi="GHEA Grapalat"/>
          <w:sz w:val="20"/>
          <w:szCs w:val="20"/>
          <w:lang w:val="hy-AM"/>
        </w:rPr>
        <w:t>է</w:t>
      </w:r>
      <w:r w:rsidRPr="004B72E3">
        <w:rPr>
          <w:rFonts w:ascii="GHEA Grapalat" w:hAnsi="GHEA Grapalat"/>
          <w:sz w:val="20"/>
          <w:szCs w:val="20"/>
          <w:lang w:val="es-ES"/>
        </w:rPr>
        <w:t xml:space="preserve"> </w:t>
      </w:r>
      <w:r w:rsidRPr="00F105A7">
        <w:rPr>
          <w:rFonts w:ascii="GHEA Grapalat" w:hAnsi="GHEA Grapalat"/>
          <w:sz w:val="20"/>
          <w:szCs w:val="20"/>
          <w:lang w:val="hy-AM"/>
        </w:rPr>
        <w:t>երկարաձգվել</w:t>
      </w:r>
      <w:r w:rsidRPr="004B72E3">
        <w:rPr>
          <w:rFonts w:ascii="GHEA Grapalat" w:hAnsi="GHEA Grapalat"/>
          <w:sz w:val="20"/>
          <w:szCs w:val="20"/>
          <w:lang w:val="es-ES"/>
        </w:rPr>
        <w:t xml:space="preserve"> </w:t>
      </w:r>
      <w:r w:rsidRPr="00F105A7">
        <w:rPr>
          <w:rFonts w:ascii="GHEA Grapalat" w:hAnsi="GHEA Grapalat"/>
          <w:sz w:val="20"/>
          <w:szCs w:val="20"/>
          <w:lang w:val="hy-AM"/>
        </w:rPr>
        <w:t>մեկ</w:t>
      </w:r>
      <w:r w:rsidRPr="004B72E3">
        <w:rPr>
          <w:rFonts w:ascii="GHEA Grapalat" w:hAnsi="GHEA Grapalat"/>
          <w:sz w:val="20"/>
          <w:szCs w:val="20"/>
          <w:lang w:val="es-ES"/>
        </w:rPr>
        <w:t xml:space="preserve"> </w:t>
      </w:r>
      <w:r w:rsidRPr="00F105A7">
        <w:rPr>
          <w:rFonts w:ascii="GHEA Grapalat" w:hAnsi="GHEA Grapalat"/>
          <w:sz w:val="20"/>
          <w:szCs w:val="20"/>
          <w:lang w:val="hy-AM"/>
        </w:rPr>
        <w:t>անգամ</w:t>
      </w:r>
      <w:r w:rsidRPr="004B72E3">
        <w:rPr>
          <w:rFonts w:ascii="GHEA Grapalat" w:hAnsi="GHEA Grapalat"/>
          <w:sz w:val="20"/>
          <w:szCs w:val="20"/>
          <w:lang w:val="es-ES"/>
        </w:rPr>
        <w:t xml:space="preserve">` </w:t>
      </w:r>
      <w:r w:rsidRPr="00F105A7">
        <w:rPr>
          <w:rFonts w:ascii="GHEA Grapalat" w:hAnsi="GHEA Grapalat"/>
          <w:sz w:val="20"/>
          <w:szCs w:val="20"/>
          <w:lang w:val="hy-AM"/>
        </w:rPr>
        <w:t>մինչև</w:t>
      </w:r>
      <w:r w:rsidRPr="004B72E3">
        <w:rPr>
          <w:rFonts w:ascii="GHEA Grapalat" w:hAnsi="GHEA Grapalat"/>
          <w:sz w:val="20"/>
          <w:szCs w:val="20"/>
          <w:lang w:val="es-ES"/>
        </w:rPr>
        <w:t xml:space="preserve"> </w:t>
      </w:r>
      <w:r w:rsidRPr="00F105A7">
        <w:rPr>
          <w:rFonts w:ascii="GHEA Grapalat" w:hAnsi="GHEA Grapalat"/>
          <w:sz w:val="20"/>
          <w:szCs w:val="20"/>
          <w:lang w:val="hy-AM"/>
        </w:rPr>
        <w:t>տասն</w:t>
      </w:r>
      <w:r w:rsidRPr="004B72E3">
        <w:rPr>
          <w:rFonts w:ascii="GHEA Grapalat" w:hAnsi="GHEA Grapalat"/>
          <w:sz w:val="20"/>
          <w:szCs w:val="20"/>
          <w:lang w:val="es-ES"/>
        </w:rPr>
        <w:t xml:space="preserve"> </w:t>
      </w:r>
      <w:r w:rsidRPr="00F105A7">
        <w:rPr>
          <w:rFonts w:ascii="GHEA Grapalat" w:hAnsi="GHEA Grapalat"/>
          <w:sz w:val="20"/>
          <w:szCs w:val="20"/>
          <w:lang w:val="hy-AM"/>
        </w:rPr>
        <w:t>օրացուցային</w:t>
      </w:r>
      <w:r w:rsidRPr="004B72E3">
        <w:rPr>
          <w:rFonts w:ascii="GHEA Grapalat" w:hAnsi="GHEA Grapalat"/>
          <w:sz w:val="20"/>
          <w:szCs w:val="20"/>
          <w:lang w:val="es-ES"/>
        </w:rPr>
        <w:t xml:space="preserve"> </w:t>
      </w:r>
      <w:r w:rsidRPr="00F105A7">
        <w:rPr>
          <w:rFonts w:ascii="GHEA Grapalat" w:hAnsi="GHEA Grapalat"/>
          <w:sz w:val="20"/>
          <w:szCs w:val="20"/>
          <w:lang w:val="hy-AM"/>
        </w:rPr>
        <w:t>օրով</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E6597C" w:rsidRDefault="00DC658B" w:rsidP="00DC658B">
      <w:pPr>
        <w:ind w:firstLine="567"/>
        <w:jc w:val="center"/>
        <w:rPr>
          <w:rFonts w:ascii="GHEA Grapalat" w:hAnsi="GHEA Grapalat"/>
          <w:b/>
          <w:szCs w:val="22"/>
          <w:lang w:val="af-ZA"/>
        </w:rPr>
      </w:pPr>
      <w:r>
        <w:rPr>
          <w:rFonts w:ascii="GHEA Grapalat" w:hAnsi="GHEA Grapalat" w:cs="Sylfaen"/>
          <w:b/>
          <w:szCs w:val="22"/>
          <w:lang w:val="es-ES"/>
        </w:rPr>
        <w:br w:type="page"/>
      </w:r>
      <w:r w:rsidR="00703C74" w:rsidRPr="00E6597C">
        <w:rPr>
          <w:rFonts w:ascii="GHEA Grapalat" w:hAnsi="GHEA Grapalat" w:cs="Sylfaen"/>
          <w:b/>
          <w:szCs w:val="22"/>
          <w:lang w:val="es-ES"/>
        </w:rPr>
        <w:lastRenderedPageBreak/>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rsidR="00096865" w:rsidRPr="00E6597C" w:rsidRDefault="009D3806" w:rsidP="00EF3662">
      <w:pPr>
        <w:pStyle w:val="aa"/>
        <w:ind w:right="-7"/>
        <w:jc w:val="center"/>
        <w:rPr>
          <w:rFonts w:ascii="GHEA Grapalat" w:hAnsi="GHEA Grapalat"/>
          <w:b/>
          <w:szCs w:val="22"/>
          <w:lang w:val="af-ZA"/>
        </w:rPr>
      </w:pPr>
      <w:r>
        <w:rPr>
          <w:rFonts w:ascii="GHEA Grapalat" w:hAnsi="GHEA Grapalat"/>
          <w:b/>
          <w:lang w:val="af-ZA"/>
        </w:rPr>
        <w:t>ԲԱՑ ՄՐՑՈՒՅԹԻ</w:t>
      </w:r>
      <w:r w:rsidR="005F238F" w:rsidRPr="005F238F">
        <w:rPr>
          <w:rFonts w:ascii="GHEA Grapalat" w:hAnsi="GHEA Grapalat"/>
          <w:b/>
          <w:color w:val="FF0000"/>
          <w:sz w:val="20"/>
          <w:lang w:val="af-ZA"/>
        </w:rPr>
        <w:t xml:space="preserve"> </w:t>
      </w:r>
      <w:r w:rsidR="005F238F" w:rsidRPr="005F238F">
        <w:rPr>
          <w:rFonts w:ascii="GHEA Grapalat" w:hAnsi="GHEA Grapalat"/>
          <w:b/>
          <w:sz w:val="20"/>
          <w:lang w:val="af-ZA"/>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rsidR="00096865" w:rsidRPr="00E6597C" w:rsidRDefault="00096865" w:rsidP="00EF3662">
      <w:pPr>
        <w:ind w:firstLine="567"/>
        <w:jc w:val="center"/>
        <w:rPr>
          <w:rFonts w:ascii="GHEA Grapalat" w:hAnsi="GHEA Grapalat"/>
          <w:szCs w:val="22"/>
          <w:lang w:val="af-ZA"/>
        </w:rPr>
      </w:pP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rsidR="00096865" w:rsidRPr="00E6597C" w:rsidRDefault="00096865" w:rsidP="00EF3662">
      <w:pPr>
        <w:jc w:val="center"/>
        <w:rPr>
          <w:rFonts w:ascii="GHEA Grapalat" w:hAnsi="GHEA Grapalat"/>
          <w:b/>
          <w:szCs w:val="22"/>
          <w:lang w:val="af-ZA"/>
        </w:rPr>
      </w:pP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rsidR="00096865" w:rsidRPr="00E6597C" w:rsidRDefault="00096865" w:rsidP="00EF3662">
      <w:pPr>
        <w:ind w:firstLine="720"/>
        <w:jc w:val="center"/>
        <w:rPr>
          <w:rFonts w:ascii="GHEA Grapalat" w:hAnsi="GHEA Grapalat"/>
          <w:szCs w:val="22"/>
          <w:lang w:val="af-ZA"/>
        </w:rPr>
      </w:pPr>
    </w:p>
    <w:p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rsidR="00EF4630" w:rsidRPr="00BC42E1" w:rsidRDefault="00EF4630" w:rsidP="00505AD4">
      <w:pPr>
        <w:pStyle w:val="norm"/>
        <w:spacing w:line="240" w:lineRule="auto"/>
        <w:ind w:firstLine="567"/>
        <w:rPr>
          <w:rFonts w:ascii="GHEA Grapalat" w:hAnsi="GHEA Grapalat" w:cs="Sylfaen"/>
          <w:color w:val="FFFFFF"/>
          <w:sz w:val="20"/>
          <w:szCs w:val="24"/>
          <w:lang w:val="af-ZA"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FF3C84">
        <w:rPr>
          <w:rFonts w:ascii="GHEA Grapalat" w:hAnsi="GHEA Grapalat" w:cs="Sylfaen"/>
          <w:sz w:val="20"/>
          <w:szCs w:val="24"/>
          <w:vertAlign w:val="superscript"/>
          <w:lang w:val="af-ZA" w:eastAsia="en-US"/>
        </w:rPr>
        <w:t>15</w:t>
      </w:r>
      <w:r w:rsidR="00FF3C84">
        <w:rPr>
          <w:rFonts w:ascii="GHEA Grapalat" w:hAnsi="GHEA Grapalat" w:cs="Sylfaen"/>
          <w:sz w:val="20"/>
          <w:szCs w:val="24"/>
          <w:lang w:val="af-ZA" w:eastAsia="en-US"/>
        </w:rPr>
        <w:t xml:space="preserve"> </w:t>
      </w:r>
      <w:r w:rsidR="00FF3C84" w:rsidRPr="00BC42E1">
        <w:rPr>
          <w:rFonts w:ascii="GHEA Grapalat" w:hAnsi="GHEA Grapalat" w:cs="Sylfaen"/>
          <w:color w:val="FFFFFF"/>
          <w:sz w:val="20"/>
          <w:szCs w:val="24"/>
          <w:lang w:val="af-ZA" w:eastAsia="en-US"/>
        </w:rPr>
        <w:t xml:space="preserve">   </w:t>
      </w:r>
      <w:r w:rsidRPr="00BC42E1">
        <w:rPr>
          <w:rStyle w:val="af6"/>
          <w:rFonts w:ascii="GHEA Grapalat" w:hAnsi="GHEA Grapalat" w:cs="Sylfaen"/>
          <w:color w:val="FFFFFF"/>
          <w:sz w:val="20"/>
          <w:szCs w:val="24"/>
          <w:lang w:val="af-ZA" w:eastAsia="en-US"/>
        </w:rPr>
        <w:footnoteReference w:id="6"/>
      </w:r>
    </w:p>
    <w:p w:rsidR="006505D2" w:rsidRPr="004605D7" w:rsidRDefault="002C4DBF" w:rsidP="006A26BE">
      <w:pPr>
        <w:ind w:firstLine="567"/>
        <w:jc w:val="both"/>
        <w:rPr>
          <w:rFonts w:ascii="GHEA Grapalat" w:hAnsi="GHEA Grapalat"/>
          <w:sz w:val="20"/>
          <w:vertAlign w:val="superscript"/>
          <w:lang w:val="af-ZA"/>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FF3C84">
        <w:rPr>
          <w:rFonts w:ascii="GHEA Grapalat" w:hAnsi="GHEA Grapalat" w:cs="Sylfaen"/>
          <w:sz w:val="20"/>
          <w:lang w:val="af-ZA"/>
        </w:rPr>
        <w:t>4</w:t>
      </w:r>
      <w:r w:rsidR="002240AB" w:rsidRPr="00FF3C84">
        <w:rPr>
          <w:rFonts w:ascii="GHEA Grapalat" w:hAnsi="GHEA Grapalat" w:cs="Sylfaen"/>
          <w:sz w:val="20"/>
          <w:lang w:val="af-ZA"/>
        </w:rPr>
        <w:t xml:space="preserve"> </w:t>
      </w:r>
      <w:r w:rsidRPr="00FF3C84">
        <w:rPr>
          <w:rFonts w:ascii="GHEA Grapalat" w:hAnsi="GHEA Grapalat" w:cs="Sylfaen"/>
          <w:sz w:val="20"/>
          <w:lang w:val="hy-AM"/>
        </w:rPr>
        <w:t>հայտի</w:t>
      </w:r>
      <w:r w:rsidRPr="00FF3C84">
        <w:rPr>
          <w:rFonts w:ascii="GHEA Grapalat" w:hAnsi="GHEA Grapalat" w:cs="Sylfaen"/>
          <w:sz w:val="20"/>
          <w:lang w:val="af-ZA"/>
        </w:rPr>
        <w:t xml:space="preserve"> </w:t>
      </w:r>
      <w:r w:rsidRPr="00FF3C84">
        <w:rPr>
          <w:rFonts w:ascii="GHEA Grapalat" w:hAnsi="GHEA Grapalat" w:cs="Sylfaen"/>
          <w:sz w:val="20"/>
          <w:lang w:val="hy-AM"/>
        </w:rPr>
        <w:t>ապահովում</w:t>
      </w:r>
      <w:r w:rsidR="006A26BE" w:rsidRPr="00FF3C84">
        <w:rPr>
          <w:rFonts w:ascii="GHEA Grapalat" w:hAnsi="GHEA Grapalat" w:cs="Sylfaen"/>
          <w:sz w:val="20"/>
          <w:lang w:val="hy-AM"/>
        </w:rPr>
        <w:t>, որը ներկայացվում է</w:t>
      </w:r>
      <w:r w:rsidR="000F3B31" w:rsidRPr="00FF3C84">
        <w:rPr>
          <w:rFonts w:ascii="GHEA Grapalat" w:hAnsi="GHEA Grapalat" w:cs="Sylfaen"/>
          <w:sz w:val="20"/>
          <w:lang w:val="hy-AM"/>
        </w:rPr>
        <w:t xml:space="preserve"> </w:t>
      </w:r>
      <w:r w:rsidR="000C062F" w:rsidRPr="00FF3C84">
        <w:rPr>
          <w:rFonts w:ascii="GHEA Grapalat" w:hAnsi="GHEA Grapalat" w:cs="Sylfaen"/>
          <w:sz w:val="20"/>
          <w:lang w:val="hy-AM"/>
        </w:rPr>
        <w:t xml:space="preserve">կանխիկ փողի </w:t>
      </w:r>
      <w:r w:rsidR="006505D2" w:rsidRPr="00FF3C84">
        <w:rPr>
          <w:rFonts w:ascii="GHEA Grapalat" w:hAnsi="GHEA Grapalat" w:cs="Sylfaen"/>
          <w:sz w:val="20"/>
          <w:lang w:val="hy-AM"/>
        </w:rPr>
        <w:t xml:space="preserve">կամ բանկային երաշխիքի </w:t>
      </w:r>
      <w:r w:rsidR="000C062F" w:rsidRPr="00FF3C84">
        <w:rPr>
          <w:rFonts w:ascii="GHEA Grapalat" w:hAnsi="GHEA Grapalat" w:cs="Sylfaen"/>
          <w:sz w:val="20"/>
          <w:lang w:val="hy-AM"/>
        </w:rPr>
        <w:t>ձևով</w:t>
      </w:r>
      <w:r w:rsidR="00F02DBC" w:rsidRPr="004605D7">
        <w:rPr>
          <w:rFonts w:ascii="GHEA Grapalat" w:hAnsi="GHEA Grapalat" w:cs="Sylfaen"/>
          <w:sz w:val="20"/>
          <w:lang w:val="af-ZA"/>
        </w:rPr>
        <w:t xml:space="preserve"> (</w:t>
      </w:r>
      <w:r w:rsidR="00F02DBC" w:rsidRPr="00FF3C84">
        <w:rPr>
          <w:rFonts w:ascii="GHEA Grapalat" w:hAnsi="GHEA Grapalat" w:cs="Sylfaen"/>
          <w:sz w:val="20"/>
        </w:rPr>
        <w:t>հավելված</w:t>
      </w:r>
      <w:r w:rsidR="00F02DBC" w:rsidRPr="004605D7">
        <w:rPr>
          <w:rFonts w:ascii="GHEA Grapalat" w:hAnsi="GHEA Grapalat" w:cs="Sylfaen"/>
          <w:sz w:val="20"/>
          <w:lang w:val="af-ZA"/>
        </w:rPr>
        <w:t xml:space="preserve"> N 3)</w:t>
      </w:r>
      <w:r w:rsidR="006A26BE" w:rsidRPr="00FF3C84">
        <w:rPr>
          <w:rFonts w:ascii="GHEA Grapalat" w:hAnsi="GHEA Grapalat" w:cs="Sylfaen"/>
          <w:sz w:val="20"/>
          <w:lang w:val="hy-AM"/>
        </w:rPr>
        <w:t>:</w:t>
      </w:r>
      <w:r w:rsidR="0077364F" w:rsidRPr="00FF3C84">
        <w:rPr>
          <w:rFonts w:ascii="GHEA Grapalat" w:hAnsi="GHEA Grapalat" w:cs="Sylfaen"/>
          <w:sz w:val="20"/>
          <w:lang w:val="hy-AM"/>
        </w:rPr>
        <w:t xml:space="preserve"> </w:t>
      </w:r>
      <w:r w:rsidR="00B26608" w:rsidRPr="00FF3C84">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B26608" w:rsidRPr="00FF3C84">
        <w:rPr>
          <w:rFonts w:ascii="GHEA Grapalat" w:hAnsi="GHEA Grapalat" w:cs="Sylfaen"/>
          <w:sz w:val="20"/>
        </w:rPr>
        <w:t>ը</w:t>
      </w:r>
      <w:r w:rsidR="00B26608" w:rsidRPr="004605D7">
        <w:rPr>
          <w:rFonts w:ascii="GHEA Grapalat" w:hAnsi="GHEA Grapalat" w:cs="Sylfaen"/>
          <w:sz w:val="20"/>
          <w:lang w:val="af-ZA"/>
        </w:rPr>
        <w:t>:</w:t>
      </w:r>
      <w:r w:rsidR="00B26608" w:rsidRPr="00FF3C84" w:rsidDel="00B26608">
        <w:rPr>
          <w:rFonts w:ascii="GHEA Grapalat" w:hAnsi="GHEA Grapalat" w:cs="Sylfaen"/>
          <w:sz w:val="20"/>
          <w:lang w:val="hy-AM"/>
        </w:rPr>
        <w:t xml:space="preserve"> </w:t>
      </w:r>
      <w:r w:rsidR="00FF3C84" w:rsidRPr="004605D7">
        <w:rPr>
          <w:rFonts w:ascii="GHEA Grapalat" w:hAnsi="GHEA Grapalat"/>
          <w:sz w:val="20"/>
          <w:vertAlign w:val="superscript"/>
          <w:lang w:val="af-ZA"/>
        </w:rPr>
        <w:t>16</w:t>
      </w:r>
      <w:r w:rsidR="00AE3B58" w:rsidRPr="00FF3C84">
        <w:rPr>
          <w:rStyle w:val="af6"/>
          <w:rFonts w:ascii="GHEA Grapalat" w:hAnsi="GHEA Grapalat"/>
          <w:color w:val="FFFFFF"/>
          <w:sz w:val="20"/>
          <w:lang w:val="hy-AM"/>
        </w:rPr>
        <w:footnoteReference w:id="7"/>
      </w:r>
    </w:p>
    <w:p w:rsidR="002E11D1"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2.</w:t>
      </w:r>
      <w:r w:rsidR="002E11D1" w:rsidRPr="00E6597C">
        <w:rPr>
          <w:rFonts w:ascii="GHEA Grapalat" w:hAnsi="GHEA Grapalat" w:cs="Sylfaen"/>
          <w:sz w:val="20"/>
          <w:lang w:val="af-ZA"/>
        </w:rPr>
        <w:t>5</w:t>
      </w:r>
      <w:r w:rsidR="00FF3C84">
        <w:rPr>
          <w:rFonts w:ascii="GHEA Grapalat" w:hAnsi="GHEA Grapalat" w:cs="Sylfaen"/>
          <w:sz w:val="20"/>
          <w:lang w:val="af-ZA"/>
        </w:rPr>
        <w:t xml:space="preserve"> </w:t>
      </w:r>
      <w:r w:rsidR="00E67BA7" w:rsidRPr="00E6597C">
        <w:rPr>
          <w:rFonts w:ascii="GHEA Grapalat" w:hAnsi="GHEA Grapalat" w:cs="Sylfaen"/>
          <w:sz w:val="20"/>
          <w:lang w:val="hy-AM"/>
        </w:rPr>
        <w:t>գնային</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առաջարկ</w:t>
      </w:r>
      <w:r w:rsidR="00294FFF" w:rsidRPr="00E6597C">
        <w:rPr>
          <w:rFonts w:ascii="GHEA Grapalat" w:hAnsi="GHEA Grapalat" w:cs="Sylfaen"/>
          <w:sz w:val="20"/>
          <w:lang w:val="af-ZA"/>
        </w:rPr>
        <w:t xml:space="preserve">` </w:t>
      </w:r>
      <w:r w:rsidR="00294FFF" w:rsidRPr="00E6597C">
        <w:rPr>
          <w:rFonts w:ascii="GHEA Grapalat" w:hAnsi="GHEA Grapalat" w:cs="Sylfaen"/>
          <w:sz w:val="20"/>
          <w:lang w:val="hy-AM"/>
        </w:rPr>
        <w:t>համաձայն</w:t>
      </w:r>
      <w:r w:rsidR="00294FFF" w:rsidRPr="00E6597C">
        <w:rPr>
          <w:rFonts w:ascii="GHEA Grapalat" w:hAnsi="GHEA Grapalat" w:cs="Sylfaen"/>
          <w:sz w:val="20"/>
          <w:lang w:val="af-ZA"/>
        </w:rPr>
        <w:t xml:space="preserve"> </w:t>
      </w:r>
      <w:r w:rsidR="00294FFF" w:rsidRPr="00E6597C">
        <w:rPr>
          <w:rFonts w:ascii="GHEA Grapalat" w:hAnsi="GHEA Grapalat" w:cs="Sylfaen"/>
          <w:sz w:val="20"/>
          <w:lang w:val="hy-AM"/>
        </w:rPr>
        <w:t>հավելված</w:t>
      </w:r>
      <w:r w:rsidR="00294FFF" w:rsidRPr="00E6597C">
        <w:rPr>
          <w:rFonts w:ascii="GHEA Grapalat" w:hAnsi="GHEA Grapalat" w:cs="Sylfaen"/>
          <w:sz w:val="20"/>
          <w:lang w:val="af-ZA"/>
        </w:rPr>
        <w:t xml:space="preserve"> N </w:t>
      </w:r>
      <w:r w:rsidR="004D557A" w:rsidRPr="00E6597C">
        <w:rPr>
          <w:rFonts w:ascii="GHEA Grapalat" w:hAnsi="GHEA Grapalat" w:cs="Sylfaen"/>
          <w:sz w:val="20"/>
          <w:lang w:val="af-ZA"/>
        </w:rPr>
        <w:t>2</w:t>
      </w:r>
      <w:r w:rsidR="00294FFF" w:rsidRPr="00E6597C">
        <w:rPr>
          <w:rFonts w:ascii="GHEA Grapalat" w:hAnsi="GHEA Grapalat" w:cs="Sylfaen"/>
          <w:sz w:val="20"/>
          <w:lang w:val="af-ZA"/>
        </w:rPr>
        <w:t>-</w:t>
      </w:r>
      <w:r w:rsidR="00294FFF" w:rsidRPr="00E6597C">
        <w:rPr>
          <w:rFonts w:ascii="GHEA Grapalat" w:hAnsi="GHEA Grapalat" w:cs="Sylfaen"/>
          <w:sz w:val="20"/>
          <w:lang w:val="hy-AM"/>
        </w:rPr>
        <w:t>ի</w:t>
      </w:r>
      <w:r w:rsidR="00294FFF" w:rsidRPr="00E6597C">
        <w:rPr>
          <w:rFonts w:ascii="GHEA Grapalat" w:hAnsi="GHEA Grapalat" w:cs="Sylfaen"/>
          <w:sz w:val="20"/>
          <w:lang w:val="af-ZA"/>
        </w:rPr>
        <w:t>: Գնային առաջարկը</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ներկայացվում</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է</w:t>
      </w:r>
      <w:r w:rsidR="00E67BA7" w:rsidRPr="00E6597C">
        <w:rPr>
          <w:rFonts w:ascii="GHEA Grapalat" w:hAnsi="GHEA Grapalat" w:cs="Sylfaen"/>
          <w:sz w:val="20"/>
          <w:lang w:val="af-ZA"/>
        </w:rPr>
        <w:t xml:space="preserve"> </w:t>
      </w:r>
      <w:r w:rsidR="005A1D54" w:rsidRPr="00E6597C">
        <w:rPr>
          <w:rFonts w:ascii="GHEA Grapalat" w:hAnsi="GHEA Grapalat" w:cs="Sylfaen"/>
          <w:sz w:val="20"/>
          <w:szCs w:val="20"/>
          <w:lang w:val="hy-AM"/>
        </w:rPr>
        <w:t xml:space="preserve">արժեք, </w:t>
      </w:r>
      <w:r w:rsidR="00357C32" w:rsidRPr="00A27D90">
        <w:rPr>
          <w:rFonts w:ascii="GHEA Grapalat" w:hAnsi="GHEA Grapalat" w:cs="Sylfaen"/>
          <w:sz w:val="20"/>
          <w:lang w:val="af-ZA"/>
        </w:rPr>
        <w:t xml:space="preserve">(ինքնարժեքի և կանխատեսվող շահույթի հանրագումարը) </w:t>
      </w:r>
      <w:r w:rsidR="00E67BA7" w:rsidRPr="00E6597C">
        <w:rPr>
          <w:rFonts w:ascii="GHEA Grapalat" w:hAnsi="GHEA Grapalat" w:cs="Sylfaen"/>
          <w:sz w:val="20"/>
          <w:lang w:val="hy-AM"/>
        </w:rPr>
        <w:t>և</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ավելացված</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արժեքի</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հարկ</w:t>
      </w:r>
      <w:r w:rsidR="00E67BA7" w:rsidRPr="00E6597C" w:rsidDel="001A1F55">
        <w:rPr>
          <w:rFonts w:ascii="GHEA Grapalat" w:hAnsi="GHEA Grapalat" w:cs="Sylfaen"/>
          <w:sz w:val="20"/>
          <w:lang w:val="af-ZA"/>
        </w:rPr>
        <w:t xml:space="preserve"> </w:t>
      </w:r>
      <w:r w:rsidR="00E67BA7" w:rsidRPr="00E6597C">
        <w:rPr>
          <w:rFonts w:ascii="GHEA Grapalat" w:hAnsi="GHEA Grapalat" w:cs="Sylfaen"/>
          <w:sz w:val="20"/>
          <w:lang w:val="hy-AM"/>
        </w:rPr>
        <w:t>ընդհանրական</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բաղադրիչներից</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բաղկացած</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հաշվարկի</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ձևով։</w:t>
      </w:r>
      <w:r w:rsidR="00E67BA7" w:rsidRPr="00E6597C">
        <w:rPr>
          <w:rFonts w:ascii="GHEA Grapalat" w:hAnsi="GHEA Grapalat" w:cs="Sylfaen"/>
          <w:sz w:val="20"/>
          <w:lang w:val="af-ZA"/>
        </w:rPr>
        <w:t xml:space="preserve"> </w:t>
      </w:r>
      <w:r w:rsidR="00357C32">
        <w:rPr>
          <w:rFonts w:ascii="GHEA Grapalat" w:hAnsi="GHEA Grapalat" w:cs="Sylfaen"/>
          <w:sz w:val="20"/>
        </w:rPr>
        <w:t>Ա</w:t>
      </w:r>
      <w:r w:rsidR="005A1D54" w:rsidRPr="00E6597C">
        <w:rPr>
          <w:rFonts w:ascii="GHEA Grapalat" w:hAnsi="GHEA Grapalat" w:cs="Sylfaen"/>
          <w:sz w:val="20"/>
          <w:lang w:val="hy-AM"/>
        </w:rPr>
        <w:t>րժեքի</w:t>
      </w:r>
      <w:r w:rsidR="005A1D54" w:rsidRPr="00E6597C">
        <w:rPr>
          <w:rFonts w:ascii="GHEA Grapalat" w:hAnsi="GHEA Grapalat" w:cs="Sylfaen"/>
          <w:sz w:val="20"/>
          <w:lang w:val="af-ZA"/>
        </w:rPr>
        <w:t xml:space="preserve"> </w:t>
      </w:r>
      <w:r w:rsidR="00E67BA7" w:rsidRPr="00E6597C">
        <w:rPr>
          <w:rFonts w:ascii="GHEA Grapalat" w:hAnsi="GHEA Grapalat" w:cs="Sylfaen"/>
          <w:sz w:val="20"/>
          <w:lang w:val="ru-RU"/>
        </w:rPr>
        <w:t>բաղադրիչների</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հաշվարկ</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բացվածք</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կամ</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այլ</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մանրամասներ</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չեն</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պահանջվում</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և</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ներկայացվում</w:t>
      </w:r>
      <w:r w:rsidR="002E11D1" w:rsidRPr="00E6597C">
        <w:rPr>
          <w:rFonts w:ascii="GHEA Grapalat" w:hAnsi="GHEA Grapalat" w:cs="Sylfaen"/>
          <w:sz w:val="20"/>
          <w:lang w:val="af-ZA"/>
        </w:rPr>
        <w:t>.</w:t>
      </w:r>
    </w:p>
    <w:p w:rsidR="002E11D1" w:rsidRPr="004605D7" w:rsidRDefault="002E11D1" w:rsidP="002E11D1">
      <w:pPr>
        <w:pStyle w:val="norm"/>
        <w:spacing w:line="240" w:lineRule="auto"/>
        <w:ind w:firstLine="567"/>
        <w:rPr>
          <w:rFonts w:ascii="GHEA Grapalat" w:hAnsi="GHEA Grapalat" w:cs="Sylfaen"/>
          <w:sz w:val="20"/>
          <w:szCs w:val="24"/>
          <w:lang w:val="af-ZA" w:eastAsia="en-US"/>
        </w:rPr>
      </w:pPr>
      <w:r w:rsidRPr="004605D7">
        <w:rPr>
          <w:rFonts w:ascii="GHEA Grapalat" w:hAnsi="GHEA Grapalat"/>
          <w:sz w:val="20"/>
          <w:lang w:val="af-ZA"/>
        </w:rPr>
        <w:t xml:space="preserve">2.6 </w:t>
      </w:r>
      <w:r w:rsidRPr="00E6597C">
        <w:rPr>
          <w:rFonts w:ascii="GHEA Grapalat" w:hAnsi="GHEA Grapalat" w:cs="Sylfaen"/>
          <w:sz w:val="20"/>
          <w:szCs w:val="24"/>
          <w:lang w:eastAsia="en-US"/>
        </w:rPr>
        <w:t>շինարարական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դեպքում՝</w:t>
      </w:r>
    </w:p>
    <w:p w:rsidR="002E11D1" w:rsidRPr="004605D7" w:rsidRDefault="002E11D1" w:rsidP="002E11D1">
      <w:pPr>
        <w:pStyle w:val="norm"/>
        <w:spacing w:line="240" w:lineRule="auto"/>
        <w:rPr>
          <w:rFonts w:ascii="GHEA Grapalat" w:hAnsi="GHEA Grapalat" w:cs="Sylfaen"/>
          <w:sz w:val="20"/>
          <w:szCs w:val="24"/>
          <w:lang w:val="af-ZA" w:eastAsia="en-US"/>
        </w:rPr>
      </w:pP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հաստատված՝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լրացված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ծավալաթերթ</w:t>
      </w:r>
      <w:r w:rsidRPr="004605D7">
        <w:rPr>
          <w:rFonts w:ascii="GHEA Grapalat" w:hAnsi="GHEA Grapalat" w:cs="Sylfaen"/>
          <w:sz w:val="20"/>
          <w:szCs w:val="24"/>
          <w:lang w:val="af-ZA" w:eastAsia="en-US"/>
        </w:rPr>
        <w:t>-</w:t>
      </w:r>
      <w:r w:rsidRPr="00E6597C">
        <w:rPr>
          <w:rFonts w:ascii="GHEA Grapalat" w:hAnsi="GHEA Grapalat" w:cs="Sylfaen"/>
          <w:sz w:val="20"/>
          <w:szCs w:val="24"/>
          <w:lang w:eastAsia="en-US"/>
        </w:rPr>
        <w:t>նախահաշիվ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հաշվի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առնելով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հրավերին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ծավալաթերթով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ըստ</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նախահաշվային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բաժինների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սահմանված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առավելագույն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կշիռները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Ընդ</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որում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կշիռները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կիրառվում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առաջարկի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նկատմամբ</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նկատի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ունենալով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շեղումը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ավել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պակաս</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լինել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հրավերին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ծավալաթերթով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տվյալ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բաժնի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սահմանված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կշռի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չափի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տաս</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տոկոսից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բաժինները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չեն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արհեստականորեն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միավորվել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առանձնացվել</w:t>
      </w:r>
      <w:r w:rsidRPr="004605D7">
        <w:rPr>
          <w:rFonts w:ascii="GHEA Grapalat" w:hAnsi="GHEA Grapalat" w:cs="Sylfaen"/>
          <w:sz w:val="20"/>
          <w:szCs w:val="24"/>
          <w:lang w:val="af-ZA" w:eastAsia="en-US"/>
        </w:rPr>
        <w:t xml:space="preserve">. </w:t>
      </w:r>
    </w:p>
    <w:p w:rsidR="002E11D1" w:rsidRPr="004605D7" w:rsidRDefault="002E11D1" w:rsidP="002E11D1">
      <w:pPr>
        <w:pStyle w:val="norm"/>
        <w:spacing w:line="240" w:lineRule="auto"/>
        <w:rPr>
          <w:rFonts w:ascii="GHEA Grapalat" w:hAnsi="GHEA Grapalat" w:cs="Sylfaen"/>
          <w:sz w:val="20"/>
          <w:szCs w:val="24"/>
          <w:lang w:val="af-ZA" w:eastAsia="en-US"/>
        </w:rPr>
      </w:pP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առաջարկվող՝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հրավերին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նախագծային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փաստաթղթերով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սահմանված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տեխնիկական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բնութագրերին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համապատասխանող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սարքերի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սարքավորումների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տեխնիկական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բնութագրերը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ապրանքային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նշանները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ֆիրմային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անվանումները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մակնիշները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արտադրողները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երաշխիքային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ժամկետները</w:t>
      </w:r>
      <w:r w:rsidRPr="004605D7">
        <w:rPr>
          <w:rFonts w:ascii="GHEA Grapalat" w:hAnsi="GHEA Grapalat" w:cs="Sylfaen"/>
          <w:sz w:val="20"/>
          <w:szCs w:val="24"/>
          <w:lang w:val="af-ZA" w:eastAsia="en-US"/>
        </w:rPr>
        <w:t>:</w:t>
      </w:r>
      <w:r w:rsidR="00FF3C84" w:rsidRPr="004605D7">
        <w:rPr>
          <w:rFonts w:ascii="GHEA Grapalat" w:hAnsi="GHEA Grapalat" w:cs="Sylfaen"/>
          <w:sz w:val="20"/>
          <w:szCs w:val="24"/>
          <w:vertAlign w:val="superscript"/>
          <w:lang w:val="af-ZA" w:eastAsia="en-US"/>
        </w:rPr>
        <w:t>17</w:t>
      </w:r>
      <w:r w:rsidRPr="004605D7">
        <w:rPr>
          <w:rFonts w:ascii="GHEA Grapalat" w:hAnsi="GHEA Grapalat" w:cs="Sylfaen"/>
          <w:sz w:val="20"/>
          <w:szCs w:val="24"/>
          <w:lang w:val="af-ZA" w:eastAsia="en-US"/>
        </w:rPr>
        <w:t xml:space="preserve">  </w:t>
      </w:r>
    </w:p>
    <w:p w:rsidR="002E11D1" w:rsidRPr="004605D7" w:rsidRDefault="002E11D1" w:rsidP="002E11D1">
      <w:pPr>
        <w:ind w:firstLine="567"/>
        <w:jc w:val="both"/>
        <w:rPr>
          <w:rFonts w:ascii="GHEA Grapalat" w:hAnsi="GHEA Grapalat"/>
          <w:sz w:val="20"/>
          <w:lang w:val="af-ZA"/>
        </w:rPr>
      </w:pPr>
    </w:p>
    <w:p w:rsidR="00B26608" w:rsidRPr="00E6597C" w:rsidRDefault="00B26608" w:rsidP="00B26608">
      <w:pPr>
        <w:jc w:val="center"/>
        <w:rPr>
          <w:rFonts w:ascii="GHEA Grapalat" w:hAnsi="GHEA Grapalat" w:cs="Sylfaen"/>
          <w:b/>
          <w:sz w:val="20"/>
          <w:lang w:val="es-ES"/>
        </w:rPr>
      </w:pPr>
      <w:r w:rsidRPr="00E6597C">
        <w:rPr>
          <w:rFonts w:ascii="GHEA Grapalat" w:hAnsi="GHEA Grapalat"/>
          <w:b/>
          <w:sz w:val="20"/>
          <w:lang w:val="es-ES"/>
        </w:rPr>
        <w:t xml:space="preserve">3. </w:t>
      </w:r>
      <w:r w:rsidRPr="00E6597C">
        <w:rPr>
          <w:rFonts w:ascii="GHEA Grapalat" w:hAnsi="GHEA Grapalat" w:cs="Sylfaen"/>
          <w:b/>
          <w:sz w:val="20"/>
          <w:lang w:val="es-ES"/>
        </w:rPr>
        <w:t>ՀԱՅՏԸ</w:t>
      </w:r>
      <w:r w:rsidRPr="00E6597C">
        <w:rPr>
          <w:rFonts w:ascii="GHEA Grapalat" w:hAnsi="GHEA Grapalat" w:cs="Arial"/>
          <w:b/>
          <w:sz w:val="20"/>
          <w:lang w:val="es-ES"/>
        </w:rPr>
        <w:t xml:space="preserve">  </w:t>
      </w:r>
      <w:r w:rsidRPr="00E6597C">
        <w:rPr>
          <w:rFonts w:ascii="GHEA Grapalat" w:hAnsi="GHEA Grapalat" w:cs="Sylfaen"/>
          <w:b/>
          <w:sz w:val="20"/>
          <w:lang w:val="es-ES"/>
        </w:rPr>
        <w:t>ՊԱՏՐԱՍՏԵԼՈՒ</w:t>
      </w:r>
      <w:r w:rsidRPr="00E6597C">
        <w:rPr>
          <w:rFonts w:ascii="GHEA Grapalat" w:hAnsi="GHEA Grapalat" w:cs="Arial"/>
          <w:b/>
          <w:sz w:val="20"/>
          <w:lang w:val="es-ES"/>
        </w:rPr>
        <w:t xml:space="preserve">  </w:t>
      </w:r>
      <w:r w:rsidRPr="00E6597C">
        <w:rPr>
          <w:rFonts w:ascii="GHEA Grapalat" w:hAnsi="GHEA Grapalat" w:cs="Sylfaen"/>
          <w:b/>
          <w:sz w:val="20"/>
          <w:lang w:val="es-ES"/>
        </w:rPr>
        <w:t>ԿԱՐԳԸ</w:t>
      </w:r>
    </w:p>
    <w:p w:rsidR="00B26608" w:rsidRPr="00E6597C" w:rsidRDefault="00B26608" w:rsidP="00B26608">
      <w:pPr>
        <w:jc w:val="center"/>
        <w:rPr>
          <w:rFonts w:ascii="GHEA Grapalat" w:hAnsi="GHEA Grapalat" w:cs="Sylfaen"/>
          <w:b/>
          <w:sz w:val="20"/>
          <w:lang w:val="es-ES"/>
        </w:rPr>
      </w:pPr>
    </w:p>
    <w:p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164475">
        <w:rPr>
          <w:rFonts w:ascii="GHEA Grapalat" w:hAnsi="GHEA Grapalat"/>
          <w:sz w:val="20"/>
          <w:szCs w:val="20"/>
          <w:lang w:val="es-ES"/>
        </w:rPr>
        <w:t xml:space="preserve"> երկու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lastRenderedPageBreak/>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rsidR="00E67BA7" w:rsidRPr="00E6597C" w:rsidRDefault="00E67BA7" w:rsidP="00EF3662">
      <w:pPr>
        <w:ind w:firstLine="567"/>
        <w:jc w:val="both"/>
        <w:rPr>
          <w:rFonts w:ascii="GHEA Grapalat" w:hAnsi="GHEA Grapalat" w:cs="Sylfaen"/>
          <w:sz w:val="20"/>
          <w:lang w:val="af-ZA"/>
        </w:rPr>
      </w:pPr>
    </w:p>
    <w:p w:rsidR="00AB0304" w:rsidRPr="00E6597C" w:rsidRDefault="00AB0304" w:rsidP="00EF3662">
      <w:pPr>
        <w:ind w:firstLine="567"/>
        <w:jc w:val="both"/>
        <w:rPr>
          <w:rFonts w:ascii="GHEA Grapalat" w:hAnsi="GHEA Grapalat"/>
          <w:b/>
          <w:sz w:val="20"/>
          <w:lang w:val="af-ZA"/>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6C3873" w:rsidP="00EF3662">
      <w:pPr>
        <w:pStyle w:val="norm"/>
        <w:spacing w:line="240" w:lineRule="auto"/>
        <w:ind w:firstLine="284"/>
        <w:jc w:val="right"/>
        <w:rPr>
          <w:rFonts w:ascii="GHEA Grapalat" w:hAnsi="GHEA Grapalat" w:cs="Sylfaen"/>
          <w:b/>
          <w:sz w:val="20"/>
          <w:lang w:val="es-ES"/>
        </w:rPr>
      </w:pPr>
      <w:r w:rsidRPr="00E6597C">
        <w:rPr>
          <w:rFonts w:ascii="GHEA Grapalat" w:hAnsi="GHEA Grapalat" w:cs="Sylfaen"/>
          <w:b/>
          <w:sz w:val="20"/>
          <w:lang w:val="es-ES"/>
        </w:rPr>
        <w:br w:type="page"/>
      </w: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 1</w:t>
      </w:r>
    </w:p>
    <w:p w:rsidR="00B2572B" w:rsidRPr="00E6597C" w:rsidRDefault="00E574D7" w:rsidP="00EF3662">
      <w:pPr>
        <w:pStyle w:val="31"/>
        <w:spacing w:line="240" w:lineRule="auto"/>
        <w:jc w:val="right"/>
        <w:rPr>
          <w:rFonts w:ascii="GHEA Grapalat" w:hAnsi="GHEA Grapalat" w:cs="Arial"/>
          <w:b/>
          <w:lang w:val="es-ES"/>
        </w:rPr>
      </w:pPr>
      <w:r>
        <w:rPr>
          <w:rFonts w:ascii="GHEA Grapalat" w:hAnsi="GHEA Grapalat"/>
          <w:b/>
          <w:color w:val="000000" w:themeColor="text1"/>
          <w:lang w:val="af-ZA"/>
        </w:rPr>
        <w:t xml:space="preserve">`  ԱՄԽՀ-ԲՄԱՇՁԲ-22/10            </w:t>
      </w:r>
      <w:r w:rsidR="00803842">
        <w:rPr>
          <w:rFonts w:ascii="GHEA Grapalat" w:hAnsi="GHEA Grapalat"/>
          <w:b/>
          <w:color w:val="000000" w:themeColor="text1"/>
          <w:lang w:val="af-ZA"/>
        </w:rPr>
        <w:t xml:space="preserve">      </w:t>
      </w:r>
      <w:r w:rsidR="00164475" w:rsidRPr="00075BF5">
        <w:rPr>
          <w:rFonts w:ascii="GHEA Grapalat" w:hAnsi="GHEA Grapalat"/>
          <w:i/>
          <w:color w:val="000000" w:themeColor="text1"/>
          <w:lang w:val="af-ZA"/>
        </w:rPr>
        <w:t xml:space="preserve">  </w:t>
      </w:r>
      <w:r w:rsidR="00B2572B" w:rsidRPr="00E6597C">
        <w:rPr>
          <w:rFonts w:ascii="GHEA Grapalat" w:hAnsi="GHEA Grapalat" w:cs="Sylfaen"/>
          <w:b/>
          <w:lang w:val="es-ES"/>
        </w:rPr>
        <w:t>ծածկագրով</w:t>
      </w:r>
    </w:p>
    <w:p w:rsidR="00F45C9A" w:rsidRPr="00F45C9A" w:rsidRDefault="009D3806" w:rsidP="00F45C9A">
      <w:pPr>
        <w:ind w:firstLine="567"/>
        <w:jc w:val="right"/>
        <w:rPr>
          <w:rFonts w:ascii="GHEA Grapalat" w:hAnsi="GHEA Grapalat" w:cs="Arial"/>
          <w:b/>
          <w:sz w:val="20"/>
          <w:szCs w:val="20"/>
          <w:lang w:val="hy-AM"/>
        </w:rPr>
      </w:pPr>
      <w:r w:rsidRPr="0038176E">
        <w:rPr>
          <w:rFonts w:ascii="GHEA Grapalat" w:hAnsi="GHEA Grapalat"/>
          <w:b/>
          <w:lang w:val="af-ZA"/>
        </w:rPr>
        <w:t>բաց մրցույթ</w:t>
      </w:r>
      <w:r>
        <w:rPr>
          <w:rFonts w:ascii="GHEA Grapalat" w:hAnsi="GHEA Grapalat"/>
          <w:lang w:val="af-ZA"/>
        </w:rPr>
        <w:t xml:space="preserve">  </w:t>
      </w:r>
      <w:r w:rsidR="00F45C9A" w:rsidRPr="00F45C9A">
        <w:rPr>
          <w:rFonts w:ascii="GHEA Grapalat" w:hAnsi="GHEA Grapalat" w:cs="Sylfaen"/>
          <w:b/>
          <w:sz w:val="20"/>
          <w:szCs w:val="20"/>
          <w:lang w:val="hy-AM"/>
        </w:rPr>
        <w:t>հրավերի</w:t>
      </w:r>
    </w:p>
    <w:p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rsidR="00B2572B" w:rsidRPr="00E6597C" w:rsidRDefault="009D3806" w:rsidP="00EF3662">
      <w:pPr>
        <w:pStyle w:val="6"/>
        <w:jc w:val="center"/>
        <w:rPr>
          <w:rFonts w:ascii="GHEA Grapalat" w:hAnsi="GHEA Grapalat" w:cs="Arial"/>
          <w:color w:val="auto"/>
          <w:sz w:val="24"/>
          <w:szCs w:val="24"/>
          <w:lang w:val="es-ES"/>
        </w:rPr>
      </w:pPr>
      <w:r>
        <w:rPr>
          <w:rFonts w:ascii="GHEA Grapalat" w:hAnsi="GHEA Grapalat"/>
          <w:szCs w:val="24"/>
          <w:lang w:val="af-ZA"/>
        </w:rPr>
        <w:t xml:space="preserve">բաց մրցույթ  </w:t>
      </w:r>
      <w:r w:rsidR="00B2572B" w:rsidRPr="00E6597C">
        <w:rPr>
          <w:rFonts w:ascii="GHEA Grapalat" w:hAnsi="GHEA Grapalat" w:cs="Sylfaen"/>
          <w:color w:val="auto"/>
          <w:sz w:val="24"/>
          <w:szCs w:val="24"/>
          <w:lang w:val="es-ES"/>
        </w:rPr>
        <w:t>մասնակցելու</w:t>
      </w:r>
      <w:r w:rsidR="00B2572B" w:rsidRPr="00E6597C">
        <w:rPr>
          <w:rFonts w:ascii="GHEA Grapalat" w:hAnsi="GHEA Grapalat" w:cs="Arial"/>
          <w:color w:val="auto"/>
          <w:sz w:val="24"/>
          <w:szCs w:val="24"/>
          <w:lang w:val="es-ES"/>
        </w:rPr>
        <w:t xml:space="preserve">  </w:t>
      </w:r>
    </w:p>
    <w:p w:rsidR="00B2572B" w:rsidRPr="00E6597C" w:rsidRDefault="00B2572B" w:rsidP="00EF3662">
      <w:pPr>
        <w:rPr>
          <w:lang w:val="es-ES" w:eastAsia="ru-RU"/>
        </w:rPr>
      </w:pPr>
    </w:p>
    <w:p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ի կողմից</w:t>
      </w:r>
      <w:r w:rsidRPr="00E6597C">
        <w:rPr>
          <w:rFonts w:ascii="GHEA Grapalat" w:hAnsi="GHEA Grapalat"/>
          <w:sz w:val="22"/>
          <w:szCs w:val="22"/>
          <w:u w:val="single"/>
          <w:lang w:val="es-ES"/>
        </w:rPr>
        <w:t xml:space="preserve"> </w:t>
      </w:r>
      <w:r w:rsidR="00E574D7">
        <w:rPr>
          <w:rFonts w:ascii="GHEA Grapalat" w:hAnsi="GHEA Grapalat"/>
          <w:lang w:val="af-ZA"/>
        </w:rPr>
        <w:t xml:space="preserve">`  ԱՄԽՀ-ԲՄԱՇՁԲ-22/10            </w:t>
      </w:r>
      <w:r w:rsidR="00803842">
        <w:rPr>
          <w:rFonts w:ascii="GHEA Grapalat" w:hAnsi="GHEA Grapalat"/>
          <w:lang w:val="af-ZA"/>
        </w:rPr>
        <w:t xml:space="preserve">      </w:t>
      </w:r>
      <w:r w:rsidRPr="00E6597C">
        <w:rPr>
          <w:rFonts w:ascii="GHEA Grapalat" w:hAnsi="GHEA Grapalat" w:cs="Sylfaen"/>
          <w:sz w:val="20"/>
          <w:szCs w:val="20"/>
          <w:lang w:val="es-ES"/>
        </w:rPr>
        <w:t>ծածկագրով հայտարարված</w:t>
      </w:r>
    </w:p>
    <w:p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 անվանումը</w:t>
      </w:r>
    </w:p>
    <w:p w:rsidR="00B2572B" w:rsidRPr="00E6597C" w:rsidRDefault="009D3806" w:rsidP="00EF3662">
      <w:pPr>
        <w:jc w:val="both"/>
        <w:rPr>
          <w:rFonts w:ascii="GHEA Grapalat" w:hAnsi="GHEA Grapalat" w:cs="Sylfaen"/>
          <w:sz w:val="20"/>
          <w:szCs w:val="20"/>
          <w:lang w:val="es-ES"/>
        </w:rPr>
      </w:pPr>
      <w:r>
        <w:rPr>
          <w:rFonts w:ascii="GHEA Grapalat" w:hAnsi="GHEA Grapalat"/>
          <w:lang w:val="af-ZA"/>
        </w:rPr>
        <w:t xml:space="preserve">բաց մրցույթ  </w:t>
      </w:r>
      <w:r w:rsidR="00F45C9A" w:rsidRPr="00F45C9A">
        <w:rPr>
          <w:rFonts w:ascii="GHEA Grapalat" w:hAnsi="GHEA Grapalat" w:cs="Sylfaen"/>
          <w:sz w:val="20"/>
          <w:szCs w:val="20"/>
          <w:lang w:val="es-ES"/>
        </w:rPr>
        <w:t>հրավերի</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p>
    <w:p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rsidR="00B2572B" w:rsidRPr="00E6597C" w:rsidRDefault="00B2572B" w:rsidP="00EF3662">
      <w:pPr>
        <w:jc w:val="both"/>
        <w:rPr>
          <w:rFonts w:ascii="GHEA Grapalat" w:hAnsi="GHEA Grapalat"/>
          <w:sz w:val="12"/>
          <w:szCs w:val="12"/>
          <w:u w:val="single"/>
          <w:lang w:val="es-ES"/>
        </w:rPr>
      </w:pP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rsidR="00B2572B" w:rsidRPr="00E6597C" w:rsidDel="00437CDB" w:rsidRDefault="00B2572B" w:rsidP="00EF3662">
      <w:pPr>
        <w:jc w:val="both"/>
        <w:rPr>
          <w:rFonts w:ascii="GHEA Grapalat" w:hAnsi="GHEA Grapalat" w:cs="Sylfaen"/>
          <w:sz w:val="20"/>
          <w:szCs w:val="20"/>
          <w:lang w:val="es-ES"/>
        </w:rPr>
      </w:pP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rsidR="00B2572B" w:rsidRPr="008747C6" w:rsidRDefault="00B2572B" w:rsidP="00EF3662">
      <w:pPr>
        <w:jc w:val="right"/>
        <w:rPr>
          <w:rFonts w:ascii="GHEA Grapalat" w:hAnsi="GHEA Grapalat"/>
          <w:sz w:val="10"/>
          <w:szCs w:val="10"/>
          <w:u w:val="single"/>
          <w:lang w:val="es-ES"/>
        </w:rPr>
      </w:pPr>
    </w:p>
    <w:p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rsidR="003257F0" w:rsidRPr="008747C6" w:rsidRDefault="003257F0" w:rsidP="003257F0">
      <w:pPr>
        <w:jc w:val="right"/>
        <w:rPr>
          <w:rFonts w:ascii="GHEA Grapalat" w:hAnsi="GHEA Grapalat"/>
          <w:sz w:val="10"/>
          <w:szCs w:val="10"/>
          <w:lang w:val="hy-AM"/>
        </w:rPr>
      </w:pPr>
    </w:p>
    <w:p w:rsidR="003257F0" w:rsidRPr="008747C6" w:rsidRDefault="003257F0" w:rsidP="003257F0">
      <w:pPr>
        <w:ind w:firstLine="708"/>
        <w:jc w:val="both"/>
        <w:rPr>
          <w:rFonts w:ascii="GHEA Grapalat" w:hAnsi="GHEA Grapalat" w:cs="Arial"/>
          <w:sz w:val="20"/>
          <w:szCs w:val="20"/>
          <w:lang w:val="hy-AM"/>
        </w:rPr>
      </w:pPr>
    </w:p>
    <w:p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rsidR="006C3873" w:rsidRPr="00E6597C" w:rsidRDefault="006C3873" w:rsidP="00975F7E">
      <w:pPr>
        <w:ind w:firstLine="709"/>
        <w:jc w:val="both"/>
        <w:rPr>
          <w:rFonts w:ascii="GHEA Grapalat" w:hAnsi="GHEA Grapalat"/>
          <w:sz w:val="20"/>
          <w:lang w:val="es-ES"/>
        </w:rPr>
      </w:pPr>
      <w:r w:rsidRPr="00E6597C">
        <w:rPr>
          <w:rFonts w:ascii="GHEA Grapalat" w:hAnsi="GHEA Grapalat" w:cs="Arial"/>
          <w:sz w:val="20"/>
          <w:szCs w:val="20"/>
          <w:lang w:val="es-ES"/>
        </w:rPr>
        <w:t>Սույնով</w:t>
      </w:r>
      <w:r w:rsidRPr="00E6597C">
        <w:rPr>
          <w:rFonts w:ascii="GHEA Grapalat" w:hAnsi="GHEA Grapalat"/>
          <w:sz w:val="20"/>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es-ES"/>
        </w:rPr>
        <w:t xml:space="preserve">                         </w:t>
      </w:r>
      <w:r w:rsidRPr="00E6597C">
        <w:rPr>
          <w:rFonts w:ascii="GHEA Grapalat" w:hAnsi="GHEA Grapalat"/>
          <w:sz w:val="20"/>
          <w:u w:val="single"/>
          <w:lang w:val="hy-AM"/>
        </w:rPr>
        <w:t xml:space="preserve">          </w:t>
      </w:r>
      <w:r w:rsidRPr="00E6597C">
        <w:rPr>
          <w:rFonts w:ascii="GHEA Grapalat" w:hAnsi="GHEA Grapalat"/>
          <w:lang w:val="hy-AM"/>
        </w:rPr>
        <w:t>-</w:t>
      </w:r>
      <w:r w:rsidRPr="00E6597C">
        <w:rPr>
          <w:rFonts w:ascii="GHEA Grapalat" w:hAnsi="GHEA Grapalat" w:cs="Arial"/>
          <w:sz w:val="20"/>
          <w:szCs w:val="20"/>
          <w:lang w:val="es-ES"/>
        </w:rPr>
        <w:t>ն հայտարարում և հավաստում է, որ՝</w:t>
      </w:r>
      <w:r w:rsidRPr="00E6597C">
        <w:rPr>
          <w:rFonts w:ascii="GHEA Grapalat" w:hAnsi="GHEA Grapalat" w:cs="Arial"/>
          <w:lang w:val="hy-AM"/>
        </w:rPr>
        <w:t xml:space="preserve"> </w:t>
      </w:r>
    </w:p>
    <w:p w:rsidR="006C3873" w:rsidRPr="00E6597C" w:rsidRDefault="006C3873" w:rsidP="00975F7E">
      <w:pPr>
        <w:jc w:val="both"/>
        <w:rPr>
          <w:rFonts w:ascii="GHEA Grapalat" w:hAnsi="GHEA Grapalat"/>
          <w:i/>
          <w:sz w:val="16"/>
          <w:vertAlign w:val="superscript"/>
          <w:lang w:val="es-ES"/>
        </w:rPr>
      </w:pP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es-ES"/>
        </w:rPr>
        <w:t xml:space="preserve">                                    </w:t>
      </w:r>
      <w:r w:rsidRPr="00E6597C">
        <w:rPr>
          <w:rFonts w:ascii="GHEA Grapalat" w:hAnsi="GHEA Grapalat" w:cs="Sylfaen"/>
          <w:vertAlign w:val="superscript"/>
          <w:lang w:val="hy-AM"/>
        </w:rPr>
        <w:t>մասնակցի անվանում</w:t>
      </w:r>
    </w:p>
    <w:p w:rsidR="008747C6" w:rsidRDefault="006C3873" w:rsidP="00975F7E">
      <w:pPr>
        <w:ind w:firstLine="708"/>
        <w:jc w:val="both"/>
        <w:rPr>
          <w:rFonts w:ascii="GHEA Grapalat" w:hAnsi="GHEA Grapalat" w:cs="Sylfaen"/>
          <w:sz w:val="20"/>
          <w:lang w:val="hy-AM"/>
        </w:rPr>
      </w:pPr>
      <w:r w:rsidRPr="00E6597C">
        <w:rPr>
          <w:rFonts w:ascii="GHEA Grapalat" w:hAnsi="GHEA Grapalat" w:cs="Arial"/>
          <w:sz w:val="20"/>
          <w:szCs w:val="20"/>
          <w:lang w:val="es-ES"/>
        </w:rPr>
        <w:t xml:space="preserve">1) բավարարում է </w:t>
      </w:r>
      <w:r w:rsidR="00E574D7">
        <w:rPr>
          <w:rFonts w:ascii="GHEA Grapalat" w:hAnsi="GHEA Grapalat"/>
          <w:b/>
          <w:u w:val="single"/>
          <w:lang w:val="af-ZA"/>
        </w:rPr>
        <w:t xml:space="preserve">`  ԱՄԽՀ-ԲՄԱՇՁԲ-22/10            </w:t>
      </w:r>
      <w:r w:rsidR="00803842">
        <w:rPr>
          <w:rFonts w:ascii="GHEA Grapalat" w:hAnsi="GHEA Grapalat"/>
          <w:b/>
          <w:u w:val="single"/>
          <w:lang w:val="af-ZA"/>
        </w:rPr>
        <w:t xml:space="preserve">      </w:t>
      </w:r>
      <w:r w:rsidR="00164475">
        <w:rPr>
          <w:rFonts w:ascii="GHEA Grapalat" w:hAnsi="GHEA Grapalat"/>
          <w:i/>
          <w:lang w:val="af-ZA"/>
        </w:rPr>
        <w:t xml:space="preserve">  </w:t>
      </w:r>
      <w:r w:rsidRPr="00E6597C">
        <w:rPr>
          <w:rFonts w:ascii="GHEA Grapalat" w:hAnsi="GHEA Grapalat" w:cs="Arial"/>
          <w:sz w:val="20"/>
          <w:szCs w:val="20"/>
          <w:lang w:val="es-ES"/>
        </w:rPr>
        <w:t xml:space="preserve">ծածկագրով  բաց մրցույթի հրավերով սահմանված մասնակցության իրավունքի պահանջներին </w:t>
      </w:r>
      <w:r w:rsidR="00EB07BB" w:rsidRPr="00E6597C">
        <w:rPr>
          <w:rFonts w:ascii="GHEA Grapalat" w:hAnsi="GHEA Grapalat" w:cs="Arial"/>
          <w:sz w:val="20"/>
          <w:szCs w:val="20"/>
          <w:lang w:val="hy-AM"/>
        </w:rPr>
        <w:t xml:space="preserve"> և </w:t>
      </w:r>
      <w:r w:rsidR="00361308" w:rsidRPr="00E6597C">
        <w:rPr>
          <w:rFonts w:ascii="GHEA Grapalat" w:hAnsi="GHEA Grapalat" w:cs="Sylfaen"/>
          <w:sz w:val="20"/>
          <w:lang w:val="hy-AM"/>
        </w:rPr>
        <w:t>պարտավորվում</w:t>
      </w:r>
      <w:r w:rsidR="00EB07BB" w:rsidRPr="00E6597C">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E6597C">
        <w:rPr>
          <w:rFonts w:ascii="GHEA Grapalat" w:hAnsi="GHEA Grapalat" w:cs="Sylfaen"/>
          <w:sz w:val="20"/>
          <w:lang w:val="hy-AM"/>
        </w:rPr>
        <w:t>նել</w:t>
      </w:r>
      <w:r w:rsidR="00EB07BB" w:rsidRPr="00E6597C">
        <w:rPr>
          <w:rFonts w:ascii="GHEA Grapalat" w:hAnsi="GHEA Grapalat" w:cs="Sylfaen"/>
          <w:sz w:val="20"/>
          <w:lang w:val="hy-AM"/>
        </w:rPr>
        <w:t xml:space="preserve"> որակավորման ապահովում</w:t>
      </w:r>
      <w:r w:rsidR="00112726">
        <w:rPr>
          <w:rStyle w:val="af6"/>
          <w:rFonts w:ascii="GHEA Grapalat" w:hAnsi="GHEA Grapalat" w:cs="Sylfaen"/>
          <w:sz w:val="20"/>
          <w:lang w:val="hy-AM"/>
        </w:rPr>
        <w:footnoteReference w:id="8"/>
      </w:r>
      <w:r w:rsidR="00E97AB0" w:rsidRPr="004605D7">
        <w:rPr>
          <w:rFonts w:ascii="GHEA Grapalat" w:hAnsi="GHEA Grapalat" w:cs="Sylfaen"/>
          <w:sz w:val="20"/>
          <w:lang w:val="es-ES"/>
        </w:rPr>
        <w:t>.</w:t>
      </w:r>
      <w:r w:rsidR="00EB07BB" w:rsidRPr="00E6597C">
        <w:rPr>
          <w:rFonts w:ascii="GHEA Grapalat" w:hAnsi="GHEA Grapalat" w:cs="Sylfaen"/>
          <w:sz w:val="20"/>
          <w:lang w:val="hy-AM"/>
        </w:rPr>
        <w:t xml:space="preserve"> </w:t>
      </w:r>
    </w:p>
    <w:p w:rsidR="006C3873" w:rsidRPr="00E6597C" w:rsidRDefault="00887807" w:rsidP="00975F7E">
      <w:pPr>
        <w:ind w:firstLine="708"/>
        <w:jc w:val="both"/>
        <w:rPr>
          <w:rFonts w:ascii="GHEA Grapalat" w:hAnsi="GHEA Grapalat" w:cs="Arial"/>
          <w:sz w:val="22"/>
          <w:szCs w:val="22"/>
          <w:lang w:val="es-ES"/>
        </w:rPr>
      </w:pPr>
      <w:r w:rsidRPr="00E6597C">
        <w:rPr>
          <w:rFonts w:ascii="GHEA Grapalat" w:hAnsi="GHEA Grapalat" w:cs="Arial"/>
          <w:sz w:val="20"/>
          <w:szCs w:val="20"/>
          <w:lang w:val="hy-AM"/>
        </w:rPr>
        <w:t>2</w:t>
      </w:r>
      <w:r w:rsidR="006C3873" w:rsidRPr="00E6597C">
        <w:rPr>
          <w:rFonts w:ascii="GHEA Grapalat" w:hAnsi="GHEA Grapalat" w:cs="Arial"/>
          <w:sz w:val="20"/>
          <w:szCs w:val="20"/>
          <w:lang w:val="es-ES"/>
        </w:rPr>
        <w:t xml:space="preserve">) </w:t>
      </w:r>
      <w:r w:rsidR="00E574D7">
        <w:rPr>
          <w:rFonts w:ascii="GHEA Grapalat" w:hAnsi="GHEA Grapalat"/>
          <w:lang w:val="af-ZA"/>
        </w:rPr>
        <w:t xml:space="preserve">`  ԱՄԽՀ-ԲՄԱՇՁԲ-22/10            </w:t>
      </w:r>
      <w:r w:rsidR="00803842">
        <w:rPr>
          <w:rFonts w:ascii="GHEA Grapalat" w:hAnsi="GHEA Grapalat"/>
          <w:lang w:val="af-ZA"/>
        </w:rPr>
        <w:t xml:space="preserve">      </w:t>
      </w:r>
      <w:r w:rsidR="00164475">
        <w:rPr>
          <w:rFonts w:ascii="GHEA Grapalat" w:hAnsi="GHEA Grapalat"/>
          <w:i/>
          <w:lang w:val="af-ZA"/>
        </w:rPr>
        <w:t xml:space="preserve">  </w:t>
      </w:r>
      <w:r w:rsidR="006C3873" w:rsidRPr="00E6597C">
        <w:rPr>
          <w:rFonts w:ascii="GHEA Grapalat" w:hAnsi="GHEA Grapalat" w:cs="Arial"/>
          <w:sz w:val="20"/>
          <w:szCs w:val="20"/>
          <w:lang w:val="es-ES"/>
        </w:rPr>
        <w:t>ծածկագրով բաց մրցույթին մասնակցելու շրջանակում`</w:t>
      </w:r>
      <w:r w:rsidR="006C3873" w:rsidRPr="00E6597C">
        <w:rPr>
          <w:rFonts w:ascii="GHEA Grapalat" w:hAnsi="GHEA Grapalat" w:cs="Sylfaen"/>
          <w:sz w:val="22"/>
          <w:szCs w:val="22"/>
          <w:lang w:val="es-ES"/>
        </w:rPr>
        <w:t xml:space="preserve">  </w:t>
      </w:r>
    </w:p>
    <w:p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lastRenderedPageBreak/>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91590A" w:rsidRDefault="0091590A" w:rsidP="00A52F0E">
      <w:pPr>
        <w:jc w:val="both"/>
        <w:rPr>
          <w:rFonts w:ascii="GHEA Grapalat" w:hAnsi="GHEA Grapalat" w:cs="Arial"/>
          <w:sz w:val="20"/>
          <w:szCs w:val="20"/>
          <w:lang w:val="es-ES"/>
        </w:rPr>
      </w:pPr>
    </w:p>
    <w:p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rsidR="00A52F0E" w:rsidRPr="0091590A" w:rsidRDefault="00A52F0E" w:rsidP="0091590A">
      <w:pPr>
        <w:jc w:val="both"/>
        <w:rPr>
          <w:rFonts w:ascii="GHEA Grapalat" w:hAnsi="GHEA Grapalat"/>
          <w:sz w:val="22"/>
          <w:szCs w:val="22"/>
          <w:lang w:val="hy-AM"/>
        </w:rPr>
      </w:pPr>
    </w:p>
    <w:p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rsidR="006C3873" w:rsidRPr="00E6597C" w:rsidRDefault="006C3873" w:rsidP="006C3873">
      <w:pPr>
        <w:jc w:val="right"/>
        <w:rPr>
          <w:rFonts w:ascii="GHEA Grapalat" w:hAnsi="GHEA Grapalat"/>
          <w:sz w:val="10"/>
          <w:szCs w:val="10"/>
          <w:lang w:val="es-ES"/>
        </w:rPr>
      </w:pPr>
    </w:p>
    <w:p w:rsidR="002E11D1" w:rsidRPr="00E6597C" w:rsidRDefault="00E97AB0" w:rsidP="00CE3A99">
      <w:pPr>
        <w:ind w:firstLine="708"/>
        <w:jc w:val="both"/>
        <w:rPr>
          <w:rFonts w:ascii="GHEA Grapalat" w:hAnsi="GHEA Grapalat"/>
          <w:sz w:val="20"/>
          <w:lang w:val="es-ES"/>
        </w:rPr>
      </w:pPr>
      <w:r w:rsidRPr="00E6597C">
        <w:rPr>
          <w:rFonts w:ascii="GHEA Grapalat" w:hAnsi="GHEA Grapalat"/>
          <w:sz w:val="20"/>
          <w:lang w:val="es-ES"/>
        </w:rPr>
        <w:t>Կից ներկայացվում է</w:t>
      </w:r>
      <w:r w:rsidR="002E11D1" w:rsidRPr="00E6597C">
        <w:rPr>
          <w:rFonts w:ascii="GHEA Grapalat" w:hAnsi="GHEA Grapalat"/>
          <w:sz w:val="20"/>
          <w:lang w:val="es-ES"/>
        </w:rPr>
        <w:t xml:space="preserve">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p>
    <w:p w:rsidR="002E11D1" w:rsidRPr="00E6597C" w:rsidRDefault="002E11D1" w:rsidP="00CE3A99">
      <w:pPr>
        <w:ind w:firstLine="708"/>
        <w:jc w:val="both"/>
        <w:rPr>
          <w:rFonts w:ascii="GHEA Grapalat" w:hAnsi="GHEA Grapalat"/>
          <w:sz w:val="20"/>
          <w:lang w:val="es-ES"/>
        </w:rPr>
      </w:pPr>
    </w:p>
    <w:p w:rsidR="00E97AB0" w:rsidRPr="00E6597C" w:rsidRDefault="00E97AB0" w:rsidP="00CE3A99">
      <w:pPr>
        <w:ind w:firstLine="708"/>
        <w:jc w:val="both"/>
        <w:rPr>
          <w:rFonts w:ascii="GHEA Grapalat" w:hAnsi="GHEA Grapalat"/>
          <w:sz w:val="20"/>
          <w:lang w:val="es-ES"/>
        </w:rPr>
      </w:pPr>
    </w:p>
    <w:p w:rsidR="00E97AB0" w:rsidRPr="00E6597C" w:rsidRDefault="00E97AB0" w:rsidP="00CE3A99">
      <w:pPr>
        <w:ind w:firstLine="708"/>
        <w:jc w:val="both"/>
        <w:rPr>
          <w:rFonts w:ascii="GHEA Grapalat" w:hAnsi="GHEA Grapalat"/>
          <w:sz w:val="20"/>
          <w:lang w:val="es-ES"/>
        </w:rPr>
      </w:pPr>
    </w:p>
    <w:p w:rsidR="00B2572B" w:rsidRPr="00E6597C" w:rsidRDefault="00B2572B" w:rsidP="00EF3662">
      <w:pPr>
        <w:jc w:val="both"/>
        <w:rPr>
          <w:rFonts w:ascii="GHEA Grapalat" w:hAnsi="GHEA Grapalat"/>
          <w:sz w:val="20"/>
          <w:lang w:val="es-ES"/>
        </w:rPr>
      </w:pPr>
    </w:p>
    <w:p w:rsidR="00B2572B" w:rsidRPr="00E6597C" w:rsidRDefault="00B2572B" w:rsidP="00EF3662">
      <w:pPr>
        <w:jc w:val="both"/>
        <w:rPr>
          <w:rFonts w:ascii="GHEA Grapalat" w:hAnsi="GHEA Grapalat"/>
          <w:sz w:val="20"/>
          <w:lang w:val="es-ES"/>
        </w:rPr>
      </w:pPr>
    </w:p>
    <w:p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rsidR="00B2572B" w:rsidRPr="00E6597C" w:rsidRDefault="00B2572B" w:rsidP="00EF3662">
      <w:pPr>
        <w:jc w:val="both"/>
        <w:rPr>
          <w:rFonts w:ascii="GHEA Grapalat" w:hAnsi="GHEA Grapalat" w:cs="Arial"/>
          <w:sz w:val="20"/>
          <w:vertAlign w:val="superscript"/>
          <w:lang w:val="es-ES"/>
        </w:rPr>
      </w:pPr>
    </w:p>
    <w:p w:rsidR="00B2572B" w:rsidRPr="00E6597C" w:rsidRDefault="00B2572B" w:rsidP="00EF3662">
      <w:pPr>
        <w:jc w:val="both"/>
        <w:rPr>
          <w:rFonts w:ascii="GHEA Grapalat" w:hAnsi="GHEA Grapalat"/>
          <w:sz w:val="20"/>
          <w:lang w:val="hy-AM"/>
        </w:rPr>
      </w:pPr>
      <w:r w:rsidRPr="00E6597C">
        <w:rPr>
          <w:rFonts w:ascii="GHEA Grapalat" w:hAnsi="GHEA Grapalat"/>
          <w:sz w:val="20"/>
          <w:lang w:val="hy-AM"/>
        </w:rPr>
        <w:t xml:space="preserve">    </w:t>
      </w:r>
    </w:p>
    <w:p w:rsidR="00B2572B" w:rsidRPr="00E6597C" w:rsidRDefault="00B2572B" w:rsidP="00EF3662">
      <w:pPr>
        <w:jc w:val="right"/>
        <w:rPr>
          <w:rFonts w:ascii="GHEA Grapalat" w:hAnsi="GHEA Grapalat" w:cs="Arial"/>
          <w:sz w:val="20"/>
          <w:lang w:val="hy-AM"/>
        </w:rPr>
      </w:pPr>
      <w:r w:rsidRPr="00E6597C">
        <w:rPr>
          <w:rFonts w:ascii="GHEA Grapalat" w:hAnsi="GHEA Grapalat" w:cs="Sylfaen"/>
          <w:sz w:val="20"/>
          <w:lang w:val="hy-AM"/>
        </w:rPr>
        <w:t>Կ</w:t>
      </w:r>
      <w:r w:rsidRPr="00E6597C">
        <w:rPr>
          <w:rFonts w:ascii="GHEA Grapalat" w:hAnsi="GHEA Grapalat" w:cs="Arial"/>
          <w:sz w:val="20"/>
          <w:lang w:val="hy-AM"/>
        </w:rPr>
        <w:t xml:space="preserve">. </w:t>
      </w:r>
      <w:r w:rsidRPr="00E6597C">
        <w:rPr>
          <w:rFonts w:ascii="GHEA Grapalat" w:hAnsi="GHEA Grapalat" w:cs="Sylfaen"/>
          <w:sz w:val="20"/>
          <w:lang w:val="hy-AM"/>
        </w:rPr>
        <w:t>Տ</w:t>
      </w:r>
      <w:r w:rsidRPr="00E6597C">
        <w:rPr>
          <w:rFonts w:ascii="GHEA Grapalat" w:hAnsi="GHEA Grapalat" w:cs="Arial"/>
          <w:sz w:val="20"/>
          <w:lang w:val="hy-AM"/>
        </w:rPr>
        <w:t>.</w:t>
      </w:r>
      <w:r w:rsidRPr="00E6597C">
        <w:rPr>
          <w:rStyle w:val="af6"/>
          <w:rFonts w:ascii="GHEA Grapalat" w:hAnsi="GHEA Grapalat" w:cs="Arial"/>
          <w:color w:val="FFFFFF"/>
          <w:sz w:val="20"/>
          <w:lang w:val="hy-AM"/>
        </w:rPr>
        <w:footnoteReference w:id="9"/>
      </w:r>
      <w:r w:rsidRPr="00E6597C">
        <w:rPr>
          <w:rFonts w:ascii="GHEA Grapalat" w:hAnsi="GHEA Grapalat" w:cs="Arial"/>
          <w:sz w:val="20"/>
          <w:lang w:val="hy-AM"/>
        </w:rPr>
        <w:tab/>
      </w:r>
      <w:r w:rsidRPr="00E6597C">
        <w:rPr>
          <w:rFonts w:ascii="GHEA Grapalat" w:hAnsi="GHEA Grapalat" w:cs="Arial"/>
          <w:sz w:val="20"/>
          <w:lang w:val="hy-AM"/>
        </w:rPr>
        <w:tab/>
        <w:t xml:space="preserve"> </w:t>
      </w:r>
    </w:p>
    <w:p w:rsidR="00B2572B" w:rsidRPr="00E6597C" w:rsidRDefault="00B2572B" w:rsidP="00EF3662">
      <w:pPr>
        <w:pStyle w:val="31"/>
        <w:spacing w:line="240" w:lineRule="auto"/>
        <w:jc w:val="right"/>
        <w:rPr>
          <w:rFonts w:ascii="GHEA Grapalat" w:hAnsi="GHEA Grapalat"/>
          <w:b/>
          <w:lang w:val="hy-AM"/>
        </w:rPr>
      </w:pPr>
    </w:p>
    <w:p w:rsidR="00B2572B" w:rsidRPr="00E6597C" w:rsidRDefault="00B2572B" w:rsidP="00EF3662">
      <w:pPr>
        <w:pStyle w:val="31"/>
        <w:spacing w:line="240" w:lineRule="auto"/>
        <w:jc w:val="right"/>
        <w:rPr>
          <w:rFonts w:ascii="GHEA Grapalat" w:hAnsi="GHEA Grapalat"/>
          <w:b/>
          <w:lang w:val="hy-AM"/>
        </w:rPr>
      </w:pPr>
    </w:p>
    <w:p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rsidR="000B1088" w:rsidRPr="004605D7" w:rsidRDefault="000B1088" w:rsidP="000B10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rsidR="000B1088" w:rsidRPr="007B5542" w:rsidRDefault="00E85F2B" w:rsidP="000B1088">
      <w:pPr>
        <w:pStyle w:val="31"/>
        <w:spacing w:line="240" w:lineRule="auto"/>
        <w:jc w:val="right"/>
        <w:rPr>
          <w:rFonts w:ascii="GHEA Grapalat" w:hAnsi="GHEA Grapalat" w:cs="Arial"/>
          <w:b/>
          <w:lang w:val="hy-AM"/>
        </w:rPr>
      </w:pPr>
      <w:r>
        <w:rPr>
          <w:rFonts w:ascii="GHEA Grapalat" w:hAnsi="GHEA Grapalat"/>
          <w:b/>
          <w:lang w:val="hy-AM"/>
        </w:rPr>
        <w:t xml:space="preserve">       </w:t>
      </w:r>
      <w:r w:rsidR="00E574D7">
        <w:rPr>
          <w:rFonts w:ascii="GHEA Grapalat" w:hAnsi="GHEA Grapalat"/>
          <w:b/>
          <w:lang w:val="af-ZA"/>
        </w:rPr>
        <w:t xml:space="preserve">ԱՄԽՀ-ԲՄԱՇՁԲ-22/10   </w:t>
      </w:r>
      <w:r w:rsidR="00803842">
        <w:rPr>
          <w:rFonts w:ascii="GHEA Grapalat" w:hAnsi="GHEA Grapalat"/>
          <w:b/>
          <w:lang w:val="af-ZA"/>
        </w:rPr>
        <w:t xml:space="preserve">  </w:t>
      </w:r>
      <w:r w:rsidR="00164475">
        <w:rPr>
          <w:rFonts w:ascii="GHEA Grapalat" w:hAnsi="GHEA Grapalat"/>
          <w:i/>
          <w:lang w:val="af-ZA"/>
        </w:rPr>
        <w:t xml:space="preserve"> </w:t>
      </w:r>
      <w:r w:rsidR="000B1088" w:rsidRPr="007B5542">
        <w:rPr>
          <w:rFonts w:ascii="GHEA Grapalat" w:hAnsi="GHEA Grapalat" w:cs="Sylfaen"/>
          <w:b/>
          <w:lang w:val="hy-AM"/>
        </w:rPr>
        <w:t>ծածկագրով</w:t>
      </w:r>
    </w:p>
    <w:p w:rsidR="00F45C9A" w:rsidRPr="00F45C9A" w:rsidRDefault="00F45C9A" w:rsidP="00F45C9A">
      <w:pPr>
        <w:ind w:firstLine="567"/>
        <w:jc w:val="right"/>
        <w:rPr>
          <w:rFonts w:ascii="GHEA Grapalat" w:hAnsi="GHEA Grapalat" w:cs="Arial"/>
          <w:b/>
          <w:sz w:val="20"/>
          <w:szCs w:val="20"/>
          <w:lang w:val="hy-AM"/>
        </w:rPr>
      </w:pPr>
      <w:r w:rsidRPr="00F45C9A">
        <w:rPr>
          <w:rFonts w:ascii="GHEA Grapalat" w:hAnsi="GHEA Grapalat" w:cs="Sylfaen"/>
          <w:b/>
          <w:sz w:val="20"/>
          <w:szCs w:val="20"/>
          <w:lang w:val="af-ZA"/>
        </w:rPr>
        <w:t>գնանշման հարցման</w:t>
      </w:r>
      <w:r w:rsidRPr="00F45C9A">
        <w:rPr>
          <w:rFonts w:ascii="GHEA Grapalat" w:hAnsi="GHEA Grapalat" w:cs="Sylfaen"/>
          <w:b/>
          <w:i/>
          <w:sz w:val="20"/>
          <w:szCs w:val="20"/>
          <w:lang w:val="af-ZA"/>
        </w:rPr>
        <w:t xml:space="preserve"> </w:t>
      </w:r>
      <w:r w:rsidRPr="00F45C9A">
        <w:rPr>
          <w:rFonts w:ascii="GHEA Grapalat" w:hAnsi="GHEA Grapalat" w:cs="Sylfaen"/>
          <w:b/>
          <w:sz w:val="20"/>
          <w:szCs w:val="20"/>
          <w:lang w:val="hy-AM"/>
        </w:rPr>
        <w:t>հրավերի</w:t>
      </w:r>
    </w:p>
    <w:p w:rsidR="000B1088" w:rsidRPr="007B5542" w:rsidRDefault="000B1088" w:rsidP="000B1088">
      <w:pPr>
        <w:pStyle w:val="3"/>
        <w:spacing w:line="240" w:lineRule="auto"/>
        <w:ind w:firstLine="567"/>
        <w:jc w:val="left"/>
        <w:rPr>
          <w:rFonts w:ascii="GHEA Grapalat" w:hAnsi="GHEA Grapalat"/>
          <w:b/>
          <w:lang w:val="hy-AM"/>
        </w:rPr>
      </w:pPr>
    </w:p>
    <w:p w:rsidR="007B6B93" w:rsidRPr="007B6B93" w:rsidRDefault="007B6B93" w:rsidP="007B6B93">
      <w:pPr>
        <w:ind w:firstLine="567"/>
        <w:jc w:val="right"/>
        <w:rPr>
          <w:rFonts w:ascii="GHEA Grapalat" w:hAnsi="GHEA Grapalat" w:cs="Sylfaen"/>
          <w:b/>
          <w:sz w:val="20"/>
          <w:szCs w:val="20"/>
          <w:lang w:val="hy-AM"/>
        </w:rPr>
      </w:pPr>
    </w:p>
    <w:p w:rsidR="007B6B93" w:rsidRPr="007B6B93" w:rsidRDefault="007B6B93" w:rsidP="007B6B93">
      <w:pPr>
        <w:keepNext/>
        <w:ind w:firstLine="567"/>
        <w:outlineLvl w:val="2"/>
        <w:rPr>
          <w:rFonts w:ascii="GHEA Grapalat" w:hAnsi="GHEA Grapalat"/>
          <w:b/>
          <w:i/>
          <w:sz w:val="20"/>
          <w:szCs w:val="20"/>
          <w:lang w:val="hy-AM"/>
        </w:rPr>
      </w:pPr>
    </w:p>
    <w:p w:rsidR="007B6B93" w:rsidRPr="007B6B93" w:rsidRDefault="007B6B93" w:rsidP="007B6B93">
      <w:pPr>
        <w:keepNext/>
        <w:ind w:firstLine="567"/>
        <w:jc w:val="center"/>
        <w:outlineLvl w:val="2"/>
        <w:rPr>
          <w:rFonts w:ascii="GHEA Grapalat" w:hAnsi="GHEA Grapalat"/>
          <w:b/>
          <w:sz w:val="20"/>
          <w:szCs w:val="20"/>
          <w:lang w:val="hy-AM"/>
        </w:rPr>
      </w:pPr>
      <w:r w:rsidRPr="007B6B93">
        <w:rPr>
          <w:rFonts w:ascii="GHEA Grapalat" w:hAnsi="GHEA Grapalat"/>
          <w:b/>
          <w:sz w:val="20"/>
          <w:szCs w:val="20"/>
          <w:lang w:val="hy-AM"/>
        </w:rPr>
        <w:t>ՆԿԱՐԱԳԻՐ</w:t>
      </w:r>
    </w:p>
    <w:p w:rsidR="007B6B93" w:rsidRPr="007B6B93" w:rsidRDefault="007B6B93" w:rsidP="007B6B93">
      <w:pPr>
        <w:keepNext/>
        <w:ind w:firstLine="567"/>
        <w:jc w:val="center"/>
        <w:outlineLvl w:val="2"/>
        <w:rPr>
          <w:rFonts w:ascii="GHEA Grapalat" w:hAnsi="GHEA Grapalat" w:cs="Arial"/>
          <w:i/>
          <w:sz w:val="20"/>
          <w:szCs w:val="20"/>
          <w:lang w:val="es-ES"/>
        </w:rPr>
      </w:pPr>
      <w:r w:rsidRPr="007B6B93">
        <w:rPr>
          <w:rFonts w:ascii="GHEA Grapalat" w:hAnsi="GHEA Grapalat"/>
          <w:b/>
          <w:sz w:val="20"/>
          <w:szCs w:val="20"/>
          <w:lang w:val="hy-AM"/>
        </w:rPr>
        <w:t xml:space="preserve">սարքերի և սարքավորումների </w:t>
      </w:r>
    </w:p>
    <w:p w:rsidR="007B6B93" w:rsidRPr="007B6B93" w:rsidRDefault="007B6B93" w:rsidP="007B6B93">
      <w:pPr>
        <w:ind w:firstLine="567"/>
        <w:jc w:val="both"/>
        <w:rPr>
          <w:rFonts w:ascii="GHEA Grapalat" w:hAnsi="GHEA Grapalat" w:cs="Arial"/>
          <w:sz w:val="20"/>
          <w:szCs w:val="20"/>
          <w:lang w:val="es-ES"/>
        </w:rPr>
      </w:pPr>
      <w:r w:rsidRPr="007B6B93">
        <w:rPr>
          <w:rFonts w:ascii="GHEA Grapalat" w:hAnsi="GHEA Grapalat" w:cs="Arial"/>
          <w:sz w:val="20"/>
          <w:szCs w:val="20"/>
          <w:u w:val="single"/>
          <w:lang w:val="es-ES"/>
        </w:rPr>
        <w:tab/>
      </w:r>
      <w:r w:rsidRPr="007B6B93">
        <w:rPr>
          <w:rFonts w:ascii="GHEA Grapalat" w:hAnsi="GHEA Grapalat" w:cs="Arial"/>
          <w:sz w:val="20"/>
          <w:szCs w:val="20"/>
          <w:u w:val="single"/>
          <w:lang w:val="es-ES"/>
        </w:rPr>
        <w:tab/>
      </w:r>
      <w:r w:rsidRPr="007B6B93">
        <w:rPr>
          <w:rFonts w:ascii="GHEA Grapalat" w:hAnsi="GHEA Grapalat" w:cs="Arial"/>
          <w:sz w:val="20"/>
          <w:szCs w:val="20"/>
          <w:u w:val="single"/>
          <w:lang w:val="es-ES"/>
        </w:rPr>
        <w:tab/>
      </w:r>
      <w:r w:rsidRPr="007B6B93">
        <w:rPr>
          <w:rFonts w:ascii="GHEA Grapalat" w:hAnsi="GHEA Grapalat" w:cs="Arial"/>
          <w:sz w:val="20"/>
          <w:szCs w:val="20"/>
          <w:u w:val="single"/>
          <w:lang w:val="es-ES"/>
        </w:rPr>
        <w:tab/>
      </w:r>
      <w:r w:rsidRPr="007B6B93">
        <w:rPr>
          <w:rFonts w:ascii="GHEA Grapalat" w:hAnsi="GHEA Grapalat" w:cs="Arial"/>
          <w:sz w:val="20"/>
          <w:szCs w:val="20"/>
          <w:u w:val="single"/>
          <w:lang w:val="es-ES"/>
        </w:rPr>
        <w:tab/>
      </w:r>
      <w:r w:rsidRPr="007B6B93">
        <w:rPr>
          <w:rFonts w:ascii="GHEA Grapalat" w:hAnsi="GHEA Grapalat" w:cs="Arial"/>
          <w:sz w:val="20"/>
          <w:szCs w:val="20"/>
          <w:u w:val="single"/>
          <w:lang w:val="es-ES"/>
        </w:rPr>
        <w:tab/>
      </w:r>
      <w:r w:rsidRPr="007B6B93">
        <w:rPr>
          <w:rFonts w:ascii="GHEA Grapalat" w:hAnsi="GHEA Grapalat" w:cs="Arial"/>
          <w:sz w:val="20"/>
          <w:szCs w:val="20"/>
          <w:u w:val="single"/>
          <w:lang w:val="es-ES"/>
        </w:rPr>
        <w:tab/>
      </w:r>
      <w:r w:rsidRPr="007B6B93">
        <w:rPr>
          <w:rFonts w:ascii="GHEA Grapalat" w:hAnsi="GHEA Grapalat" w:cs="Arial"/>
          <w:sz w:val="20"/>
          <w:szCs w:val="20"/>
          <w:u w:val="single"/>
          <w:lang w:val="es-ES"/>
        </w:rPr>
        <w:tab/>
        <w:t xml:space="preserve">      </w:t>
      </w:r>
      <w:r w:rsidRPr="007B6B93">
        <w:rPr>
          <w:rFonts w:ascii="GHEA Grapalat" w:hAnsi="GHEA Grapalat" w:cs="Arial"/>
          <w:sz w:val="20"/>
          <w:szCs w:val="20"/>
          <w:u w:val="single"/>
          <w:lang w:val="es-ES"/>
        </w:rPr>
        <w:tab/>
      </w:r>
      <w:r w:rsidRPr="007B6B93">
        <w:rPr>
          <w:rFonts w:ascii="GHEA Grapalat" w:hAnsi="GHEA Grapalat" w:cs="Arial"/>
          <w:sz w:val="20"/>
          <w:szCs w:val="20"/>
          <w:u w:val="single"/>
          <w:lang w:val="es-ES"/>
        </w:rPr>
        <w:tab/>
      </w:r>
      <w:r w:rsidRPr="007B6B93">
        <w:rPr>
          <w:rFonts w:ascii="GHEA Grapalat" w:hAnsi="GHEA Grapalat" w:cs="Arial"/>
          <w:sz w:val="20"/>
          <w:szCs w:val="20"/>
          <w:lang w:val="es-ES"/>
        </w:rPr>
        <w:t xml:space="preserve">-ն </w:t>
      </w:r>
      <w:r w:rsidR="0055397D">
        <w:rPr>
          <w:rFonts w:ascii="GHEA Grapalat" w:hAnsi="GHEA Grapalat"/>
          <w:b/>
          <w:lang w:val="af-ZA"/>
        </w:rPr>
        <w:t xml:space="preserve">` </w:t>
      </w:r>
      <w:r w:rsidR="00E574D7">
        <w:rPr>
          <w:rFonts w:ascii="GHEA Grapalat" w:hAnsi="GHEA Grapalat"/>
          <w:b/>
          <w:lang w:val="af-ZA"/>
        </w:rPr>
        <w:t xml:space="preserve">ԱՄԽՀ-ԲՄԱՇՁԲ-22/10            </w:t>
      </w:r>
      <w:r w:rsidR="00F30D0B">
        <w:rPr>
          <w:rFonts w:ascii="GHEA Grapalat" w:hAnsi="GHEA Grapalat"/>
          <w:b/>
          <w:lang w:val="af-ZA"/>
        </w:rPr>
        <w:t xml:space="preserve"> </w:t>
      </w:r>
      <w:r w:rsidRPr="007B6B93">
        <w:rPr>
          <w:rFonts w:ascii="GHEA Grapalat" w:hAnsi="GHEA Grapalat" w:cs="Arial"/>
          <w:sz w:val="20"/>
          <w:szCs w:val="20"/>
          <w:lang w:val="es-ES"/>
        </w:rPr>
        <w:t>»</w:t>
      </w:r>
      <w:r w:rsidRPr="007B6B93">
        <w:rPr>
          <w:rFonts w:ascii="GHEA Grapalat" w:hAnsi="GHEA Grapalat" w:cs="Arial"/>
          <w:sz w:val="20"/>
          <w:szCs w:val="20"/>
          <w:vertAlign w:val="superscript"/>
          <w:lang w:val="es-ES"/>
        </w:rPr>
        <w:t>*</w:t>
      </w:r>
      <w:r w:rsidRPr="007B6B93">
        <w:rPr>
          <w:rFonts w:ascii="GHEA Grapalat" w:hAnsi="GHEA Grapalat" w:cs="Arial"/>
          <w:sz w:val="20"/>
          <w:szCs w:val="20"/>
          <w:lang w:val="es-ES"/>
        </w:rPr>
        <w:t xml:space="preserve"> </w:t>
      </w:r>
    </w:p>
    <w:p w:rsidR="007B6B93" w:rsidRPr="007B6B93" w:rsidRDefault="007B6B93" w:rsidP="007B6B93">
      <w:pPr>
        <w:jc w:val="both"/>
        <w:rPr>
          <w:rFonts w:ascii="GHEA Grapalat" w:hAnsi="GHEA Grapalat" w:cs="Arial"/>
          <w:sz w:val="20"/>
          <w:szCs w:val="20"/>
          <w:u w:val="single"/>
          <w:lang w:val="es-ES"/>
        </w:rPr>
      </w:pPr>
      <w:r w:rsidRPr="007B6B93">
        <w:rPr>
          <w:rFonts w:ascii="GHEA Grapalat" w:hAnsi="GHEA Grapalat"/>
          <w:sz w:val="20"/>
          <w:vertAlign w:val="superscript"/>
          <w:lang w:val="es-ES"/>
        </w:rPr>
        <w:t xml:space="preserve">                                                    </w:t>
      </w:r>
      <w:r w:rsidRPr="007B6B93">
        <w:rPr>
          <w:rFonts w:ascii="GHEA Grapalat" w:hAnsi="GHEA Grapalat"/>
          <w:sz w:val="20"/>
          <w:vertAlign w:val="superscript"/>
        </w:rPr>
        <w:t>մ</w:t>
      </w:r>
      <w:r w:rsidRPr="007B6B93">
        <w:rPr>
          <w:rFonts w:ascii="GHEA Grapalat" w:hAnsi="GHEA Grapalat"/>
          <w:sz w:val="20"/>
          <w:vertAlign w:val="superscript"/>
          <w:lang w:val="hy-AM"/>
        </w:rPr>
        <w:t>ասնակցի անվանումը</w:t>
      </w:r>
    </w:p>
    <w:p w:rsidR="007B6B93" w:rsidRPr="007B6B93" w:rsidRDefault="007B6B93" w:rsidP="007B6B93">
      <w:pPr>
        <w:jc w:val="both"/>
        <w:rPr>
          <w:rFonts w:ascii="GHEA Grapalat" w:hAnsi="GHEA Grapalat"/>
          <w:lang w:val="hy-AM"/>
        </w:rPr>
      </w:pPr>
      <w:r w:rsidRPr="007B6B93">
        <w:rPr>
          <w:rFonts w:ascii="GHEA Grapalat" w:hAnsi="GHEA Grapalat" w:cs="Arial"/>
          <w:sz w:val="20"/>
          <w:szCs w:val="20"/>
          <w:lang w:val="es-ES"/>
        </w:rPr>
        <w:t xml:space="preserve">ծածկագրով բաց մրցույթի շրջանակում  ըստ չափաբաժինների ստորև ներկայացնում է իր կողմից առաջարկվող սարքերի և սարքավորումների նկարագիրը </w:t>
      </w:r>
    </w:p>
    <w:p w:rsidR="007B6B93" w:rsidRPr="007B6B93" w:rsidRDefault="007B6B93" w:rsidP="007B6B93">
      <w:pPr>
        <w:keepNext/>
        <w:ind w:firstLine="567"/>
        <w:jc w:val="center"/>
        <w:outlineLvl w:val="2"/>
        <w:rPr>
          <w:rFonts w:ascii="GHEA Grapalat" w:hAnsi="GHEA Grapalat" w:cs="Arial"/>
          <w:i/>
          <w:sz w:val="20"/>
          <w:szCs w:val="20"/>
          <w:lang w:val="es-ES"/>
        </w:rPr>
      </w:pPr>
    </w:p>
    <w:p w:rsidR="007B6B93" w:rsidRPr="007B6B93" w:rsidRDefault="007B6B93" w:rsidP="007B6B93">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47"/>
        <w:gridCol w:w="1398"/>
        <w:gridCol w:w="1876"/>
        <w:gridCol w:w="1606"/>
        <w:gridCol w:w="1472"/>
        <w:gridCol w:w="1323"/>
        <w:gridCol w:w="1304"/>
      </w:tblGrid>
      <w:tr w:rsidR="007B6B93" w:rsidRPr="007B6B93" w:rsidTr="00F62681">
        <w:tc>
          <w:tcPr>
            <w:tcW w:w="1368" w:type="dxa"/>
            <w:vMerge w:val="restart"/>
            <w:vAlign w:val="center"/>
          </w:tcPr>
          <w:p w:rsidR="007B6B93" w:rsidRPr="007B6B93" w:rsidRDefault="007B6B93" w:rsidP="007B6B93">
            <w:pPr>
              <w:jc w:val="center"/>
              <w:rPr>
                <w:rFonts w:ascii="GHEA Grapalat" w:hAnsi="GHEA Grapalat"/>
                <w:b/>
                <w:bCs/>
                <w:sz w:val="16"/>
                <w:szCs w:val="18"/>
                <w:lang w:val="es-ES"/>
              </w:rPr>
            </w:pPr>
            <w:r w:rsidRPr="007B6B93">
              <w:rPr>
                <w:rFonts w:ascii="GHEA Grapalat" w:hAnsi="GHEA Grapalat"/>
                <w:b/>
                <w:bCs/>
                <w:sz w:val="16"/>
                <w:szCs w:val="18"/>
                <w:lang w:val="es-ES"/>
              </w:rPr>
              <w:t>Չափաբաժնի համար</w:t>
            </w:r>
          </w:p>
        </w:tc>
        <w:tc>
          <w:tcPr>
            <w:tcW w:w="8973" w:type="dxa"/>
            <w:gridSpan w:val="6"/>
            <w:vAlign w:val="center"/>
          </w:tcPr>
          <w:p w:rsidR="007B6B93" w:rsidRPr="007B6B93" w:rsidRDefault="007B6B93" w:rsidP="007B6B93">
            <w:pPr>
              <w:jc w:val="center"/>
              <w:rPr>
                <w:rFonts w:ascii="GHEA Grapalat" w:hAnsi="GHEA Grapalat"/>
                <w:b/>
                <w:bCs/>
                <w:sz w:val="16"/>
                <w:szCs w:val="18"/>
                <w:lang w:val="es-ES"/>
              </w:rPr>
            </w:pPr>
            <w:r w:rsidRPr="007B6B93">
              <w:rPr>
                <w:rFonts w:ascii="GHEA Grapalat" w:hAnsi="GHEA Grapalat"/>
                <w:b/>
                <w:bCs/>
                <w:sz w:val="16"/>
                <w:szCs w:val="18"/>
                <w:lang w:val="es-ES"/>
              </w:rPr>
              <w:t xml:space="preserve">Առաջարկվող սարքերի և սարքավորումների </w:t>
            </w:r>
          </w:p>
        </w:tc>
      </w:tr>
      <w:tr w:rsidR="007B6B93" w:rsidRPr="007B6B93" w:rsidTr="00F62681">
        <w:tc>
          <w:tcPr>
            <w:tcW w:w="1368" w:type="dxa"/>
            <w:vMerge/>
            <w:vAlign w:val="center"/>
          </w:tcPr>
          <w:p w:rsidR="007B6B93" w:rsidRPr="007B6B93" w:rsidRDefault="007B6B93" w:rsidP="007B6B93">
            <w:pPr>
              <w:jc w:val="center"/>
              <w:rPr>
                <w:rFonts w:ascii="GHEA Grapalat" w:hAnsi="GHEA Grapalat"/>
                <w:b/>
                <w:bCs/>
                <w:sz w:val="16"/>
                <w:szCs w:val="18"/>
                <w:lang w:val="es-ES"/>
              </w:rPr>
            </w:pPr>
          </w:p>
        </w:tc>
        <w:tc>
          <w:tcPr>
            <w:tcW w:w="1460" w:type="dxa"/>
            <w:vAlign w:val="center"/>
          </w:tcPr>
          <w:p w:rsidR="007B6B93" w:rsidRPr="007B6B93" w:rsidRDefault="007B6B93" w:rsidP="007B6B93">
            <w:pPr>
              <w:jc w:val="center"/>
              <w:rPr>
                <w:rFonts w:ascii="GHEA Grapalat" w:hAnsi="GHEA Grapalat"/>
                <w:b/>
                <w:bCs/>
                <w:sz w:val="16"/>
                <w:szCs w:val="18"/>
                <w:lang w:val="es-ES"/>
              </w:rPr>
            </w:pPr>
            <w:r w:rsidRPr="007B6B93">
              <w:rPr>
                <w:rFonts w:ascii="GHEA Grapalat" w:hAnsi="GHEA Grapalat"/>
                <w:b/>
                <w:bCs/>
                <w:sz w:val="16"/>
                <w:szCs w:val="18"/>
              </w:rPr>
              <w:t>ֆ</w:t>
            </w:r>
            <w:r w:rsidRPr="007B6B93">
              <w:rPr>
                <w:rFonts w:ascii="GHEA Grapalat" w:hAnsi="GHEA Grapalat"/>
                <w:b/>
                <w:bCs/>
                <w:sz w:val="16"/>
                <w:szCs w:val="18"/>
                <w:lang w:val="hy-AM"/>
              </w:rPr>
              <w:t>իրմային անվանումը</w:t>
            </w:r>
          </w:p>
        </w:tc>
        <w:tc>
          <w:tcPr>
            <w:tcW w:w="2003" w:type="dxa"/>
            <w:vAlign w:val="center"/>
          </w:tcPr>
          <w:p w:rsidR="007B6B93" w:rsidRPr="007B6B93" w:rsidRDefault="007B6B93" w:rsidP="007B6B93">
            <w:pPr>
              <w:jc w:val="center"/>
              <w:rPr>
                <w:rFonts w:ascii="GHEA Grapalat" w:hAnsi="GHEA Grapalat"/>
                <w:b/>
                <w:bCs/>
                <w:sz w:val="16"/>
                <w:szCs w:val="18"/>
                <w:lang w:val="es-ES"/>
              </w:rPr>
            </w:pPr>
            <w:r w:rsidRPr="007B6B93">
              <w:rPr>
                <w:rFonts w:ascii="GHEA Grapalat" w:hAnsi="GHEA Grapalat"/>
                <w:b/>
                <w:bCs/>
                <w:sz w:val="16"/>
                <w:szCs w:val="18"/>
                <w:lang w:val="es-ES"/>
              </w:rPr>
              <w:t>ապրանքային նշանը</w:t>
            </w:r>
          </w:p>
        </w:tc>
        <w:tc>
          <w:tcPr>
            <w:tcW w:w="1757" w:type="dxa"/>
            <w:vAlign w:val="center"/>
          </w:tcPr>
          <w:p w:rsidR="007B6B93" w:rsidRPr="007B6B93" w:rsidRDefault="007B6B93" w:rsidP="007B6B93">
            <w:pPr>
              <w:jc w:val="center"/>
              <w:rPr>
                <w:rFonts w:ascii="GHEA Grapalat" w:hAnsi="GHEA Grapalat"/>
                <w:b/>
                <w:bCs/>
                <w:sz w:val="16"/>
                <w:szCs w:val="18"/>
                <w:lang w:val="hy-AM"/>
              </w:rPr>
            </w:pPr>
            <w:r w:rsidRPr="007B6B93">
              <w:rPr>
                <w:rFonts w:ascii="GHEA Grapalat" w:hAnsi="GHEA Grapalat"/>
                <w:b/>
                <w:bCs/>
                <w:sz w:val="16"/>
                <w:szCs w:val="18"/>
                <w:lang w:val="hy-AM"/>
              </w:rPr>
              <w:t>մակնիշը</w:t>
            </w:r>
          </w:p>
        </w:tc>
        <w:tc>
          <w:tcPr>
            <w:tcW w:w="1530" w:type="dxa"/>
            <w:vAlign w:val="center"/>
          </w:tcPr>
          <w:p w:rsidR="007B6B93" w:rsidRPr="007B6B93" w:rsidRDefault="007B6B93" w:rsidP="007B6B93">
            <w:pPr>
              <w:jc w:val="center"/>
              <w:rPr>
                <w:rFonts w:ascii="GHEA Grapalat" w:hAnsi="GHEA Grapalat"/>
                <w:b/>
                <w:bCs/>
                <w:sz w:val="16"/>
                <w:szCs w:val="18"/>
                <w:lang w:val="es-ES"/>
              </w:rPr>
            </w:pPr>
            <w:r w:rsidRPr="007B6B93">
              <w:rPr>
                <w:rFonts w:ascii="GHEA Grapalat" w:hAnsi="GHEA Grapalat"/>
                <w:b/>
                <w:bCs/>
                <w:sz w:val="16"/>
                <w:szCs w:val="18"/>
                <w:lang w:val="es-ES"/>
              </w:rPr>
              <w:t>արտադրողի անվանումը</w:t>
            </w:r>
          </w:p>
        </w:tc>
        <w:tc>
          <w:tcPr>
            <w:tcW w:w="1323" w:type="dxa"/>
            <w:vAlign w:val="center"/>
          </w:tcPr>
          <w:p w:rsidR="007B6B93" w:rsidRPr="007B6B93" w:rsidRDefault="007B6B93" w:rsidP="007B6B93">
            <w:pPr>
              <w:jc w:val="center"/>
              <w:rPr>
                <w:rFonts w:ascii="GHEA Grapalat" w:hAnsi="GHEA Grapalat"/>
                <w:b/>
                <w:bCs/>
                <w:sz w:val="16"/>
                <w:szCs w:val="18"/>
                <w:lang w:val="es-ES"/>
              </w:rPr>
            </w:pPr>
            <w:r w:rsidRPr="007B6B93">
              <w:rPr>
                <w:rFonts w:ascii="GHEA Grapalat" w:hAnsi="GHEA Grapalat"/>
                <w:b/>
                <w:bCs/>
                <w:sz w:val="16"/>
                <w:szCs w:val="18"/>
                <w:lang w:val="es-ES"/>
              </w:rPr>
              <w:t>տեխնիկական բնութագրերը</w:t>
            </w:r>
          </w:p>
        </w:tc>
        <w:tc>
          <w:tcPr>
            <w:tcW w:w="900" w:type="dxa"/>
            <w:vAlign w:val="center"/>
          </w:tcPr>
          <w:p w:rsidR="007B6B93" w:rsidRPr="007B6B93" w:rsidRDefault="007B6B93" w:rsidP="007B6B93">
            <w:pPr>
              <w:jc w:val="center"/>
              <w:rPr>
                <w:rFonts w:ascii="GHEA Grapalat" w:hAnsi="GHEA Grapalat"/>
                <w:b/>
                <w:bCs/>
                <w:sz w:val="16"/>
                <w:szCs w:val="18"/>
                <w:lang w:val="es-ES"/>
              </w:rPr>
            </w:pPr>
            <w:r w:rsidRPr="007B6B93">
              <w:rPr>
                <w:rFonts w:ascii="GHEA Grapalat" w:hAnsi="GHEA Grapalat"/>
                <w:b/>
                <w:bCs/>
                <w:sz w:val="16"/>
                <w:szCs w:val="18"/>
                <w:lang w:val="es-ES"/>
              </w:rPr>
              <w:t>երաշխիքային ժամկետները</w:t>
            </w:r>
          </w:p>
        </w:tc>
      </w:tr>
      <w:tr w:rsidR="007B6B93" w:rsidRPr="007B6B93" w:rsidTr="00F62681">
        <w:tc>
          <w:tcPr>
            <w:tcW w:w="1368" w:type="dxa"/>
            <w:vAlign w:val="center"/>
          </w:tcPr>
          <w:p w:rsidR="007B6B93" w:rsidRPr="007B6B93" w:rsidRDefault="007B6B93" w:rsidP="007B6B93">
            <w:pPr>
              <w:jc w:val="center"/>
              <w:rPr>
                <w:rFonts w:ascii="GHEA Grapalat" w:hAnsi="GHEA Grapalat"/>
                <w:b/>
                <w:bCs/>
                <w:sz w:val="16"/>
                <w:szCs w:val="18"/>
                <w:lang w:val="es-ES"/>
              </w:rPr>
            </w:pPr>
          </w:p>
        </w:tc>
        <w:tc>
          <w:tcPr>
            <w:tcW w:w="1460" w:type="dxa"/>
            <w:vAlign w:val="center"/>
          </w:tcPr>
          <w:p w:rsidR="007B6B93" w:rsidRPr="007B6B93" w:rsidDel="00E968EF" w:rsidRDefault="007B6B93" w:rsidP="007B6B93">
            <w:pPr>
              <w:jc w:val="center"/>
              <w:rPr>
                <w:rFonts w:ascii="GHEA Grapalat" w:hAnsi="GHEA Grapalat"/>
                <w:b/>
                <w:bCs/>
                <w:sz w:val="16"/>
                <w:szCs w:val="18"/>
                <w:lang w:val="hy-AM"/>
              </w:rPr>
            </w:pPr>
          </w:p>
        </w:tc>
        <w:tc>
          <w:tcPr>
            <w:tcW w:w="2003" w:type="dxa"/>
            <w:vAlign w:val="center"/>
          </w:tcPr>
          <w:p w:rsidR="007B6B93" w:rsidRPr="007B6B93" w:rsidRDefault="007B6B93" w:rsidP="007B6B93">
            <w:pPr>
              <w:jc w:val="center"/>
              <w:rPr>
                <w:rFonts w:ascii="GHEA Grapalat" w:hAnsi="GHEA Grapalat"/>
                <w:b/>
                <w:bCs/>
                <w:sz w:val="16"/>
                <w:szCs w:val="18"/>
                <w:lang w:val="es-ES"/>
              </w:rPr>
            </w:pPr>
          </w:p>
        </w:tc>
        <w:tc>
          <w:tcPr>
            <w:tcW w:w="1757" w:type="dxa"/>
            <w:vAlign w:val="center"/>
          </w:tcPr>
          <w:p w:rsidR="007B6B93" w:rsidRPr="007B6B93" w:rsidRDefault="007B6B93" w:rsidP="007B6B93">
            <w:pPr>
              <w:jc w:val="center"/>
              <w:rPr>
                <w:rFonts w:ascii="GHEA Grapalat" w:hAnsi="GHEA Grapalat"/>
                <w:b/>
                <w:bCs/>
                <w:sz w:val="16"/>
                <w:szCs w:val="18"/>
                <w:lang w:val="hy-AM"/>
              </w:rPr>
            </w:pPr>
          </w:p>
        </w:tc>
        <w:tc>
          <w:tcPr>
            <w:tcW w:w="1530" w:type="dxa"/>
            <w:vAlign w:val="center"/>
          </w:tcPr>
          <w:p w:rsidR="007B6B93" w:rsidRPr="007B6B93" w:rsidRDefault="007B6B93" w:rsidP="007B6B93">
            <w:pPr>
              <w:jc w:val="center"/>
              <w:rPr>
                <w:rFonts w:ascii="GHEA Grapalat" w:hAnsi="GHEA Grapalat"/>
                <w:b/>
                <w:bCs/>
                <w:sz w:val="16"/>
                <w:szCs w:val="18"/>
                <w:lang w:val="es-ES"/>
              </w:rPr>
            </w:pPr>
          </w:p>
        </w:tc>
        <w:tc>
          <w:tcPr>
            <w:tcW w:w="1323" w:type="dxa"/>
            <w:vAlign w:val="center"/>
          </w:tcPr>
          <w:p w:rsidR="007B6B93" w:rsidRPr="007B6B93" w:rsidRDefault="007B6B93" w:rsidP="007B6B93">
            <w:pPr>
              <w:jc w:val="center"/>
              <w:rPr>
                <w:rFonts w:ascii="GHEA Grapalat" w:hAnsi="GHEA Grapalat"/>
                <w:b/>
                <w:bCs/>
                <w:sz w:val="16"/>
                <w:szCs w:val="18"/>
                <w:lang w:val="es-ES"/>
              </w:rPr>
            </w:pPr>
          </w:p>
        </w:tc>
        <w:tc>
          <w:tcPr>
            <w:tcW w:w="900" w:type="dxa"/>
            <w:vAlign w:val="center"/>
          </w:tcPr>
          <w:p w:rsidR="007B6B93" w:rsidRPr="007B6B93" w:rsidRDefault="007B6B93" w:rsidP="007B6B93">
            <w:pPr>
              <w:jc w:val="center"/>
              <w:rPr>
                <w:rFonts w:ascii="GHEA Grapalat" w:hAnsi="GHEA Grapalat"/>
                <w:b/>
                <w:bCs/>
                <w:sz w:val="16"/>
                <w:szCs w:val="18"/>
                <w:lang w:val="es-ES"/>
              </w:rPr>
            </w:pPr>
          </w:p>
        </w:tc>
      </w:tr>
      <w:tr w:rsidR="007B6B93" w:rsidRPr="007B6B93" w:rsidTr="00F62681">
        <w:tc>
          <w:tcPr>
            <w:tcW w:w="1368" w:type="dxa"/>
            <w:vAlign w:val="center"/>
          </w:tcPr>
          <w:p w:rsidR="007B6B93" w:rsidRPr="007B6B93" w:rsidRDefault="007B6B93" w:rsidP="007B6B93">
            <w:pPr>
              <w:jc w:val="center"/>
              <w:rPr>
                <w:rFonts w:ascii="GHEA Grapalat" w:hAnsi="GHEA Grapalat"/>
                <w:b/>
                <w:bCs/>
                <w:sz w:val="16"/>
                <w:szCs w:val="18"/>
                <w:lang w:val="es-ES"/>
              </w:rPr>
            </w:pPr>
          </w:p>
        </w:tc>
        <w:tc>
          <w:tcPr>
            <w:tcW w:w="1460" w:type="dxa"/>
            <w:vAlign w:val="center"/>
          </w:tcPr>
          <w:p w:rsidR="007B6B93" w:rsidRPr="007B6B93" w:rsidDel="00E968EF" w:rsidRDefault="007B6B93" w:rsidP="007B6B93">
            <w:pPr>
              <w:jc w:val="center"/>
              <w:rPr>
                <w:rFonts w:ascii="GHEA Grapalat" w:hAnsi="GHEA Grapalat"/>
                <w:b/>
                <w:bCs/>
                <w:sz w:val="16"/>
                <w:szCs w:val="18"/>
                <w:lang w:val="hy-AM"/>
              </w:rPr>
            </w:pPr>
          </w:p>
        </w:tc>
        <w:tc>
          <w:tcPr>
            <w:tcW w:w="2003" w:type="dxa"/>
            <w:vAlign w:val="center"/>
          </w:tcPr>
          <w:p w:rsidR="007B6B93" w:rsidRPr="007B6B93" w:rsidRDefault="007B6B93" w:rsidP="007B6B93">
            <w:pPr>
              <w:jc w:val="center"/>
              <w:rPr>
                <w:rFonts w:ascii="GHEA Grapalat" w:hAnsi="GHEA Grapalat"/>
                <w:b/>
                <w:bCs/>
                <w:sz w:val="16"/>
                <w:szCs w:val="18"/>
                <w:lang w:val="es-ES"/>
              </w:rPr>
            </w:pPr>
          </w:p>
        </w:tc>
        <w:tc>
          <w:tcPr>
            <w:tcW w:w="1757" w:type="dxa"/>
            <w:vAlign w:val="center"/>
          </w:tcPr>
          <w:p w:rsidR="007B6B93" w:rsidRPr="007B6B93" w:rsidRDefault="007B6B93" w:rsidP="007B6B93">
            <w:pPr>
              <w:jc w:val="center"/>
              <w:rPr>
                <w:rFonts w:ascii="GHEA Grapalat" w:hAnsi="GHEA Grapalat"/>
                <w:b/>
                <w:bCs/>
                <w:sz w:val="16"/>
                <w:szCs w:val="18"/>
                <w:lang w:val="hy-AM"/>
              </w:rPr>
            </w:pPr>
          </w:p>
        </w:tc>
        <w:tc>
          <w:tcPr>
            <w:tcW w:w="1530" w:type="dxa"/>
            <w:vAlign w:val="center"/>
          </w:tcPr>
          <w:p w:rsidR="007B6B93" w:rsidRPr="007B6B93" w:rsidRDefault="007B6B93" w:rsidP="007B6B93">
            <w:pPr>
              <w:jc w:val="center"/>
              <w:rPr>
                <w:rFonts w:ascii="GHEA Grapalat" w:hAnsi="GHEA Grapalat"/>
                <w:b/>
                <w:bCs/>
                <w:sz w:val="16"/>
                <w:szCs w:val="18"/>
                <w:lang w:val="es-ES"/>
              </w:rPr>
            </w:pPr>
          </w:p>
        </w:tc>
        <w:tc>
          <w:tcPr>
            <w:tcW w:w="1323" w:type="dxa"/>
            <w:vAlign w:val="center"/>
          </w:tcPr>
          <w:p w:rsidR="007B6B93" w:rsidRPr="007B6B93" w:rsidRDefault="007B6B93" w:rsidP="007B6B93">
            <w:pPr>
              <w:jc w:val="center"/>
              <w:rPr>
                <w:rFonts w:ascii="GHEA Grapalat" w:hAnsi="GHEA Grapalat"/>
                <w:b/>
                <w:bCs/>
                <w:sz w:val="16"/>
                <w:szCs w:val="18"/>
                <w:lang w:val="es-ES"/>
              </w:rPr>
            </w:pPr>
          </w:p>
        </w:tc>
        <w:tc>
          <w:tcPr>
            <w:tcW w:w="900" w:type="dxa"/>
            <w:vAlign w:val="center"/>
          </w:tcPr>
          <w:p w:rsidR="007B6B93" w:rsidRPr="007B6B93" w:rsidRDefault="007B6B93" w:rsidP="007B6B93">
            <w:pPr>
              <w:jc w:val="center"/>
              <w:rPr>
                <w:rFonts w:ascii="GHEA Grapalat" w:hAnsi="GHEA Grapalat"/>
                <w:b/>
                <w:bCs/>
                <w:sz w:val="16"/>
                <w:szCs w:val="18"/>
                <w:lang w:val="es-ES"/>
              </w:rPr>
            </w:pPr>
          </w:p>
        </w:tc>
      </w:tr>
      <w:tr w:rsidR="007B6B93" w:rsidRPr="007B6B93" w:rsidTr="00F62681">
        <w:tc>
          <w:tcPr>
            <w:tcW w:w="1368" w:type="dxa"/>
            <w:vAlign w:val="center"/>
          </w:tcPr>
          <w:p w:rsidR="007B6B93" w:rsidRPr="007B6B93" w:rsidRDefault="007B6B93" w:rsidP="007B6B93">
            <w:pPr>
              <w:jc w:val="center"/>
              <w:rPr>
                <w:rFonts w:ascii="GHEA Grapalat" w:hAnsi="GHEA Grapalat"/>
                <w:b/>
                <w:bCs/>
                <w:sz w:val="16"/>
                <w:szCs w:val="18"/>
                <w:lang w:val="es-ES"/>
              </w:rPr>
            </w:pPr>
          </w:p>
        </w:tc>
        <w:tc>
          <w:tcPr>
            <w:tcW w:w="1460" w:type="dxa"/>
            <w:vAlign w:val="center"/>
          </w:tcPr>
          <w:p w:rsidR="007B6B93" w:rsidRPr="007B6B93" w:rsidDel="00E968EF" w:rsidRDefault="007B6B93" w:rsidP="007B6B93">
            <w:pPr>
              <w:jc w:val="center"/>
              <w:rPr>
                <w:rFonts w:ascii="GHEA Grapalat" w:hAnsi="GHEA Grapalat"/>
                <w:b/>
                <w:bCs/>
                <w:sz w:val="16"/>
                <w:szCs w:val="18"/>
                <w:lang w:val="hy-AM"/>
              </w:rPr>
            </w:pPr>
          </w:p>
        </w:tc>
        <w:tc>
          <w:tcPr>
            <w:tcW w:w="2003" w:type="dxa"/>
            <w:vAlign w:val="center"/>
          </w:tcPr>
          <w:p w:rsidR="007B6B93" w:rsidRPr="007B6B93" w:rsidRDefault="007B6B93" w:rsidP="007B6B93">
            <w:pPr>
              <w:jc w:val="center"/>
              <w:rPr>
                <w:rFonts w:ascii="GHEA Grapalat" w:hAnsi="GHEA Grapalat"/>
                <w:b/>
                <w:bCs/>
                <w:sz w:val="16"/>
                <w:szCs w:val="18"/>
                <w:lang w:val="es-ES"/>
              </w:rPr>
            </w:pPr>
          </w:p>
        </w:tc>
        <w:tc>
          <w:tcPr>
            <w:tcW w:w="1757" w:type="dxa"/>
            <w:vAlign w:val="center"/>
          </w:tcPr>
          <w:p w:rsidR="007B6B93" w:rsidRPr="007B6B93" w:rsidRDefault="007B6B93" w:rsidP="007B6B93">
            <w:pPr>
              <w:jc w:val="center"/>
              <w:rPr>
                <w:rFonts w:ascii="GHEA Grapalat" w:hAnsi="GHEA Grapalat"/>
                <w:b/>
                <w:bCs/>
                <w:sz w:val="16"/>
                <w:szCs w:val="18"/>
                <w:lang w:val="hy-AM"/>
              </w:rPr>
            </w:pPr>
          </w:p>
        </w:tc>
        <w:tc>
          <w:tcPr>
            <w:tcW w:w="1530" w:type="dxa"/>
            <w:vAlign w:val="center"/>
          </w:tcPr>
          <w:p w:rsidR="007B6B93" w:rsidRPr="007B6B93" w:rsidRDefault="007B6B93" w:rsidP="007B6B93">
            <w:pPr>
              <w:jc w:val="center"/>
              <w:rPr>
                <w:rFonts w:ascii="GHEA Grapalat" w:hAnsi="GHEA Grapalat"/>
                <w:b/>
                <w:bCs/>
                <w:sz w:val="16"/>
                <w:szCs w:val="18"/>
                <w:lang w:val="es-ES"/>
              </w:rPr>
            </w:pPr>
          </w:p>
        </w:tc>
        <w:tc>
          <w:tcPr>
            <w:tcW w:w="1323" w:type="dxa"/>
            <w:vAlign w:val="center"/>
          </w:tcPr>
          <w:p w:rsidR="007B6B93" w:rsidRPr="007B6B93" w:rsidRDefault="007B6B93" w:rsidP="007B6B93">
            <w:pPr>
              <w:jc w:val="center"/>
              <w:rPr>
                <w:rFonts w:ascii="GHEA Grapalat" w:hAnsi="GHEA Grapalat"/>
                <w:b/>
                <w:bCs/>
                <w:sz w:val="16"/>
                <w:szCs w:val="18"/>
                <w:lang w:val="es-ES"/>
              </w:rPr>
            </w:pPr>
          </w:p>
        </w:tc>
        <w:tc>
          <w:tcPr>
            <w:tcW w:w="900" w:type="dxa"/>
            <w:vAlign w:val="center"/>
          </w:tcPr>
          <w:p w:rsidR="007B6B93" w:rsidRPr="007B6B93" w:rsidRDefault="007B6B93" w:rsidP="007B6B93">
            <w:pPr>
              <w:jc w:val="center"/>
              <w:rPr>
                <w:rFonts w:ascii="GHEA Grapalat" w:hAnsi="GHEA Grapalat"/>
                <w:b/>
                <w:bCs/>
                <w:sz w:val="16"/>
                <w:szCs w:val="18"/>
                <w:lang w:val="es-ES"/>
              </w:rPr>
            </w:pPr>
          </w:p>
        </w:tc>
      </w:tr>
    </w:tbl>
    <w:p w:rsidR="007B6B93" w:rsidRPr="00F01BDA" w:rsidRDefault="007B6B93" w:rsidP="007B6B93">
      <w:pPr>
        <w:keepNext/>
        <w:ind w:firstLine="567"/>
        <w:outlineLvl w:val="2"/>
        <w:rPr>
          <w:rFonts w:ascii="GHEA Grapalat" w:hAnsi="GHEA Grapalat"/>
          <w:b/>
          <w:i/>
          <w:sz w:val="20"/>
          <w:szCs w:val="20"/>
          <w:lang w:val="hy-AM"/>
        </w:rPr>
      </w:pPr>
    </w:p>
    <w:p w:rsidR="007B6B93" w:rsidRPr="00F01BDA" w:rsidRDefault="007B6B93" w:rsidP="007B6B93">
      <w:pPr>
        <w:keepNext/>
        <w:ind w:firstLine="567"/>
        <w:outlineLvl w:val="2"/>
        <w:rPr>
          <w:rFonts w:ascii="GHEA Grapalat" w:hAnsi="GHEA Grapalat"/>
          <w:b/>
          <w:i/>
          <w:sz w:val="20"/>
          <w:szCs w:val="20"/>
          <w:lang w:val="hy-AM"/>
        </w:rPr>
      </w:pPr>
    </w:p>
    <w:p w:rsidR="007B6B93" w:rsidRPr="00F01BDA" w:rsidRDefault="007B6B93" w:rsidP="007B6B93">
      <w:pPr>
        <w:keepNext/>
        <w:ind w:firstLine="567"/>
        <w:outlineLvl w:val="2"/>
        <w:rPr>
          <w:rFonts w:ascii="GHEA Grapalat" w:hAnsi="GHEA Grapalat"/>
          <w:b/>
          <w:i/>
          <w:sz w:val="20"/>
          <w:szCs w:val="20"/>
          <w:lang w:val="hy-AM"/>
        </w:rPr>
      </w:pPr>
    </w:p>
    <w:p w:rsidR="007B6B93" w:rsidRPr="00F01BDA" w:rsidRDefault="007B6B93" w:rsidP="007B6B93">
      <w:pPr>
        <w:keepNext/>
        <w:ind w:firstLine="567"/>
        <w:outlineLvl w:val="2"/>
        <w:rPr>
          <w:rFonts w:ascii="GHEA Grapalat" w:hAnsi="GHEA Grapalat"/>
          <w:b/>
          <w:i/>
          <w:sz w:val="20"/>
          <w:szCs w:val="20"/>
          <w:lang w:val="hy-AM"/>
        </w:rPr>
      </w:pPr>
    </w:p>
    <w:p w:rsidR="007B6B93" w:rsidRPr="007B6B93" w:rsidRDefault="007B6B93" w:rsidP="007B6B93">
      <w:pPr>
        <w:rPr>
          <w:rFonts w:ascii="GHEA Grapalat" w:hAnsi="GHEA Grapalat"/>
          <w:sz w:val="20"/>
          <w:lang w:val="es-ES"/>
        </w:rPr>
      </w:pPr>
    </w:p>
    <w:p w:rsidR="007B6B93" w:rsidRPr="00F01BDA" w:rsidRDefault="007B6B93" w:rsidP="007B6B93">
      <w:pPr>
        <w:jc w:val="both"/>
        <w:rPr>
          <w:rFonts w:ascii="GHEA Grapalat" w:hAnsi="GHEA Grapalat"/>
          <w:sz w:val="20"/>
          <w:u w:val="single"/>
          <w:lang w:val="hy-AM"/>
        </w:rPr>
      </w:pPr>
      <w:r w:rsidRPr="00F01BDA">
        <w:rPr>
          <w:rFonts w:ascii="GHEA Grapalat" w:hAnsi="GHEA Grapalat"/>
          <w:sz w:val="20"/>
          <w:u w:val="single"/>
          <w:lang w:val="hy-AM"/>
        </w:rPr>
        <w:tab/>
      </w:r>
      <w:r w:rsidRPr="00F01BDA">
        <w:rPr>
          <w:rFonts w:ascii="GHEA Grapalat" w:hAnsi="GHEA Grapalat"/>
          <w:sz w:val="20"/>
          <w:u w:val="single"/>
          <w:lang w:val="hy-AM"/>
        </w:rPr>
        <w:tab/>
      </w:r>
      <w:r w:rsidRPr="00F01BDA">
        <w:rPr>
          <w:rFonts w:ascii="GHEA Grapalat" w:hAnsi="GHEA Grapalat"/>
          <w:sz w:val="20"/>
          <w:u w:val="single"/>
          <w:lang w:val="hy-AM"/>
        </w:rPr>
        <w:tab/>
      </w:r>
      <w:r w:rsidRPr="00F01BDA">
        <w:rPr>
          <w:rFonts w:ascii="GHEA Grapalat" w:hAnsi="GHEA Grapalat"/>
          <w:sz w:val="20"/>
          <w:u w:val="single"/>
          <w:lang w:val="hy-AM"/>
        </w:rPr>
        <w:tab/>
      </w:r>
      <w:r w:rsidRPr="00F01BDA">
        <w:rPr>
          <w:rFonts w:ascii="GHEA Grapalat" w:hAnsi="GHEA Grapalat"/>
          <w:sz w:val="20"/>
          <w:u w:val="single"/>
          <w:lang w:val="hy-AM"/>
        </w:rPr>
        <w:tab/>
      </w:r>
      <w:r w:rsidRPr="00F01BDA">
        <w:rPr>
          <w:rFonts w:ascii="GHEA Grapalat" w:hAnsi="GHEA Grapalat"/>
          <w:sz w:val="20"/>
          <w:u w:val="single"/>
          <w:lang w:val="hy-AM"/>
        </w:rPr>
        <w:tab/>
      </w:r>
      <w:r w:rsidRPr="00F01BDA">
        <w:rPr>
          <w:rFonts w:ascii="GHEA Grapalat" w:hAnsi="GHEA Grapalat"/>
          <w:sz w:val="20"/>
          <w:u w:val="single"/>
          <w:lang w:val="hy-AM"/>
        </w:rPr>
        <w:tab/>
      </w:r>
      <w:r w:rsidRPr="00F01BDA">
        <w:rPr>
          <w:rFonts w:ascii="GHEA Grapalat" w:hAnsi="GHEA Grapalat"/>
          <w:sz w:val="20"/>
          <w:u w:val="single"/>
          <w:lang w:val="hy-AM"/>
        </w:rPr>
        <w:tab/>
      </w:r>
      <w:r w:rsidRPr="00F01BDA">
        <w:rPr>
          <w:rFonts w:ascii="GHEA Grapalat" w:hAnsi="GHEA Grapalat"/>
          <w:sz w:val="20"/>
          <w:u w:val="single"/>
          <w:lang w:val="hy-AM"/>
        </w:rPr>
        <w:tab/>
      </w:r>
      <w:r w:rsidRPr="00F01BDA">
        <w:rPr>
          <w:rFonts w:ascii="GHEA Grapalat" w:hAnsi="GHEA Grapalat"/>
          <w:sz w:val="20"/>
          <w:lang w:val="hy-AM"/>
        </w:rPr>
        <w:tab/>
      </w:r>
      <w:r w:rsidRPr="00F01BDA">
        <w:rPr>
          <w:rFonts w:ascii="GHEA Grapalat" w:hAnsi="GHEA Grapalat"/>
          <w:sz w:val="20"/>
          <w:u w:val="single"/>
          <w:lang w:val="hy-AM"/>
        </w:rPr>
        <w:tab/>
      </w:r>
      <w:r w:rsidRPr="00F01BDA">
        <w:rPr>
          <w:rFonts w:ascii="GHEA Grapalat" w:hAnsi="GHEA Grapalat"/>
          <w:sz w:val="20"/>
          <w:u w:val="single"/>
          <w:lang w:val="hy-AM"/>
        </w:rPr>
        <w:tab/>
      </w:r>
      <w:r w:rsidRPr="00F01BDA">
        <w:rPr>
          <w:rFonts w:ascii="GHEA Grapalat" w:hAnsi="GHEA Grapalat"/>
          <w:sz w:val="20"/>
          <w:u w:val="single"/>
          <w:lang w:val="hy-AM"/>
        </w:rPr>
        <w:tab/>
        <w:t xml:space="preserve">    </w:t>
      </w:r>
    </w:p>
    <w:p w:rsidR="007B6B93" w:rsidRPr="007B6B93" w:rsidRDefault="007B6B93" w:rsidP="007B6B93">
      <w:pPr>
        <w:jc w:val="both"/>
        <w:rPr>
          <w:rFonts w:ascii="GHEA Grapalat" w:hAnsi="GHEA Grapalat"/>
          <w:sz w:val="20"/>
          <w:u w:val="single"/>
          <w:lang w:val="hy-AM"/>
        </w:rPr>
      </w:pPr>
      <w:r w:rsidRPr="007B6B93">
        <w:rPr>
          <w:rFonts w:ascii="GHEA Grapalat" w:hAnsi="GHEA Grapalat" w:cs="Sylfaen"/>
          <w:sz w:val="20"/>
          <w:vertAlign w:val="superscript"/>
          <w:lang w:val="hy-AM"/>
        </w:rPr>
        <w:t xml:space="preserve"> </w:t>
      </w:r>
      <w:r w:rsidRPr="00F01BDA">
        <w:rPr>
          <w:rFonts w:ascii="GHEA Grapalat" w:hAnsi="GHEA Grapalat" w:cs="Sylfaen"/>
          <w:sz w:val="20"/>
          <w:vertAlign w:val="superscript"/>
          <w:lang w:val="hy-AM"/>
        </w:rPr>
        <w:t xml:space="preserve">                        </w:t>
      </w:r>
      <w:r w:rsidRPr="007B6B93">
        <w:rPr>
          <w:rFonts w:ascii="GHEA Grapalat" w:hAnsi="GHEA Grapalat" w:cs="Sylfaen"/>
          <w:sz w:val="20"/>
          <w:vertAlign w:val="superscript"/>
          <w:lang w:val="hy-AM"/>
        </w:rPr>
        <w:t xml:space="preserve"> մասնակցի անվանումը (ղեկավարի պաշտոնը, անուն ազգանունը)  </w:t>
      </w:r>
      <w:r w:rsidRPr="007B6B93">
        <w:rPr>
          <w:rFonts w:ascii="GHEA Grapalat" w:hAnsi="GHEA Grapalat" w:cs="Sylfaen"/>
          <w:sz w:val="20"/>
          <w:vertAlign w:val="superscript"/>
          <w:lang w:val="hy-AM"/>
        </w:rPr>
        <w:tab/>
      </w:r>
      <w:r w:rsidRPr="007B6B93">
        <w:rPr>
          <w:rFonts w:ascii="GHEA Grapalat" w:hAnsi="GHEA Grapalat" w:cs="Sylfaen"/>
          <w:sz w:val="20"/>
          <w:vertAlign w:val="superscript"/>
          <w:lang w:val="hy-AM"/>
        </w:rPr>
        <w:tab/>
      </w:r>
      <w:r w:rsidRPr="007B6B93">
        <w:rPr>
          <w:rFonts w:ascii="GHEA Grapalat" w:hAnsi="GHEA Grapalat" w:cs="Sylfaen"/>
          <w:vertAlign w:val="superscript"/>
          <w:lang w:val="hy-AM"/>
        </w:rPr>
        <w:t xml:space="preserve">                                           </w:t>
      </w:r>
      <w:r w:rsidRPr="007B6B93">
        <w:rPr>
          <w:rFonts w:ascii="GHEA Grapalat" w:hAnsi="GHEA Grapalat" w:cs="Sylfaen"/>
          <w:sz w:val="20"/>
          <w:vertAlign w:val="superscript"/>
          <w:lang w:val="hy-AM"/>
        </w:rPr>
        <w:t>ստորագրություն</w:t>
      </w:r>
      <w:r w:rsidRPr="007B6B93">
        <w:rPr>
          <w:rFonts w:ascii="GHEA Grapalat" w:hAnsi="GHEA Grapalat" w:cs="Sylfaen"/>
          <w:sz w:val="20"/>
          <w:lang w:val="hy-AM"/>
        </w:rPr>
        <w:t xml:space="preserve"> </w:t>
      </w:r>
    </w:p>
    <w:p w:rsidR="007B6B93" w:rsidRPr="007B6B93" w:rsidRDefault="007B6B93" w:rsidP="007B6B93">
      <w:pPr>
        <w:jc w:val="right"/>
        <w:rPr>
          <w:rFonts w:ascii="GHEA Grapalat" w:hAnsi="GHEA Grapalat" w:cs="Sylfaen"/>
          <w:sz w:val="20"/>
          <w:lang w:val="hy-AM"/>
        </w:rPr>
      </w:pPr>
    </w:p>
    <w:p w:rsidR="007B6B93" w:rsidRPr="007B6B93" w:rsidRDefault="007B6B93" w:rsidP="007B6B93">
      <w:pPr>
        <w:jc w:val="right"/>
        <w:rPr>
          <w:rFonts w:ascii="GHEA Grapalat" w:hAnsi="GHEA Grapalat" w:cs="Sylfaen"/>
          <w:sz w:val="20"/>
          <w:lang w:val="hy-AM"/>
        </w:rPr>
      </w:pPr>
    </w:p>
    <w:p w:rsidR="007B6B93" w:rsidRPr="007B6B93" w:rsidRDefault="007B6B93" w:rsidP="007B6B93">
      <w:pPr>
        <w:jc w:val="right"/>
        <w:rPr>
          <w:rFonts w:ascii="GHEA Grapalat" w:hAnsi="GHEA Grapalat" w:cs="Arial"/>
          <w:sz w:val="20"/>
          <w:lang w:val="hy-AM"/>
        </w:rPr>
      </w:pPr>
      <w:r w:rsidRPr="007B6B93">
        <w:rPr>
          <w:rFonts w:ascii="GHEA Grapalat" w:hAnsi="GHEA Grapalat" w:cs="Sylfaen"/>
          <w:sz w:val="20"/>
          <w:lang w:val="hy-AM"/>
        </w:rPr>
        <w:t>Կ</w:t>
      </w:r>
      <w:r w:rsidRPr="007B6B93">
        <w:rPr>
          <w:rFonts w:ascii="GHEA Grapalat" w:hAnsi="GHEA Grapalat" w:cs="Arial"/>
          <w:sz w:val="20"/>
          <w:lang w:val="hy-AM"/>
        </w:rPr>
        <w:t xml:space="preserve">. </w:t>
      </w:r>
      <w:r w:rsidRPr="007B6B93">
        <w:rPr>
          <w:rFonts w:ascii="GHEA Grapalat" w:hAnsi="GHEA Grapalat" w:cs="Sylfaen"/>
          <w:sz w:val="20"/>
          <w:lang w:val="hy-AM"/>
        </w:rPr>
        <w:t>Տ</w:t>
      </w:r>
      <w:r w:rsidRPr="007B6B93">
        <w:rPr>
          <w:rFonts w:ascii="GHEA Grapalat" w:hAnsi="GHEA Grapalat" w:cs="Arial"/>
          <w:sz w:val="20"/>
          <w:lang w:val="hy-AM"/>
        </w:rPr>
        <w:t>.</w:t>
      </w:r>
      <w:r w:rsidRPr="007B6B93">
        <w:rPr>
          <w:rFonts w:ascii="GHEA Grapalat" w:hAnsi="GHEA Grapalat" w:cs="Arial"/>
          <w:sz w:val="20"/>
          <w:lang w:val="hy-AM"/>
        </w:rPr>
        <w:tab/>
      </w:r>
      <w:r w:rsidRPr="007B6B93">
        <w:rPr>
          <w:rFonts w:ascii="GHEA Grapalat" w:hAnsi="GHEA Grapalat" w:cs="Arial"/>
          <w:sz w:val="20"/>
          <w:lang w:val="hy-AM"/>
        </w:rPr>
        <w:tab/>
        <w:t xml:space="preserve"> </w:t>
      </w:r>
    </w:p>
    <w:p w:rsidR="007B6B93" w:rsidRPr="007B6B93" w:rsidRDefault="007B6B93" w:rsidP="007B6B93">
      <w:pPr>
        <w:jc w:val="right"/>
        <w:rPr>
          <w:rFonts w:ascii="GHEA Grapalat" w:hAnsi="GHEA Grapalat"/>
          <w:sz w:val="20"/>
          <w:lang w:val="hy-AM"/>
        </w:rPr>
      </w:pPr>
    </w:p>
    <w:p w:rsidR="007B6B93" w:rsidRPr="007B6B93" w:rsidRDefault="007B6B93" w:rsidP="007B6B93">
      <w:pPr>
        <w:jc w:val="right"/>
        <w:rPr>
          <w:rFonts w:ascii="GHEA Grapalat" w:hAnsi="GHEA Grapalat"/>
          <w:sz w:val="20"/>
          <w:lang w:val="hy-AM"/>
        </w:rPr>
      </w:pPr>
    </w:p>
    <w:p w:rsidR="007B6B93" w:rsidRPr="007B6B93" w:rsidRDefault="007B6B93" w:rsidP="007B6B93">
      <w:pPr>
        <w:rPr>
          <w:rFonts w:ascii="GHEA Grapalat" w:hAnsi="GHEA Grapalat"/>
          <w:i/>
          <w:sz w:val="16"/>
          <w:szCs w:val="16"/>
          <w:lang w:val="af-ZA" w:eastAsia="ru-RU"/>
        </w:rPr>
      </w:pPr>
      <w:r w:rsidRPr="007B6B93">
        <w:rPr>
          <w:rFonts w:ascii="GHEA Grapalat" w:hAnsi="GHEA Grapalat"/>
          <w:i/>
          <w:sz w:val="16"/>
          <w:szCs w:val="16"/>
          <w:lang w:val="hy-AM" w:eastAsia="ru-RU"/>
        </w:rPr>
        <w:t>*լրացվում</w:t>
      </w:r>
      <w:r w:rsidRPr="007B6B93">
        <w:rPr>
          <w:rFonts w:ascii="GHEA Grapalat" w:hAnsi="GHEA Grapalat"/>
          <w:i/>
          <w:sz w:val="16"/>
          <w:szCs w:val="16"/>
          <w:lang w:val="af-ZA" w:eastAsia="ru-RU"/>
        </w:rPr>
        <w:t xml:space="preserve"> </w:t>
      </w:r>
      <w:r w:rsidRPr="007B6B93">
        <w:rPr>
          <w:rFonts w:ascii="GHEA Grapalat" w:hAnsi="GHEA Grapalat"/>
          <w:i/>
          <w:sz w:val="16"/>
          <w:szCs w:val="16"/>
          <w:lang w:val="hy-AM" w:eastAsia="ru-RU"/>
        </w:rPr>
        <w:t>է</w:t>
      </w:r>
      <w:r w:rsidRPr="007B6B93">
        <w:rPr>
          <w:rFonts w:ascii="GHEA Grapalat" w:hAnsi="GHEA Grapalat"/>
          <w:i/>
          <w:sz w:val="16"/>
          <w:szCs w:val="16"/>
          <w:lang w:val="af-ZA" w:eastAsia="ru-RU"/>
        </w:rPr>
        <w:t xml:space="preserve"> </w:t>
      </w:r>
      <w:r w:rsidRPr="007B6B93">
        <w:rPr>
          <w:rFonts w:ascii="GHEA Grapalat" w:hAnsi="GHEA Grapalat"/>
          <w:i/>
          <w:sz w:val="16"/>
          <w:szCs w:val="16"/>
          <w:lang w:val="hy-AM" w:eastAsia="ru-RU"/>
        </w:rPr>
        <w:t>հանձնաժողովի</w:t>
      </w:r>
      <w:r w:rsidRPr="007B6B93">
        <w:rPr>
          <w:rFonts w:ascii="GHEA Grapalat" w:hAnsi="GHEA Grapalat"/>
          <w:i/>
          <w:sz w:val="16"/>
          <w:szCs w:val="16"/>
          <w:lang w:val="af-ZA" w:eastAsia="ru-RU"/>
        </w:rPr>
        <w:t xml:space="preserve"> </w:t>
      </w:r>
      <w:r w:rsidRPr="007B6B93">
        <w:rPr>
          <w:rFonts w:ascii="GHEA Grapalat" w:hAnsi="GHEA Grapalat"/>
          <w:i/>
          <w:sz w:val="16"/>
          <w:szCs w:val="16"/>
          <w:lang w:val="hy-AM" w:eastAsia="ru-RU"/>
        </w:rPr>
        <w:t>քարտուղարի</w:t>
      </w:r>
      <w:r w:rsidRPr="007B6B93">
        <w:rPr>
          <w:rFonts w:ascii="GHEA Grapalat" w:hAnsi="GHEA Grapalat"/>
          <w:i/>
          <w:sz w:val="16"/>
          <w:szCs w:val="16"/>
          <w:lang w:val="af-ZA" w:eastAsia="ru-RU"/>
        </w:rPr>
        <w:t xml:space="preserve"> </w:t>
      </w:r>
      <w:r w:rsidRPr="007B6B93">
        <w:rPr>
          <w:rFonts w:ascii="GHEA Grapalat" w:hAnsi="GHEA Grapalat"/>
          <w:i/>
          <w:sz w:val="16"/>
          <w:szCs w:val="16"/>
          <w:lang w:val="hy-AM" w:eastAsia="ru-RU"/>
        </w:rPr>
        <w:t>կողմից</w:t>
      </w:r>
      <w:r w:rsidRPr="007B6B93">
        <w:rPr>
          <w:rFonts w:ascii="GHEA Grapalat" w:hAnsi="GHEA Grapalat"/>
          <w:i/>
          <w:sz w:val="16"/>
          <w:szCs w:val="16"/>
          <w:lang w:val="af-ZA" w:eastAsia="ru-RU"/>
        </w:rPr>
        <w:t xml:space="preserve">` </w:t>
      </w:r>
      <w:r w:rsidRPr="007B6B93">
        <w:rPr>
          <w:rFonts w:ascii="GHEA Grapalat" w:hAnsi="GHEA Grapalat"/>
          <w:i/>
          <w:sz w:val="16"/>
          <w:szCs w:val="16"/>
          <w:lang w:val="hy-AM" w:eastAsia="ru-RU"/>
        </w:rPr>
        <w:t>մինչև</w:t>
      </w:r>
      <w:r w:rsidRPr="007B6B93">
        <w:rPr>
          <w:rFonts w:ascii="GHEA Grapalat" w:hAnsi="GHEA Grapalat"/>
          <w:i/>
          <w:sz w:val="16"/>
          <w:szCs w:val="16"/>
          <w:lang w:val="af-ZA" w:eastAsia="ru-RU"/>
        </w:rPr>
        <w:t xml:space="preserve"> </w:t>
      </w:r>
      <w:r w:rsidRPr="007B6B93">
        <w:rPr>
          <w:rFonts w:ascii="GHEA Grapalat" w:hAnsi="GHEA Grapalat"/>
          <w:i/>
          <w:sz w:val="16"/>
          <w:szCs w:val="16"/>
          <w:lang w:val="hy-AM" w:eastAsia="ru-RU"/>
        </w:rPr>
        <w:t>հրավերը</w:t>
      </w:r>
      <w:r w:rsidRPr="007B6B93">
        <w:rPr>
          <w:rFonts w:ascii="GHEA Grapalat" w:hAnsi="GHEA Grapalat"/>
          <w:i/>
          <w:sz w:val="16"/>
          <w:szCs w:val="16"/>
          <w:lang w:val="af-ZA" w:eastAsia="ru-RU"/>
        </w:rPr>
        <w:t xml:space="preserve"> </w:t>
      </w:r>
      <w:r w:rsidRPr="007B6B93">
        <w:rPr>
          <w:rFonts w:ascii="GHEA Grapalat" w:hAnsi="GHEA Grapalat"/>
          <w:i/>
          <w:sz w:val="16"/>
          <w:szCs w:val="16"/>
          <w:lang w:val="hy-AM" w:eastAsia="ru-RU"/>
        </w:rPr>
        <w:t>տեղեկագրում</w:t>
      </w:r>
      <w:r w:rsidRPr="007B6B93">
        <w:rPr>
          <w:rFonts w:ascii="GHEA Grapalat" w:hAnsi="GHEA Grapalat"/>
          <w:i/>
          <w:sz w:val="16"/>
          <w:szCs w:val="16"/>
          <w:lang w:val="af-ZA" w:eastAsia="ru-RU"/>
        </w:rPr>
        <w:t xml:space="preserve"> </w:t>
      </w:r>
      <w:r w:rsidRPr="007B6B93">
        <w:rPr>
          <w:rFonts w:ascii="GHEA Grapalat" w:hAnsi="GHEA Grapalat"/>
          <w:i/>
          <w:sz w:val="16"/>
          <w:szCs w:val="16"/>
          <w:lang w:val="hy-AM" w:eastAsia="ru-RU"/>
        </w:rPr>
        <w:t>հրապարակելը:</w:t>
      </w:r>
    </w:p>
    <w:p w:rsidR="00A52F0E" w:rsidRPr="007B6B93" w:rsidRDefault="00A52F0E" w:rsidP="000B1088">
      <w:pPr>
        <w:pStyle w:val="31"/>
        <w:spacing w:line="240" w:lineRule="auto"/>
        <w:ind w:firstLine="0"/>
        <w:jc w:val="right"/>
        <w:rPr>
          <w:rFonts w:ascii="GHEA Grapalat" w:hAnsi="GHEA Grapalat"/>
          <w:b/>
          <w:lang w:val="af-ZA"/>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Pr="004605D7" w:rsidRDefault="00A52F0E" w:rsidP="00A52F0E">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rsidR="00A52F0E" w:rsidRPr="007B5542" w:rsidRDefault="00E574D7" w:rsidP="00A52F0E">
      <w:pPr>
        <w:pStyle w:val="31"/>
        <w:spacing w:line="240" w:lineRule="auto"/>
        <w:jc w:val="right"/>
        <w:rPr>
          <w:rFonts w:ascii="GHEA Grapalat" w:hAnsi="GHEA Grapalat" w:cs="Arial"/>
          <w:b/>
          <w:lang w:val="hy-AM"/>
        </w:rPr>
      </w:pPr>
      <w:r>
        <w:rPr>
          <w:rFonts w:ascii="GHEA Grapalat" w:hAnsi="GHEA Grapalat"/>
          <w:b/>
          <w:lang w:val="af-ZA"/>
        </w:rPr>
        <w:t xml:space="preserve">ԱՄԽՀ-ԲՄԱՇՁԲ-22/10 </w:t>
      </w:r>
      <w:r w:rsidR="00A52F0E" w:rsidRPr="007B5542">
        <w:rPr>
          <w:rFonts w:ascii="GHEA Grapalat" w:hAnsi="GHEA Grapalat" w:cs="Sylfaen"/>
          <w:b/>
          <w:lang w:val="hy-AM"/>
        </w:rPr>
        <w:t>ծածկագրով</w:t>
      </w:r>
    </w:p>
    <w:p w:rsidR="00F45C9A" w:rsidRPr="00F45C9A" w:rsidRDefault="009D3806" w:rsidP="00F45C9A">
      <w:pPr>
        <w:ind w:firstLine="567"/>
        <w:jc w:val="right"/>
        <w:rPr>
          <w:rFonts w:ascii="GHEA Grapalat" w:hAnsi="GHEA Grapalat" w:cs="Arial"/>
          <w:b/>
          <w:sz w:val="20"/>
          <w:szCs w:val="20"/>
          <w:lang w:val="hy-AM"/>
        </w:rPr>
      </w:pPr>
      <w:r w:rsidRPr="009D3806">
        <w:rPr>
          <w:rFonts w:ascii="GHEA Grapalat" w:hAnsi="GHEA Grapalat"/>
          <w:b/>
          <w:sz w:val="20"/>
          <w:szCs w:val="20"/>
          <w:lang w:val="af-ZA"/>
        </w:rPr>
        <w:t>բաց մրցույթ</w:t>
      </w:r>
      <w:r>
        <w:rPr>
          <w:rFonts w:ascii="GHEA Grapalat" w:hAnsi="GHEA Grapalat"/>
          <w:lang w:val="af-ZA"/>
        </w:rPr>
        <w:t xml:space="preserve">  </w:t>
      </w:r>
      <w:r w:rsidR="00F45C9A" w:rsidRPr="00F45C9A">
        <w:rPr>
          <w:rFonts w:ascii="GHEA Grapalat" w:hAnsi="GHEA Grapalat" w:cs="Sylfaen"/>
          <w:b/>
          <w:sz w:val="20"/>
          <w:szCs w:val="20"/>
          <w:lang w:val="hy-AM"/>
        </w:rPr>
        <w:t>հրավերի</w:t>
      </w:r>
    </w:p>
    <w:p w:rsidR="00A52F0E" w:rsidRDefault="00A52F0E" w:rsidP="000B1088">
      <w:pPr>
        <w:pStyle w:val="31"/>
        <w:spacing w:line="240" w:lineRule="auto"/>
        <w:ind w:firstLine="0"/>
        <w:jc w:val="right"/>
        <w:rPr>
          <w:rFonts w:ascii="GHEA Grapalat" w:hAnsi="GHEA Grapalat"/>
          <w:b/>
          <w:lang w:val="hy-AM"/>
        </w:rPr>
      </w:pPr>
    </w:p>
    <w:p w:rsidR="0091590A" w:rsidRDefault="0091590A" w:rsidP="0091590A">
      <w:pPr>
        <w:pStyle w:val="31"/>
        <w:spacing w:line="240" w:lineRule="auto"/>
        <w:ind w:firstLine="0"/>
        <w:jc w:val="center"/>
        <w:rPr>
          <w:rFonts w:ascii="GHEA Grapalat" w:hAnsi="GHEA Grapalat"/>
          <w:b/>
          <w:lang w:val="hy-AM"/>
        </w:rPr>
      </w:pPr>
      <w:r>
        <w:rPr>
          <w:rFonts w:ascii="GHEA Grapalat" w:hAnsi="GHEA Grapalat"/>
          <w:b/>
          <w:lang w:val="hy-AM"/>
        </w:rPr>
        <w:t>ՁԵՎ</w:t>
      </w:r>
    </w:p>
    <w:p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rsidR="00A52F0E" w:rsidRPr="00A66FC2" w:rsidRDefault="00A52F0E" w:rsidP="00A52F0E">
      <w:pPr>
        <w:ind w:left="360" w:hanging="360"/>
        <w:jc w:val="center"/>
        <w:rPr>
          <w:rFonts w:ascii="GHEA Grapalat" w:eastAsia="GHEA Grapalat" w:hAnsi="GHEA Grapalat" w:cs="GHEA Grapalat"/>
          <w:lang w:val="hy-AM"/>
        </w:rPr>
      </w:pPr>
    </w:p>
    <w:p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rPr>
          <w:rFonts w:ascii="GHEA Grapalat" w:eastAsia="GHEA Grapalat" w:hAnsi="GHEA Grapalat" w:cs="GHEA Grapalat"/>
        </w:rPr>
      </w:pPr>
    </w:p>
    <w:p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52F0E" w:rsidRPr="00FD1EE4" w:rsidTr="00B1747C">
        <w:trPr>
          <w:trHeight w:val="924"/>
        </w:trPr>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rsidTr="00B1747C">
        <w:trPr>
          <w:trHeight w:val="684"/>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1282"/>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52F0E" w:rsidRPr="00FD1EE4" w:rsidTr="00B1747C">
        <w:trPr>
          <w:trHeight w:val="924"/>
        </w:trPr>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FD1EE4" w:rsidTr="00B1747C">
        <w:trPr>
          <w:trHeight w:val="684"/>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1282"/>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rPr>
          <w:trHeight w:val="853"/>
        </w:trPr>
        <w:tc>
          <w:tcPr>
            <w:tcW w:w="2835" w:type="dxa"/>
            <w:vMerge w:val="restart"/>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bl>
    <w:p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B1747C" w:rsidRPr="00FD1EE4" w:rsidTr="00B1747C">
        <w:tc>
          <w:tcPr>
            <w:tcW w:w="9016" w:type="dxa"/>
            <w:shd w:val="clear" w:color="auto" w:fill="DEEAF6"/>
          </w:tcPr>
          <w:p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rsidTr="00B1747C">
        <w:trPr>
          <w:trHeight w:val="10187"/>
        </w:trPr>
        <w:tc>
          <w:tcPr>
            <w:tcW w:w="9016" w:type="dxa"/>
            <w:shd w:val="clear" w:color="auto" w:fill="auto"/>
          </w:tcPr>
          <w:p w:rsidR="00A52F0E" w:rsidRPr="00B1747C" w:rsidRDefault="00A52F0E" w:rsidP="00B1747C">
            <w:pPr>
              <w:rPr>
                <w:rFonts w:ascii="GHEA Grapalat" w:eastAsia="GHEA Grapalat" w:hAnsi="GHEA Grapalat" w:cs="GHEA Grapalat"/>
                <w:b/>
                <w:color w:val="000000"/>
              </w:rPr>
            </w:pPr>
          </w:p>
        </w:tc>
      </w:tr>
    </w:tbl>
    <w:p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rsidR="00A52F0E" w:rsidRPr="00A66FC2" w:rsidRDefault="00A52F0E" w:rsidP="00A52F0E">
      <w:pPr>
        <w:pStyle w:val="31"/>
        <w:spacing w:line="240" w:lineRule="auto"/>
        <w:jc w:val="right"/>
        <w:rPr>
          <w:rFonts w:ascii="GHEA Grapalat" w:hAnsi="GHEA Grapalat" w:cs="Arial"/>
          <w:b/>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spacing w:line="360" w:lineRule="auto"/>
        <w:jc w:val="center"/>
        <w:rPr>
          <w:rFonts w:ascii="GHEA Grapalat" w:eastAsia="GHEA Grapalat" w:hAnsi="GHEA Grapalat" w:cs="GHEA Grapalat"/>
          <w:b/>
        </w:rPr>
      </w:pPr>
    </w:p>
    <w:p w:rsidR="00A52F0E" w:rsidRDefault="00A52F0E" w:rsidP="00A52F0E">
      <w:pPr>
        <w:spacing w:line="360" w:lineRule="auto"/>
        <w:jc w:val="center"/>
        <w:rPr>
          <w:rFonts w:ascii="GHEA Grapalat" w:eastAsia="GHEA Grapalat" w:hAnsi="GHEA Grapalat" w:cs="GHEA Grapalat"/>
          <w:b/>
        </w:rPr>
      </w:pPr>
    </w:p>
    <w:p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A52F0E" w:rsidRDefault="00A52F0E" w:rsidP="00A52F0E">
      <w:pPr>
        <w:spacing w:line="276" w:lineRule="auto"/>
        <w:ind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w:t>
      </w:r>
      <w:r>
        <w:rPr>
          <w:rFonts w:ascii="GHEA Grapalat" w:eastAsia="GHEA Grapalat" w:hAnsi="GHEA Grapalat" w:cs="GHEA Grapalat"/>
        </w:rPr>
        <w:lastRenderedPageBreak/>
        <w:t>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1" w:name="_heading=h.gjdgxs" w:colFirst="0" w:colLast="0"/>
      <w:bookmarkEnd w:id="11"/>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w:t>
      </w:r>
      <w:r>
        <w:rPr>
          <w:rFonts w:ascii="GHEA Grapalat" w:eastAsia="GHEA Grapalat" w:hAnsi="GHEA Grapalat"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rsidR="00A52F0E" w:rsidRPr="00A66FC2" w:rsidRDefault="00A52F0E" w:rsidP="00A52F0E">
      <w:pPr>
        <w:pStyle w:val="31"/>
        <w:spacing w:line="240" w:lineRule="auto"/>
        <w:ind w:left="360" w:firstLine="0"/>
        <w:rPr>
          <w:rFonts w:ascii="GHEA Grapalat" w:hAnsi="GHEA Grapalat" w:cs="Sylfaen"/>
          <w:i/>
          <w:sz w:val="16"/>
          <w:szCs w:val="16"/>
          <w:lang w:val="hy-AM" w:eastAsia="ru-RU"/>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w:t>
      </w:r>
      <w:r w:rsidR="0091590A" w:rsidRPr="0091590A">
        <w:rPr>
          <w:rFonts w:ascii="GHEA Grapalat" w:hAnsi="GHEA Grapalat"/>
          <w:i/>
          <w:sz w:val="16"/>
          <w:szCs w:val="16"/>
          <w:lang w:val="hy-AM"/>
        </w:rPr>
        <w:t xml:space="preserve">մը, ինչպես նաև եթե մասնակիցը անհատ ձեռնարկատեր </w:t>
      </w:r>
      <w:r w:rsidRPr="0091590A">
        <w:rPr>
          <w:rFonts w:ascii="GHEA Grapalat" w:hAnsi="GHEA Grapalat"/>
          <w:i/>
          <w:sz w:val="16"/>
          <w:szCs w:val="16"/>
          <w:lang w:val="hy-AM"/>
        </w:rPr>
        <w:t>է կամ ֆիզիկական անձ։</w:t>
      </w:r>
    </w:p>
    <w:p w:rsidR="00B2572B" w:rsidRPr="00E6597C" w:rsidRDefault="000B1088" w:rsidP="000B1088">
      <w:pPr>
        <w:pStyle w:val="31"/>
        <w:spacing w:line="240" w:lineRule="auto"/>
        <w:ind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rsidR="00B2572B" w:rsidRPr="00E6597C" w:rsidRDefault="00E574D7" w:rsidP="00EF3662">
      <w:pPr>
        <w:pStyle w:val="31"/>
        <w:spacing w:line="240" w:lineRule="auto"/>
        <w:jc w:val="right"/>
        <w:rPr>
          <w:rFonts w:ascii="GHEA Grapalat" w:hAnsi="GHEA Grapalat" w:cs="Arial"/>
          <w:b/>
          <w:lang w:val="hy-AM"/>
        </w:rPr>
      </w:pPr>
      <w:r>
        <w:rPr>
          <w:rFonts w:ascii="GHEA Grapalat" w:hAnsi="GHEA Grapalat"/>
          <w:b/>
          <w:lang w:val="af-ZA"/>
        </w:rPr>
        <w:t xml:space="preserve">`  ԱՄԽՀ-ԲՄԱՇՁԲ-22/10            </w:t>
      </w:r>
      <w:r w:rsidR="00803842">
        <w:rPr>
          <w:rFonts w:ascii="GHEA Grapalat" w:hAnsi="GHEA Grapalat"/>
          <w:b/>
          <w:lang w:val="af-ZA"/>
        </w:rPr>
        <w:t xml:space="preserve">      </w:t>
      </w:r>
      <w:r w:rsidR="00164475">
        <w:rPr>
          <w:rFonts w:ascii="GHEA Grapalat" w:hAnsi="GHEA Grapalat"/>
          <w:i/>
          <w:lang w:val="af-ZA"/>
        </w:rPr>
        <w:t xml:space="preserve"> </w:t>
      </w:r>
      <w:r w:rsidR="00B2572B" w:rsidRPr="00E6597C">
        <w:rPr>
          <w:rFonts w:ascii="GHEA Grapalat" w:hAnsi="GHEA Grapalat" w:cs="Sylfaen"/>
          <w:b/>
          <w:lang w:val="hy-AM"/>
        </w:rPr>
        <w:t>ծածկագրով</w:t>
      </w:r>
    </w:p>
    <w:p w:rsidR="00B2572B" w:rsidRPr="00E6597C" w:rsidRDefault="009D3806" w:rsidP="00564DD0">
      <w:pPr>
        <w:jc w:val="right"/>
        <w:rPr>
          <w:rFonts w:ascii="GHEA Grapalat" w:hAnsi="GHEA Grapalat"/>
          <w:lang w:val="hy-AM"/>
        </w:rPr>
      </w:pPr>
      <w:r w:rsidRPr="00803531">
        <w:rPr>
          <w:rFonts w:ascii="GHEA Grapalat" w:hAnsi="GHEA Grapalat"/>
          <w:b/>
          <w:sz w:val="20"/>
          <w:szCs w:val="20"/>
          <w:lang w:val="af-ZA"/>
        </w:rPr>
        <w:t>բաց մրցույթ</w:t>
      </w:r>
      <w:r>
        <w:rPr>
          <w:rFonts w:ascii="GHEA Grapalat" w:hAnsi="GHEA Grapalat"/>
          <w:lang w:val="af-ZA"/>
        </w:rPr>
        <w:t xml:space="preserve">  </w:t>
      </w:r>
      <w:r w:rsidR="00F45C9A" w:rsidRPr="00F45C9A">
        <w:rPr>
          <w:rFonts w:ascii="GHEA Grapalat" w:hAnsi="GHEA Grapalat" w:cs="Sylfaen"/>
          <w:b/>
          <w:sz w:val="20"/>
          <w:szCs w:val="20"/>
          <w:lang w:val="hy-AM"/>
        </w:rPr>
        <w:t>հրավերի</w:t>
      </w:r>
    </w:p>
    <w:p w:rsidR="00B2572B" w:rsidRPr="00E6597C" w:rsidRDefault="00B2572B" w:rsidP="00EF3662">
      <w:pPr>
        <w:ind w:firstLine="567"/>
        <w:jc w:val="center"/>
        <w:rPr>
          <w:rFonts w:ascii="GHEA Grapalat" w:hAnsi="GHEA Grapalat"/>
          <w:sz w:val="20"/>
          <w:lang w:val="hy-AM"/>
        </w:rPr>
      </w:pPr>
    </w:p>
    <w:p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rsidR="00B2572B" w:rsidRPr="00E6597C" w:rsidRDefault="00B2572B" w:rsidP="00EF3662">
      <w:pPr>
        <w:ind w:firstLine="567"/>
        <w:rPr>
          <w:rFonts w:ascii="GHEA Grapalat" w:hAnsi="GHEA Grapalat"/>
          <w:lang w:val="hy-AM"/>
        </w:rPr>
      </w:pPr>
    </w:p>
    <w:p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E574D7">
        <w:rPr>
          <w:rFonts w:ascii="GHEA Grapalat" w:hAnsi="GHEA Grapalat"/>
          <w:lang w:val="af-ZA"/>
        </w:rPr>
        <w:t xml:space="preserve">`  ԱՄԽՀ-ԲՄԱՇՁԲ-22/10            </w:t>
      </w:r>
      <w:r w:rsidR="00803842">
        <w:rPr>
          <w:rFonts w:ascii="GHEA Grapalat" w:hAnsi="GHEA Grapalat"/>
          <w:lang w:val="af-ZA"/>
        </w:rPr>
        <w:t xml:space="preserve">      </w:t>
      </w:r>
      <w:r w:rsidR="00164475">
        <w:rPr>
          <w:rFonts w:ascii="GHEA Grapalat" w:hAnsi="GHEA Grapalat"/>
          <w:i/>
          <w:lang w:val="af-ZA"/>
        </w:rPr>
        <w:t xml:space="preserve"> </w:t>
      </w:r>
      <w:r w:rsidRPr="00E6597C">
        <w:rPr>
          <w:rFonts w:ascii="GHEA Grapalat" w:hAnsi="GHEA Grapalat" w:cs="Arial"/>
          <w:sz w:val="20"/>
          <w:szCs w:val="20"/>
          <w:lang w:val="es-ES"/>
        </w:rPr>
        <w:t xml:space="preserve">ծածկագրով </w:t>
      </w:r>
      <w:r w:rsidR="009D3806" w:rsidRPr="00803531">
        <w:rPr>
          <w:rFonts w:ascii="GHEA Grapalat" w:hAnsi="GHEA Grapalat"/>
          <w:sz w:val="20"/>
          <w:szCs w:val="20"/>
          <w:lang w:val="af-ZA"/>
        </w:rPr>
        <w:t>բաց մրցույթ</w:t>
      </w:r>
      <w:r w:rsidR="00803531">
        <w:rPr>
          <w:rFonts w:ascii="GHEA Grapalat" w:hAnsi="GHEA Grapalat"/>
          <w:sz w:val="20"/>
          <w:szCs w:val="20"/>
          <w:lang w:val="af-ZA"/>
        </w:rPr>
        <w:t>ի</w:t>
      </w:r>
      <w:r w:rsidR="009D3806">
        <w:rPr>
          <w:rFonts w:ascii="GHEA Grapalat" w:hAnsi="GHEA Grapalat"/>
          <w:lang w:val="af-ZA"/>
        </w:rPr>
        <w:t xml:space="preserve">  </w:t>
      </w:r>
      <w:r w:rsidRPr="00E6597C">
        <w:rPr>
          <w:rFonts w:ascii="GHEA Grapalat" w:hAnsi="GHEA Grapalat" w:cs="Arial"/>
          <w:sz w:val="20"/>
          <w:szCs w:val="20"/>
          <w:lang w:val="es-ES"/>
        </w:rPr>
        <w:t>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rsidR="00B2572B" w:rsidRPr="00E6597C" w:rsidRDefault="00B2572B" w:rsidP="00EF3662">
      <w:pPr>
        <w:ind w:firstLine="567"/>
        <w:jc w:val="both"/>
        <w:rPr>
          <w:rFonts w:ascii="GHEA Grapalat" w:hAnsi="GHEA Grapalat" w:cs="Arial"/>
        </w:rPr>
      </w:pPr>
      <w:bookmarkStart w:id="12" w:name="_Hlk23147299"/>
      <w:r w:rsidRPr="00E6597C">
        <w:rPr>
          <w:rFonts w:ascii="GHEA Grapalat" w:hAnsi="GHEA Grapalat" w:cs="Sylfaen"/>
          <w:vertAlign w:val="superscript"/>
          <w:lang w:val="hy-AM"/>
        </w:rPr>
        <w:t xml:space="preserve">                                                                                     մասնակցի անվանումը</w:t>
      </w:r>
    </w:p>
    <w:bookmarkEnd w:id="12"/>
    <w:p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1643"/>
        <w:gridCol w:w="1701"/>
        <w:gridCol w:w="1701"/>
      </w:tblGrid>
      <w:tr w:rsidR="0053699F" w:rsidRPr="00F105A7" w:rsidTr="0053699F">
        <w:trPr>
          <w:cantSplit/>
          <w:trHeight w:val="916"/>
          <w:jc w:val="center"/>
        </w:trPr>
        <w:tc>
          <w:tcPr>
            <w:tcW w:w="1136"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F105A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r>
      <w:tr w:rsidR="0053699F" w:rsidRPr="00F105A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rPr>
                <w:rFonts w:ascii="GHEA Grapalat" w:hAnsi="GHEA Grapalat"/>
                <w:lang w:val="es-ES"/>
              </w:rPr>
            </w:pPr>
          </w:p>
        </w:tc>
      </w:tr>
      <w:tr w:rsidR="0053699F" w:rsidRPr="00F105A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r>
      <w:tr w:rsidR="0053699F" w:rsidRPr="00E6597C"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r>
      <w:tr w:rsidR="0053699F" w:rsidRPr="00E6597C"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3699F" w:rsidRPr="00E6597C" w:rsidRDefault="0053699F" w:rsidP="00EF3662">
            <w:pPr>
              <w:jc w:val="center"/>
              <w:rPr>
                <w:rFonts w:ascii="GHEA Grapalat" w:hAnsi="GHEA Grapalat"/>
                <w:sz w:val="20"/>
                <w:lang w:val="es-ES"/>
              </w:rPr>
            </w:pPr>
          </w:p>
        </w:tc>
      </w:tr>
    </w:tbl>
    <w:p w:rsidR="00B2572B" w:rsidRPr="00E6597C" w:rsidRDefault="00B2572B" w:rsidP="00EF3662">
      <w:pPr>
        <w:rPr>
          <w:rFonts w:ascii="GHEA Grapalat" w:hAnsi="GHEA Grapalat"/>
          <w:sz w:val="18"/>
          <w:szCs w:val="18"/>
          <w:lang w:val="es-ES"/>
        </w:rPr>
      </w:pPr>
    </w:p>
    <w:p w:rsidR="00B2572B" w:rsidRPr="00E6597C" w:rsidRDefault="00B2572B" w:rsidP="00EF3662">
      <w:pPr>
        <w:rPr>
          <w:rFonts w:ascii="GHEA Grapalat" w:hAnsi="GHEA Grapalat"/>
          <w:sz w:val="18"/>
          <w:szCs w:val="18"/>
          <w:lang w:val="es-ES"/>
        </w:rPr>
      </w:pPr>
    </w:p>
    <w:p w:rsidR="00B2572B" w:rsidRPr="00E6597C" w:rsidRDefault="00B2572B" w:rsidP="00EF3662">
      <w:pPr>
        <w:rPr>
          <w:rFonts w:ascii="GHEA Grapalat" w:hAnsi="GHEA Grapalat"/>
          <w:sz w:val="18"/>
          <w:szCs w:val="18"/>
          <w:lang w:val="hy-AM"/>
        </w:rPr>
      </w:pPr>
    </w:p>
    <w:p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rsidR="00B2572B" w:rsidRPr="00E6597C"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E6597C">
        <w:rPr>
          <w:rFonts w:ascii="GHEA Grapalat" w:hAnsi="GHEA Grapalat"/>
          <w:sz w:val="20"/>
          <w:vertAlign w:val="superscript"/>
          <w:lang w:val="hy-AM"/>
        </w:rPr>
        <w:tab/>
      </w:r>
    </w:p>
    <w:p w:rsidR="00B2572B" w:rsidRPr="00E6597C" w:rsidRDefault="00B2572B" w:rsidP="00EF3662">
      <w:pPr>
        <w:jc w:val="right"/>
        <w:rPr>
          <w:rFonts w:ascii="GHEA Grapalat" w:hAnsi="GHEA Grapalat"/>
          <w:sz w:val="20"/>
          <w:lang w:val="hy-AM"/>
        </w:rPr>
      </w:pPr>
      <w:r w:rsidRPr="00E6597C">
        <w:rPr>
          <w:rFonts w:ascii="GHEA Grapalat" w:hAnsi="GHEA Grapalat"/>
          <w:sz w:val="20"/>
          <w:lang w:val="hy-AM"/>
        </w:rPr>
        <w:t xml:space="preserve">    </w:t>
      </w:r>
    </w:p>
    <w:p w:rsidR="00B2572B" w:rsidRPr="00E6597C" w:rsidRDefault="00B2572B" w:rsidP="00EF3662">
      <w:pPr>
        <w:jc w:val="right"/>
        <w:rPr>
          <w:rFonts w:ascii="GHEA Grapalat" w:hAnsi="GHEA Grapalat"/>
          <w:sz w:val="20"/>
          <w:lang w:val="hy-AM"/>
        </w:rPr>
      </w:pPr>
      <w:r w:rsidRPr="00E6597C">
        <w:rPr>
          <w:rFonts w:ascii="GHEA Grapalat" w:hAnsi="GHEA Grapalat"/>
          <w:sz w:val="20"/>
          <w:lang w:val="hy-AM"/>
        </w:rPr>
        <w:t>Կ. Տ.</w:t>
      </w:r>
      <w:r w:rsidRPr="00E6597C">
        <w:rPr>
          <w:rStyle w:val="af6"/>
          <w:rFonts w:ascii="GHEA Grapalat" w:hAnsi="GHEA Grapalat"/>
          <w:color w:val="FFFFFF"/>
          <w:sz w:val="20"/>
          <w:lang w:val="hy-AM"/>
        </w:rPr>
        <w:footnoteReference w:id="10"/>
      </w:r>
      <w:r w:rsidRPr="00E6597C">
        <w:rPr>
          <w:rFonts w:ascii="GHEA Grapalat" w:hAnsi="GHEA Grapalat"/>
          <w:sz w:val="20"/>
          <w:lang w:val="hy-AM"/>
        </w:rPr>
        <w:tab/>
      </w:r>
      <w:r w:rsidRPr="00E6597C">
        <w:rPr>
          <w:rFonts w:ascii="GHEA Grapalat" w:hAnsi="GHEA Grapalat"/>
          <w:sz w:val="20"/>
          <w:lang w:val="hy-AM"/>
        </w:rPr>
        <w:tab/>
        <w:t xml:space="preserve"> </w:t>
      </w:r>
    </w:p>
    <w:p w:rsidR="00B2572B" w:rsidRPr="00E6597C" w:rsidRDefault="00B2572B" w:rsidP="00EF3662">
      <w:pPr>
        <w:jc w:val="right"/>
        <w:rPr>
          <w:rFonts w:ascii="GHEA Grapalat" w:hAnsi="GHEA Grapalat"/>
          <w:sz w:val="20"/>
          <w:lang w:val="hy-AM"/>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es-ES" w:eastAsia="ru-RU"/>
        </w:rPr>
      </w:pPr>
    </w:p>
    <w:p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rsidR="00784172" w:rsidRPr="00784172" w:rsidRDefault="00784172" w:rsidP="00784172">
      <w:pPr>
        <w:ind w:firstLine="567"/>
        <w:jc w:val="right"/>
        <w:rPr>
          <w:rFonts w:ascii="GHEA Grapalat" w:hAnsi="GHEA Grapalat" w:cs="Arial"/>
          <w:b/>
          <w:sz w:val="20"/>
          <w:szCs w:val="20"/>
          <w:lang w:val="hy-AM"/>
        </w:rPr>
      </w:pPr>
      <w:r w:rsidRPr="00784172">
        <w:rPr>
          <w:rFonts w:ascii="GHEA Grapalat" w:hAnsi="GHEA Grapalat" w:cs="Sylfaen"/>
          <w:b/>
          <w:sz w:val="20"/>
          <w:szCs w:val="20"/>
          <w:lang w:val="hy-AM"/>
        </w:rPr>
        <w:lastRenderedPageBreak/>
        <w:t>Հավելված</w:t>
      </w:r>
      <w:r w:rsidRPr="00784172">
        <w:rPr>
          <w:rFonts w:ascii="GHEA Grapalat" w:hAnsi="GHEA Grapalat" w:cs="Arial"/>
          <w:b/>
          <w:sz w:val="20"/>
          <w:szCs w:val="20"/>
          <w:lang w:val="hy-AM"/>
        </w:rPr>
        <w:t xml:space="preserve"> 4</w:t>
      </w:r>
    </w:p>
    <w:p w:rsidR="00784172" w:rsidRPr="00784172" w:rsidRDefault="00E574D7" w:rsidP="00784172">
      <w:pPr>
        <w:ind w:firstLine="567"/>
        <w:jc w:val="right"/>
        <w:rPr>
          <w:rFonts w:ascii="GHEA Grapalat" w:hAnsi="GHEA Grapalat" w:cs="Arial"/>
          <w:b/>
          <w:sz w:val="20"/>
          <w:szCs w:val="20"/>
          <w:lang w:val="hy-AM"/>
        </w:rPr>
      </w:pPr>
      <w:r>
        <w:rPr>
          <w:rFonts w:ascii="GHEA Grapalat" w:hAnsi="GHEA Grapalat"/>
          <w:b/>
          <w:lang w:val="af-ZA"/>
        </w:rPr>
        <w:t xml:space="preserve"> </w:t>
      </w:r>
      <w:r w:rsidR="00E85F2B">
        <w:rPr>
          <w:rFonts w:ascii="GHEA Grapalat" w:hAnsi="GHEA Grapalat"/>
          <w:b/>
          <w:lang w:val="hy-AM"/>
        </w:rPr>
        <w:t xml:space="preserve">  </w:t>
      </w:r>
      <w:r>
        <w:rPr>
          <w:rFonts w:ascii="GHEA Grapalat" w:hAnsi="GHEA Grapalat"/>
          <w:b/>
          <w:lang w:val="af-ZA"/>
        </w:rPr>
        <w:t xml:space="preserve"> </w:t>
      </w:r>
      <w:r w:rsidR="00E85F2B">
        <w:rPr>
          <w:rFonts w:ascii="GHEA Grapalat" w:hAnsi="GHEA Grapalat"/>
          <w:b/>
          <w:sz w:val="20"/>
          <w:lang w:val="af-ZA"/>
        </w:rPr>
        <w:t>ԱՄԽՀ-ԲՄԱՇՁԲ-22/1</w:t>
      </w:r>
      <w:r w:rsidR="00E85F2B">
        <w:rPr>
          <w:rFonts w:ascii="GHEA Grapalat" w:hAnsi="GHEA Grapalat"/>
          <w:b/>
          <w:sz w:val="20"/>
          <w:lang w:val="hy-AM"/>
        </w:rPr>
        <w:t>0</w:t>
      </w:r>
      <w:r w:rsidR="00784172" w:rsidRPr="00E85F2B">
        <w:rPr>
          <w:rFonts w:ascii="GHEA Grapalat" w:hAnsi="GHEA Grapalat"/>
          <w:b/>
          <w:sz w:val="20"/>
          <w:lang w:val="af-ZA"/>
        </w:rPr>
        <w:t xml:space="preserve">  </w:t>
      </w:r>
      <w:r w:rsidR="00784172" w:rsidRPr="00784172">
        <w:rPr>
          <w:rFonts w:ascii="GHEA Grapalat" w:hAnsi="GHEA Grapalat" w:cs="Sylfaen"/>
          <w:b/>
          <w:sz w:val="20"/>
          <w:szCs w:val="20"/>
          <w:lang w:val="hy-AM"/>
        </w:rPr>
        <w:t>ծածկագրով</w:t>
      </w:r>
    </w:p>
    <w:p w:rsidR="00784172" w:rsidRPr="00784172" w:rsidRDefault="00784172" w:rsidP="00784172">
      <w:pPr>
        <w:ind w:firstLine="567"/>
        <w:jc w:val="right"/>
        <w:rPr>
          <w:rFonts w:ascii="GHEA Grapalat" w:hAnsi="GHEA Grapalat"/>
          <w:sz w:val="20"/>
          <w:lang w:val="hy-AM"/>
        </w:rPr>
      </w:pPr>
      <w:r w:rsidRPr="00784172">
        <w:rPr>
          <w:rFonts w:ascii="GHEA Grapalat" w:hAnsi="GHEA Grapalat" w:cs="Sylfaen"/>
          <w:b/>
          <w:sz w:val="20"/>
          <w:szCs w:val="20"/>
          <w:lang w:val="hy-AM"/>
        </w:rPr>
        <w:t>բաց</w:t>
      </w:r>
      <w:r w:rsidRPr="00784172">
        <w:rPr>
          <w:rFonts w:ascii="GHEA Grapalat" w:hAnsi="GHEA Grapalat" w:cs="Arial"/>
          <w:b/>
          <w:sz w:val="20"/>
          <w:szCs w:val="20"/>
          <w:lang w:val="hy-AM"/>
        </w:rPr>
        <w:t xml:space="preserve"> մրցույթի </w:t>
      </w:r>
      <w:r w:rsidRPr="00784172">
        <w:rPr>
          <w:rFonts w:ascii="GHEA Grapalat" w:hAnsi="GHEA Grapalat" w:cs="Sylfaen"/>
          <w:b/>
          <w:sz w:val="20"/>
          <w:szCs w:val="20"/>
          <w:lang w:val="hy-AM"/>
        </w:rPr>
        <w:t>հրավերի</w:t>
      </w:r>
    </w:p>
    <w:p w:rsidR="00784172" w:rsidRPr="00784172" w:rsidRDefault="00784172" w:rsidP="00784172">
      <w:pPr>
        <w:shd w:val="clear" w:color="auto" w:fill="FFFFFF"/>
        <w:ind w:firstLine="375"/>
        <w:jc w:val="center"/>
        <w:rPr>
          <w:rFonts w:ascii="GHEA Grapalat" w:hAnsi="GHEA Grapalat"/>
          <w:b/>
          <w:bCs/>
          <w:color w:val="000000"/>
          <w:sz w:val="20"/>
          <w:szCs w:val="20"/>
          <w:lang w:val="hy-AM"/>
        </w:rPr>
      </w:pPr>
      <w:r w:rsidRPr="00784172">
        <w:rPr>
          <w:rFonts w:ascii="GHEA Grapalat" w:hAnsi="GHEA Grapalat"/>
          <w:b/>
          <w:bCs/>
          <w:color w:val="000000"/>
          <w:sz w:val="20"/>
          <w:szCs w:val="20"/>
          <w:lang w:val="hy-AM"/>
        </w:rPr>
        <w:t>ԵՐԱՇԽԻՔ N __________</w:t>
      </w:r>
    </w:p>
    <w:p w:rsidR="00784172" w:rsidRPr="00784172" w:rsidRDefault="00784172" w:rsidP="00784172">
      <w:pPr>
        <w:shd w:val="clear" w:color="auto" w:fill="FFFFFF"/>
        <w:ind w:firstLine="375"/>
        <w:jc w:val="center"/>
        <w:rPr>
          <w:rFonts w:ascii="GHEA Grapalat" w:hAnsi="GHEA Grapalat"/>
          <w:b/>
          <w:bCs/>
          <w:color w:val="000000"/>
          <w:sz w:val="20"/>
          <w:szCs w:val="20"/>
          <w:lang w:val="hy-AM"/>
        </w:rPr>
      </w:pPr>
      <w:r w:rsidRPr="00784172">
        <w:rPr>
          <w:rFonts w:ascii="GHEA Grapalat" w:hAnsi="GHEA Grapalat"/>
          <w:b/>
          <w:bCs/>
          <w:color w:val="000000"/>
          <w:sz w:val="20"/>
          <w:szCs w:val="20"/>
          <w:lang w:val="hy-AM"/>
        </w:rPr>
        <w:t>(որակավորման ապահովում)</w:t>
      </w:r>
    </w:p>
    <w:p w:rsidR="00784172" w:rsidRPr="00784172" w:rsidRDefault="00784172" w:rsidP="00784172">
      <w:pPr>
        <w:shd w:val="clear" w:color="auto" w:fill="FFFFFF"/>
        <w:ind w:firstLine="375"/>
        <w:rPr>
          <w:b/>
          <w:bCs/>
          <w:lang w:val="hy-AM"/>
        </w:rPr>
      </w:pPr>
    </w:p>
    <w:p w:rsidR="00784172" w:rsidRPr="00784172" w:rsidRDefault="00784172" w:rsidP="00784172">
      <w:pPr>
        <w:shd w:val="clear" w:color="auto" w:fill="FFFFFF"/>
        <w:ind w:firstLine="375"/>
        <w:rPr>
          <w:rFonts w:ascii="GHEA Grapalat" w:hAnsi="GHEA Grapalat"/>
          <w:sz w:val="20"/>
          <w:szCs w:val="20"/>
          <w:u w:val="single"/>
          <w:lang w:val="hy-AM"/>
        </w:rPr>
      </w:pPr>
      <w:r w:rsidRPr="00784172">
        <w:rPr>
          <w:rFonts w:ascii="GHEA Grapalat" w:hAnsi="GHEA Grapalat"/>
          <w:sz w:val="20"/>
          <w:szCs w:val="20"/>
          <w:lang w:val="hy-AM"/>
        </w:rPr>
        <w:tab/>
        <w:t xml:space="preserve">1.Սույն երաշխիքը (այսուհետ՝ երաշխիք) հանդիսանում է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p>
    <w:p w:rsidR="00784172" w:rsidRPr="00784172" w:rsidRDefault="00784172" w:rsidP="00784172">
      <w:pPr>
        <w:shd w:val="clear" w:color="auto" w:fill="FFFFFF"/>
        <w:ind w:left="5664" w:firstLine="708"/>
        <w:rPr>
          <w:b/>
          <w:bCs/>
          <w:lang w:val="hy-AM"/>
        </w:rPr>
      </w:pPr>
      <w:r w:rsidRPr="00784172">
        <w:rPr>
          <w:rFonts w:ascii="GHEA Grapalat" w:hAnsi="GHEA Grapalat" w:cs="Sylfaen"/>
          <w:vertAlign w:val="superscript"/>
          <w:lang w:val="hy-AM"/>
        </w:rPr>
        <w:t xml:space="preserve">          պատվիրատուի անվանումը</w:t>
      </w:r>
    </w:p>
    <w:p w:rsidR="00784172" w:rsidRPr="00784172" w:rsidRDefault="00784172" w:rsidP="00784172">
      <w:pPr>
        <w:shd w:val="clear" w:color="auto" w:fill="FFFFFF"/>
        <w:rPr>
          <w:rFonts w:ascii="GHEA Grapalat" w:hAnsi="GHEA Grapalat" w:cs="Sylfaen"/>
          <w:vertAlign w:val="superscript"/>
          <w:lang w:val="hy-AM"/>
        </w:rPr>
      </w:pPr>
      <w:r w:rsidRPr="00784172">
        <w:rPr>
          <w:rFonts w:ascii="GHEA Grapalat" w:hAnsi="GHEA Grapalat"/>
          <w:sz w:val="20"/>
          <w:szCs w:val="20"/>
          <w:lang w:val="hy-AM"/>
        </w:rPr>
        <w:t xml:space="preserve">(այսուհետ՝ բենեֆիցիար) կողմից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lang w:val="hy-AM"/>
        </w:rPr>
        <w:t xml:space="preserve"> ծածկագրով կազմակերպված</w:t>
      </w:r>
      <w:r w:rsidRPr="00784172">
        <w:rPr>
          <w:rFonts w:cs="Sylfaen"/>
          <w:vertAlign w:val="superscript"/>
          <w:lang w:val="hy-AM"/>
        </w:rPr>
        <w:t xml:space="preserve">                       </w:t>
      </w:r>
      <w:r w:rsidRPr="00784172">
        <w:rPr>
          <w:rFonts w:cs="Sylfaen"/>
          <w:vertAlign w:val="superscript"/>
          <w:lang w:val="hy-AM"/>
        </w:rPr>
        <w:tab/>
      </w:r>
      <w:r w:rsidRPr="00784172">
        <w:rPr>
          <w:rFonts w:cs="Sylfaen"/>
          <w:vertAlign w:val="superscript"/>
          <w:lang w:val="hy-AM"/>
        </w:rPr>
        <w:tab/>
      </w:r>
      <w:r w:rsidRPr="00784172">
        <w:rPr>
          <w:rFonts w:cs="Sylfaen"/>
          <w:vertAlign w:val="superscript"/>
          <w:lang w:val="hy-AM"/>
        </w:rPr>
        <w:tab/>
      </w:r>
      <w:r w:rsidRPr="00784172">
        <w:rPr>
          <w:rFonts w:cs="Sylfaen"/>
          <w:vertAlign w:val="superscript"/>
          <w:lang w:val="hy-AM"/>
        </w:rPr>
        <w:tab/>
      </w:r>
      <w:r w:rsidRPr="00784172">
        <w:rPr>
          <w:rFonts w:cs="Sylfaen"/>
          <w:vertAlign w:val="superscript"/>
          <w:lang w:val="hy-AM"/>
        </w:rPr>
        <w:tab/>
      </w:r>
      <w:r w:rsidRPr="00784172">
        <w:rPr>
          <w:rFonts w:cs="Sylfaen"/>
          <w:vertAlign w:val="superscript"/>
          <w:lang w:val="hy-AM"/>
        </w:rPr>
        <w:tab/>
      </w:r>
      <w:r w:rsidRPr="00784172">
        <w:rPr>
          <w:rFonts w:ascii="GHEA Grapalat" w:hAnsi="GHEA Grapalat" w:cs="Sylfaen"/>
          <w:vertAlign w:val="superscript"/>
          <w:lang w:val="hy-AM"/>
        </w:rPr>
        <w:t xml:space="preserve">ընթացակարգի ծածկագիրը </w:t>
      </w:r>
    </w:p>
    <w:p w:rsidR="00784172" w:rsidRPr="00784172" w:rsidRDefault="00784172" w:rsidP="00784172">
      <w:pPr>
        <w:shd w:val="clear" w:color="auto" w:fill="FFFFFF"/>
        <w:rPr>
          <w:rFonts w:ascii="GHEA Grapalat" w:hAnsi="GHEA Grapalat"/>
          <w:sz w:val="20"/>
          <w:szCs w:val="20"/>
          <w:lang w:val="hy-AM"/>
        </w:rPr>
      </w:pPr>
      <w:r w:rsidRPr="00784172">
        <w:rPr>
          <w:rFonts w:ascii="GHEA Grapalat" w:hAnsi="GHEA Grapalat"/>
          <w:sz w:val="20"/>
          <w:szCs w:val="20"/>
          <w:lang w:val="hy-AM"/>
        </w:rPr>
        <w:t xml:space="preserve">գնման ընթացակարգի արդյունքում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lang w:val="hy-AM"/>
        </w:rPr>
        <w:t xml:space="preserve"> </w:t>
      </w:r>
    </w:p>
    <w:p w:rsidR="00784172" w:rsidRPr="00784172" w:rsidRDefault="00784172" w:rsidP="00784172">
      <w:pPr>
        <w:shd w:val="clear" w:color="auto" w:fill="FFFFFF"/>
        <w:ind w:firstLine="375"/>
        <w:rPr>
          <w:rFonts w:cs="Sylfaen"/>
          <w:vertAlign w:val="superscript"/>
          <w:lang w:val="hy-AM"/>
        </w:rPr>
      </w:pP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cs="Sylfaen"/>
          <w:vertAlign w:val="superscript"/>
          <w:lang w:val="hy-AM"/>
        </w:rPr>
        <w:t>ընտրված մասնակցի անվանումը</w:t>
      </w:r>
    </w:p>
    <w:p w:rsidR="00784172" w:rsidRPr="00784172" w:rsidRDefault="00784172" w:rsidP="00784172">
      <w:pPr>
        <w:shd w:val="clear" w:color="auto" w:fill="FFFFFF"/>
        <w:rPr>
          <w:rFonts w:ascii="GHEA Grapalat" w:hAnsi="GHEA Grapalat"/>
          <w:sz w:val="20"/>
          <w:szCs w:val="20"/>
          <w:lang w:val="hy-AM"/>
        </w:rPr>
      </w:pPr>
      <w:r w:rsidRPr="00784172">
        <w:rPr>
          <w:rFonts w:ascii="GHEA Grapalat" w:hAnsi="GHEA Grapalat"/>
          <w:sz w:val="20"/>
          <w:szCs w:val="20"/>
          <w:lang w:val="hy-AM"/>
        </w:rPr>
        <w:t>(այսուհետ՝ պրիցիպալ) կողմից կնքվելիք N</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t xml:space="preserve">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sz w:val="20"/>
          <w:szCs w:val="20"/>
          <w:lang w:val="hy-AM"/>
        </w:rPr>
        <w:tab/>
        <w:t xml:space="preserve">  </w:t>
      </w:r>
      <w:r w:rsidRPr="00784172">
        <w:rPr>
          <w:rFonts w:ascii="GHEA Grapalat" w:hAnsi="GHEA Grapalat"/>
          <w:sz w:val="20"/>
          <w:szCs w:val="20"/>
          <w:lang w:val="hy-AM"/>
        </w:rPr>
        <w:tab/>
        <w:t xml:space="preserve"> </w:t>
      </w:r>
      <w:r w:rsidRPr="00784172">
        <w:rPr>
          <w:rFonts w:ascii="GHEA Grapalat" w:hAnsi="GHEA Grapalat"/>
          <w:sz w:val="20"/>
          <w:szCs w:val="20"/>
          <w:lang w:val="hy-AM"/>
        </w:rPr>
        <w:tab/>
        <w:t xml:space="preserve">            </w:t>
      </w:r>
      <w:r w:rsidRPr="00784172">
        <w:rPr>
          <w:rFonts w:ascii="GHEA Grapalat" w:hAnsi="GHEA Grapalat" w:cs="Sylfaen"/>
          <w:vertAlign w:val="superscript"/>
          <w:lang w:val="hy-AM"/>
        </w:rPr>
        <w:t>կնքվելիք պայմանագրի համարը</w:t>
      </w:r>
    </w:p>
    <w:p w:rsidR="00784172" w:rsidRPr="00784172" w:rsidRDefault="00784172" w:rsidP="00784172">
      <w:pPr>
        <w:shd w:val="clear" w:color="auto" w:fill="FFFFFF"/>
        <w:jc w:val="both"/>
        <w:rPr>
          <w:rFonts w:ascii="GHEA Grapalat" w:hAnsi="GHEA Grapalat"/>
          <w:sz w:val="20"/>
          <w:szCs w:val="20"/>
          <w:lang w:val="hy-AM"/>
        </w:rPr>
      </w:pPr>
      <w:r w:rsidRPr="00784172">
        <w:rPr>
          <w:rFonts w:ascii="GHEA Grapalat" w:hAnsi="GHEA Grapalat"/>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784172" w:rsidRPr="00784172" w:rsidRDefault="00784172" w:rsidP="00784172">
      <w:pPr>
        <w:shd w:val="clear" w:color="auto" w:fill="FFFFFF"/>
        <w:ind w:firstLine="708"/>
        <w:rPr>
          <w:rFonts w:ascii="GHEA Grapalat" w:hAnsi="GHEA Grapalat"/>
          <w:sz w:val="20"/>
          <w:szCs w:val="20"/>
          <w:lang w:val="hy-AM"/>
        </w:rPr>
      </w:pPr>
      <w:r w:rsidRPr="00784172">
        <w:rPr>
          <w:rFonts w:ascii="GHEA Grapalat" w:hAnsi="GHEA Grapalat"/>
          <w:sz w:val="20"/>
          <w:szCs w:val="20"/>
          <w:lang w:val="hy-AM"/>
        </w:rPr>
        <w:t xml:space="preserve">2. Երաշխիքով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lang w:val="hy-AM"/>
        </w:rPr>
        <w:t xml:space="preserve"> (այսուհետ՝ երաշխիք տվող </w:t>
      </w:r>
    </w:p>
    <w:p w:rsidR="00784172" w:rsidRPr="00784172" w:rsidRDefault="00784172" w:rsidP="00784172">
      <w:pPr>
        <w:shd w:val="clear" w:color="auto" w:fill="FFFFFF"/>
        <w:ind w:firstLine="375"/>
        <w:rPr>
          <w:rFonts w:ascii="GHEA Grapalat" w:hAnsi="GHEA Grapalat"/>
          <w:sz w:val="20"/>
          <w:szCs w:val="20"/>
          <w:lang w:val="hy-AM"/>
        </w:rPr>
      </w:pPr>
      <w:r w:rsidRPr="00784172">
        <w:rPr>
          <w:rFonts w:ascii="GHEA Grapalat" w:hAnsi="GHEA Grapalat"/>
          <w:sz w:val="20"/>
          <w:szCs w:val="20"/>
          <w:lang w:val="hy-AM"/>
        </w:rPr>
        <w:tab/>
      </w:r>
      <w:r w:rsidRPr="00784172">
        <w:rPr>
          <w:rFonts w:ascii="GHEA Grapalat" w:hAnsi="GHEA Grapalat"/>
          <w:sz w:val="20"/>
          <w:szCs w:val="20"/>
          <w:lang w:val="hy-AM"/>
        </w:rPr>
        <w:tab/>
        <w:t xml:space="preserve">   </w:t>
      </w:r>
      <w:r w:rsidRPr="00784172">
        <w:rPr>
          <w:rFonts w:ascii="GHEA Grapalat" w:hAnsi="GHEA Grapalat" w:cs="Sylfaen"/>
          <w:vertAlign w:val="superscript"/>
          <w:lang w:val="hy-AM"/>
        </w:rPr>
        <w:t>երաշխիքը տվող բանկի անվանումը</w:t>
      </w:r>
    </w:p>
    <w:p w:rsidR="00784172" w:rsidRPr="00784172" w:rsidRDefault="00784172" w:rsidP="00784172">
      <w:pPr>
        <w:shd w:val="clear" w:color="auto" w:fill="FFFFFF"/>
        <w:rPr>
          <w:rFonts w:ascii="GHEA Grapalat" w:hAnsi="GHEA Grapalat"/>
          <w:sz w:val="20"/>
          <w:szCs w:val="20"/>
          <w:u w:val="single"/>
          <w:lang w:val="hy-AM"/>
        </w:rPr>
      </w:pPr>
      <w:r w:rsidRPr="00784172">
        <w:rPr>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t xml:space="preserve">  </w:t>
      </w:r>
    </w:p>
    <w:p w:rsidR="00784172" w:rsidRPr="00784172" w:rsidRDefault="00784172" w:rsidP="00784172">
      <w:pPr>
        <w:shd w:val="clear" w:color="auto" w:fill="FFFFFF"/>
        <w:ind w:left="7080" w:firstLine="708"/>
        <w:rPr>
          <w:rFonts w:ascii="GHEA Grapalat" w:hAnsi="GHEA Grapalat"/>
          <w:sz w:val="20"/>
          <w:szCs w:val="20"/>
          <w:u w:val="single"/>
          <w:lang w:val="hy-AM"/>
        </w:rPr>
      </w:pPr>
      <w:r w:rsidRPr="00784172">
        <w:rPr>
          <w:rFonts w:ascii="GHEA Grapalat" w:hAnsi="GHEA Grapalat" w:cs="Sylfaen"/>
          <w:vertAlign w:val="superscript"/>
          <w:lang w:val="hy-AM"/>
        </w:rPr>
        <w:t xml:space="preserve">     գումարը թվերով և տառերով</w:t>
      </w:r>
    </w:p>
    <w:p w:rsidR="00784172" w:rsidRPr="00784172" w:rsidRDefault="00784172" w:rsidP="00784172">
      <w:pPr>
        <w:shd w:val="clear" w:color="auto" w:fill="FFFFFF"/>
        <w:rPr>
          <w:rFonts w:ascii="GHEA Grapalat" w:hAnsi="GHEA Grapalat"/>
          <w:sz w:val="20"/>
          <w:szCs w:val="20"/>
          <w:lang w:val="hy-AM"/>
        </w:rPr>
      </w:pPr>
      <w:r w:rsidRPr="00784172">
        <w:rPr>
          <w:rFonts w:ascii="GHEA Grapalat" w:hAnsi="GHEA Grapalat"/>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t xml:space="preserve">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lang w:val="hy-AM"/>
        </w:rPr>
        <w:t xml:space="preserve"> հաշվեհամարին փոխանցման միջոցով:</w:t>
      </w:r>
    </w:p>
    <w:p w:rsidR="00784172" w:rsidRPr="00784172" w:rsidRDefault="00784172" w:rsidP="00784172">
      <w:pPr>
        <w:shd w:val="clear" w:color="auto" w:fill="FFFFFF"/>
        <w:ind w:left="708"/>
        <w:rPr>
          <w:rFonts w:ascii="GHEA Grapalat" w:hAnsi="GHEA Grapalat"/>
          <w:sz w:val="20"/>
          <w:szCs w:val="20"/>
          <w:lang w:val="hy-AM"/>
        </w:rPr>
      </w:pPr>
      <w:r w:rsidRPr="00784172">
        <w:rPr>
          <w:rFonts w:ascii="GHEA Grapalat" w:hAnsi="GHEA Grapalat" w:cs="Sylfaen"/>
          <w:vertAlign w:val="superscript"/>
          <w:lang w:val="hy-AM"/>
        </w:rPr>
        <w:t xml:space="preserve">                                                                                     հաշվեհամարը  </w:t>
      </w:r>
    </w:p>
    <w:p w:rsidR="00784172" w:rsidRPr="00784172" w:rsidRDefault="00784172" w:rsidP="00784172">
      <w:pPr>
        <w:shd w:val="clear" w:color="auto" w:fill="FFFFFF"/>
        <w:ind w:firstLine="708"/>
        <w:rPr>
          <w:rFonts w:ascii="GHEA Grapalat" w:hAnsi="GHEA Grapalat"/>
          <w:color w:val="000000"/>
          <w:sz w:val="20"/>
          <w:szCs w:val="20"/>
          <w:lang w:val="hy-AM"/>
        </w:rPr>
      </w:pPr>
      <w:r w:rsidRPr="00784172">
        <w:rPr>
          <w:rFonts w:ascii="GHEA Grapalat" w:hAnsi="GHEA Grapalat"/>
          <w:color w:val="000000"/>
          <w:sz w:val="20"/>
          <w:szCs w:val="20"/>
          <w:lang w:val="hy-AM"/>
        </w:rPr>
        <w:t>3. Սույն երաշխիքն անհետկանչելի է:</w:t>
      </w:r>
    </w:p>
    <w:p w:rsidR="00784172" w:rsidRPr="00784172" w:rsidRDefault="00784172" w:rsidP="00784172">
      <w:pPr>
        <w:shd w:val="clear" w:color="auto" w:fill="FFFFFF"/>
        <w:ind w:firstLine="708"/>
        <w:rPr>
          <w:rFonts w:ascii="GHEA Grapalat" w:hAnsi="GHEA Grapalat"/>
          <w:color w:val="000000"/>
          <w:sz w:val="20"/>
          <w:szCs w:val="20"/>
          <w:lang w:val="hy-AM"/>
        </w:rPr>
      </w:pPr>
      <w:r w:rsidRPr="00784172">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84172" w:rsidRPr="00784172" w:rsidRDefault="00784172" w:rsidP="00784172">
      <w:pPr>
        <w:shd w:val="clear" w:color="auto" w:fill="FFFFFF"/>
        <w:ind w:firstLine="708"/>
        <w:jc w:val="both"/>
        <w:rPr>
          <w:rFonts w:ascii="GHEA Grapalat" w:hAnsi="GHEA Grapalat"/>
          <w:color w:val="000000"/>
          <w:sz w:val="20"/>
          <w:szCs w:val="20"/>
          <w:lang w:val="hy-AM"/>
        </w:rPr>
      </w:pPr>
      <w:r w:rsidRPr="00784172">
        <w:rPr>
          <w:rFonts w:ascii="GHEA Grapalat" w:hAnsi="GHEA Grapalat"/>
          <w:color w:val="000000"/>
          <w:sz w:val="20"/>
          <w:szCs w:val="20"/>
          <w:lang w:val="hy-AM"/>
        </w:rPr>
        <w:t xml:space="preserve">5. Երաշխիքը գործում է բենեֆիցիարի և պրինցիպալի միջև N </w:t>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p>
    <w:p w:rsidR="00784172" w:rsidRPr="00784172" w:rsidRDefault="00784172" w:rsidP="00784172">
      <w:pPr>
        <w:shd w:val="clear" w:color="auto" w:fill="FFFFFF"/>
        <w:ind w:left="4956" w:firstLine="708"/>
        <w:rPr>
          <w:rFonts w:ascii="GHEA Grapalat" w:hAnsi="GHEA Grapalat" w:cs="Sylfaen"/>
          <w:vertAlign w:val="superscript"/>
          <w:lang w:val="hy-AM"/>
        </w:rPr>
      </w:pPr>
      <w:r w:rsidRPr="00784172">
        <w:rPr>
          <w:rFonts w:ascii="GHEA Grapalat" w:hAnsi="GHEA Grapalat" w:cs="Sylfaen"/>
          <w:vertAlign w:val="superscript"/>
          <w:lang w:val="hy-AM"/>
        </w:rPr>
        <w:t xml:space="preserve">                         կնքվելիք պայմանագրի համարը </w:t>
      </w:r>
    </w:p>
    <w:p w:rsidR="00784172" w:rsidRPr="00784172" w:rsidRDefault="00784172" w:rsidP="00784172">
      <w:pPr>
        <w:tabs>
          <w:tab w:val="left" w:pos="0"/>
        </w:tabs>
        <w:mirrorIndents/>
        <w:jc w:val="both"/>
        <w:rPr>
          <w:rFonts w:ascii="GHEA Grapalat" w:hAnsi="GHEA Grapalat"/>
          <w:color w:val="000000"/>
          <w:sz w:val="20"/>
          <w:szCs w:val="20"/>
          <w:u w:val="single"/>
          <w:lang w:val="hy-AM" w:eastAsia="ru-RU"/>
        </w:rPr>
      </w:pPr>
      <w:r w:rsidRPr="00784172">
        <w:rPr>
          <w:rFonts w:ascii="GHEA Grapalat" w:hAnsi="GHEA Grapalat"/>
          <w:color w:val="000000"/>
          <w:sz w:val="20"/>
          <w:szCs w:val="20"/>
          <w:lang w:val="hy-AM" w:eastAsia="ru-RU"/>
        </w:rPr>
        <w:t>ծածկագրով կնքվելիք պայմանագիրն ուժի մեջ մտնելու օրվանից մինչև</w:t>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p>
    <w:p w:rsidR="00784172" w:rsidRPr="00784172" w:rsidRDefault="00784172" w:rsidP="00784172">
      <w:pPr>
        <w:tabs>
          <w:tab w:val="left" w:pos="0"/>
        </w:tabs>
        <w:mirrorIndents/>
        <w:jc w:val="both"/>
        <w:rPr>
          <w:rFonts w:ascii="GHEA Grapalat" w:hAnsi="GHEA Grapalat"/>
          <w:color w:val="000000"/>
          <w:sz w:val="20"/>
          <w:szCs w:val="20"/>
          <w:u w:val="single"/>
          <w:lang w:val="hy-AM" w:eastAsia="ru-RU"/>
        </w:rPr>
      </w:pPr>
      <w:r w:rsidRPr="00784172">
        <w:rPr>
          <w:rFonts w:ascii="GHEA Grapalat" w:hAnsi="GHEA Grapalat" w:cs="Sylfaen"/>
          <w:vertAlign w:val="superscript"/>
          <w:lang w:val="hy-AM" w:eastAsia="ru-RU"/>
        </w:rPr>
        <w:t xml:space="preserve">                                                                                                                                                   կնքվելիք պայմանագրով նախատեսված </w:t>
      </w:r>
    </w:p>
    <w:p w:rsidR="00784172" w:rsidRPr="00784172" w:rsidRDefault="00784172" w:rsidP="00784172">
      <w:pPr>
        <w:tabs>
          <w:tab w:val="left" w:pos="0"/>
        </w:tabs>
        <w:mirrorIndents/>
        <w:jc w:val="both"/>
        <w:rPr>
          <w:rFonts w:ascii="GHEA Grapalat" w:hAnsi="GHEA Grapalat" w:cs="Sylfaen"/>
          <w:vertAlign w:val="superscript"/>
          <w:lang w:val="hy-AM" w:eastAsia="ru-RU"/>
        </w:rPr>
      </w:pP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p>
    <w:p w:rsidR="00784172" w:rsidRPr="00784172" w:rsidRDefault="00784172" w:rsidP="00784172">
      <w:pPr>
        <w:tabs>
          <w:tab w:val="left" w:pos="0"/>
        </w:tabs>
        <w:mirrorIndents/>
        <w:jc w:val="both"/>
        <w:rPr>
          <w:rFonts w:ascii="GHEA Grapalat" w:hAnsi="GHEA Grapalat"/>
          <w:color w:val="000000"/>
          <w:sz w:val="20"/>
          <w:szCs w:val="20"/>
          <w:u w:val="single"/>
          <w:lang w:val="hy-AM" w:eastAsia="ru-RU"/>
        </w:rPr>
      </w:pPr>
      <w:r w:rsidRPr="00784172">
        <w:rPr>
          <w:rFonts w:ascii="GHEA Grapalat" w:hAnsi="GHEA Grapalat" w:cs="Sylfaen"/>
          <w:vertAlign w:val="superscript"/>
          <w:lang w:val="hy-AM" w:eastAsia="ru-RU"/>
        </w:rPr>
        <w:t xml:space="preserve"> աշխատանքի կատարման  վերջնաժամկետը </w:t>
      </w:r>
    </w:p>
    <w:p w:rsidR="00784172" w:rsidRPr="00784172" w:rsidRDefault="00784172" w:rsidP="00784172">
      <w:pPr>
        <w:tabs>
          <w:tab w:val="left" w:pos="0"/>
        </w:tabs>
        <w:mirrorIndents/>
        <w:jc w:val="both"/>
        <w:rPr>
          <w:rFonts w:ascii="GHEA Grapalat" w:hAnsi="GHEA Grapalat"/>
          <w:color w:val="000000"/>
          <w:sz w:val="20"/>
          <w:szCs w:val="20"/>
          <w:lang w:val="hy-AM" w:eastAsia="ru-RU"/>
        </w:rPr>
      </w:pPr>
      <w:r w:rsidRPr="00784172">
        <w:rPr>
          <w:rFonts w:ascii="GHEA Grapalat" w:hAnsi="GHEA Grapalat"/>
          <w:color w:val="000000"/>
          <w:sz w:val="20"/>
          <w:szCs w:val="20"/>
          <w:lang w:val="hy-AM" w:eastAsia="ru-RU"/>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784172" w:rsidRPr="00784172" w:rsidRDefault="00784172" w:rsidP="00784172">
      <w:pPr>
        <w:shd w:val="clear" w:color="auto" w:fill="FFFFFF"/>
        <w:ind w:firstLine="375"/>
        <w:rPr>
          <w:rFonts w:ascii="GHEA Grapalat" w:hAnsi="GHEA Grapalat"/>
          <w:color w:val="000000"/>
          <w:sz w:val="20"/>
          <w:szCs w:val="20"/>
          <w:lang w:val="hy-AM"/>
        </w:rPr>
      </w:pPr>
      <w:r w:rsidRPr="00784172">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84172" w:rsidRPr="00784172" w:rsidRDefault="00784172" w:rsidP="00784172">
      <w:pPr>
        <w:shd w:val="clear" w:color="auto" w:fill="FFFFFF"/>
        <w:ind w:firstLine="375"/>
        <w:rPr>
          <w:rFonts w:ascii="GHEA Grapalat" w:hAnsi="GHEA Grapalat"/>
          <w:color w:val="000000"/>
          <w:sz w:val="20"/>
          <w:szCs w:val="20"/>
          <w:lang w:val="hy-AM"/>
        </w:rPr>
      </w:pPr>
      <w:r w:rsidRPr="00784172">
        <w:rPr>
          <w:rFonts w:ascii="GHEA Grapalat" w:hAnsi="GHEA Grapalat"/>
          <w:color w:val="000000"/>
          <w:sz w:val="20"/>
          <w:szCs w:val="20"/>
          <w:lang w:val="hy-AM"/>
        </w:rPr>
        <w:t xml:space="preserve">1) N </w:t>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lang w:val="hy-AM"/>
        </w:rPr>
        <w:t xml:space="preserve"> ծածկագրով կնքված պայմանագրի, ներառյալ նաև դրանում </w:t>
      </w:r>
    </w:p>
    <w:p w:rsidR="00784172" w:rsidRPr="00784172" w:rsidRDefault="00784172" w:rsidP="00784172">
      <w:pPr>
        <w:shd w:val="clear" w:color="auto" w:fill="FFFFFF"/>
        <w:rPr>
          <w:rFonts w:ascii="GHEA Grapalat" w:hAnsi="GHEA Grapalat" w:cs="Sylfaen"/>
          <w:vertAlign w:val="superscript"/>
          <w:lang w:val="hy-AM"/>
        </w:rPr>
      </w:pPr>
      <w:r w:rsidRPr="00784172">
        <w:rPr>
          <w:rFonts w:ascii="GHEA Grapalat" w:hAnsi="GHEA Grapalat" w:cs="Sylfaen"/>
          <w:vertAlign w:val="superscript"/>
          <w:lang w:val="hy-AM"/>
        </w:rPr>
        <w:t xml:space="preserve">                          կնքվելիք պայմանագրի համարը</w:t>
      </w:r>
    </w:p>
    <w:p w:rsidR="00784172" w:rsidRPr="00784172" w:rsidRDefault="00784172" w:rsidP="00784172">
      <w:pPr>
        <w:shd w:val="clear" w:color="auto" w:fill="FFFFFF"/>
        <w:rPr>
          <w:rFonts w:ascii="GHEA Grapalat" w:hAnsi="GHEA Grapalat"/>
          <w:color w:val="000000"/>
          <w:sz w:val="20"/>
          <w:szCs w:val="20"/>
          <w:lang w:val="hy-AM"/>
        </w:rPr>
      </w:pPr>
      <w:r w:rsidRPr="00784172">
        <w:rPr>
          <w:rFonts w:ascii="GHEA Grapalat" w:hAnsi="GHEA Grapalat"/>
          <w:color w:val="000000"/>
          <w:sz w:val="20"/>
          <w:szCs w:val="20"/>
          <w:lang w:val="hy-AM"/>
        </w:rPr>
        <w:t>կատարված փոփոխությունների, լրացուցիչ համաձայնագրերի պատճենները.</w:t>
      </w:r>
    </w:p>
    <w:p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784172">
          <w:rPr>
            <w:rFonts w:ascii="GHEA Grapalat" w:hAnsi="GHEA Grapalat"/>
            <w:color w:val="0000FF"/>
            <w:sz w:val="20"/>
            <w:szCs w:val="20"/>
            <w:u w:val="single"/>
            <w:lang w:val="hy-AM"/>
          </w:rPr>
          <w:t>www.procurement.am</w:t>
        </w:r>
      </w:hyperlink>
      <w:r w:rsidRPr="00784172">
        <w:rPr>
          <w:rFonts w:ascii="GHEA Grapalat" w:hAnsi="GHEA Grapalat"/>
          <w:color w:val="000000"/>
          <w:sz w:val="20"/>
          <w:szCs w:val="20"/>
          <w:lang w:val="hy-AM"/>
        </w:rPr>
        <w:t xml:space="preserve"> հասցեով գործող տեղեկագրում հրապարակած ծանուցումը.</w:t>
      </w:r>
    </w:p>
    <w:p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84172" w:rsidRPr="00784172" w:rsidRDefault="00784172" w:rsidP="00784172">
      <w:pPr>
        <w:shd w:val="clear" w:color="auto" w:fill="FFFFFF"/>
        <w:ind w:firstLine="375"/>
        <w:rPr>
          <w:rFonts w:ascii="GHEA Grapalat" w:hAnsi="GHEA Grapalat"/>
          <w:color w:val="000000"/>
          <w:sz w:val="20"/>
          <w:szCs w:val="20"/>
          <w:lang w:val="hy-AM"/>
        </w:rPr>
      </w:pPr>
      <w:r w:rsidRPr="00784172">
        <w:rPr>
          <w:rFonts w:ascii="GHEA Grapalat" w:hAnsi="GHEA Grapalat"/>
          <w:color w:val="000000"/>
          <w:sz w:val="20"/>
          <w:szCs w:val="20"/>
          <w:lang w:val="hy-AM"/>
        </w:rPr>
        <w:t>8. Երաշխիք տվող անձը մերժում է բենեֆիցիարի պահանջը, եթե`</w:t>
      </w:r>
    </w:p>
    <w:p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784172" w:rsidRPr="00784172" w:rsidRDefault="00784172" w:rsidP="00784172">
      <w:pPr>
        <w:shd w:val="clear" w:color="auto" w:fill="FFFFFF"/>
        <w:ind w:firstLine="375"/>
        <w:rPr>
          <w:rFonts w:ascii="GHEA Grapalat" w:hAnsi="GHEA Grapalat"/>
          <w:color w:val="000000"/>
          <w:sz w:val="20"/>
          <w:szCs w:val="20"/>
          <w:lang w:val="hy-AM"/>
        </w:rPr>
      </w:pPr>
      <w:r w:rsidRPr="00784172">
        <w:rPr>
          <w:rFonts w:ascii="GHEA Grapalat" w:hAnsi="GHEA Grapalat"/>
          <w:color w:val="000000"/>
          <w:sz w:val="20"/>
          <w:szCs w:val="20"/>
          <w:lang w:val="hy-AM"/>
        </w:rPr>
        <w:t>2) պահանջը ներկայացվել է երաշխիքով սահմանված ժամկետի ավարտից հետո:</w:t>
      </w:r>
    </w:p>
    <w:p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rsidR="00784172" w:rsidRPr="00784172" w:rsidRDefault="00784172" w:rsidP="00784172">
      <w:pPr>
        <w:shd w:val="clear" w:color="auto" w:fill="FFFFFF"/>
        <w:ind w:firstLine="375"/>
        <w:jc w:val="both"/>
        <w:rPr>
          <w:rFonts w:ascii="GHEA Grapalat" w:hAnsi="GHEA Grapalat"/>
          <w:color w:val="000000"/>
          <w:sz w:val="20"/>
          <w:szCs w:val="20"/>
          <w:lang w:val="hy-AM"/>
        </w:rPr>
      </w:pPr>
    </w:p>
    <w:p w:rsidR="00784172" w:rsidRPr="00784172" w:rsidRDefault="00784172" w:rsidP="00784172">
      <w:pPr>
        <w:shd w:val="clear" w:color="auto" w:fill="FFFFFF"/>
        <w:ind w:firstLine="375"/>
        <w:jc w:val="both"/>
        <w:rPr>
          <w:rFonts w:ascii="GHEA Grapalat" w:hAnsi="GHEA Grapalat"/>
          <w:color w:val="000000"/>
          <w:sz w:val="20"/>
          <w:szCs w:val="20"/>
          <w:u w:val="single"/>
          <w:lang w:val="hy-AM"/>
        </w:rPr>
      </w:pPr>
      <w:r w:rsidRPr="00784172">
        <w:rPr>
          <w:rFonts w:ascii="GHEA Grapalat" w:hAnsi="GHEA Grapalat"/>
          <w:color w:val="000000"/>
          <w:sz w:val="20"/>
          <w:szCs w:val="20"/>
          <w:lang w:val="hy-AM"/>
        </w:rPr>
        <w:t xml:space="preserve">Գործադիր մարմնի ղեկավար  </w:t>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p>
    <w:p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p>
    <w:p w:rsidR="00784172" w:rsidRPr="00784172" w:rsidRDefault="00784172" w:rsidP="00784172">
      <w:pPr>
        <w:shd w:val="clear" w:color="auto" w:fill="FFFFFF"/>
        <w:rPr>
          <w:rFonts w:ascii="GHEA Grapalat" w:hAnsi="GHEA Grapalat" w:cs="Sylfaen"/>
          <w:vertAlign w:val="superscript"/>
          <w:lang w:val="hy-AM"/>
        </w:rPr>
      </w:pPr>
      <w:r w:rsidRPr="00784172">
        <w:rPr>
          <w:rFonts w:ascii="GHEA Grapalat" w:hAnsi="GHEA Grapalat" w:cs="Sylfaen"/>
          <w:vertAlign w:val="superscript"/>
          <w:lang w:val="hy-AM"/>
        </w:rPr>
        <w:t xml:space="preserve">                                                        ամիսը, ամսաթիվը, տարեթիվը</w:t>
      </w:r>
    </w:p>
    <w:p w:rsidR="001235B6" w:rsidRPr="00784172" w:rsidRDefault="00784172" w:rsidP="001235B6">
      <w:pPr>
        <w:ind w:firstLine="567"/>
        <w:jc w:val="right"/>
        <w:rPr>
          <w:rFonts w:ascii="GHEA Grapalat" w:hAnsi="GHEA Grapalat" w:cs="Sylfaen"/>
          <w:b/>
          <w:sz w:val="20"/>
          <w:szCs w:val="20"/>
          <w:lang w:val="hy-AM"/>
        </w:rPr>
      </w:pPr>
      <w:r w:rsidRPr="00784172">
        <w:rPr>
          <w:rFonts w:ascii="GHEA Grapalat" w:hAnsi="GHEA Grapalat"/>
          <w:b/>
          <w:sz w:val="20"/>
          <w:szCs w:val="20"/>
          <w:lang w:val="hy-AM"/>
        </w:rPr>
        <w:br w:type="page"/>
      </w:r>
      <w:r w:rsidR="001235B6" w:rsidRPr="00784172">
        <w:rPr>
          <w:rFonts w:ascii="GHEA Grapalat" w:hAnsi="GHEA Grapalat" w:cs="Sylfaen"/>
          <w:b/>
          <w:sz w:val="20"/>
          <w:szCs w:val="20"/>
          <w:lang w:val="hy-AM"/>
        </w:rPr>
        <w:lastRenderedPageBreak/>
        <w:t xml:space="preserve"> </w:t>
      </w:r>
    </w:p>
    <w:p w:rsidR="00784172" w:rsidRPr="00784172" w:rsidRDefault="00784172" w:rsidP="00784172">
      <w:pPr>
        <w:ind w:firstLine="567"/>
        <w:jc w:val="right"/>
        <w:rPr>
          <w:rFonts w:ascii="GHEA Grapalat" w:hAnsi="GHEA Grapalat" w:cs="Arial"/>
          <w:b/>
          <w:sz w:val="20"/>
          <w:szCs w:val="20"/>
          <w:lang w:val="hy-AM"/>
        </w:rPr>
      </w:pPr>
      <w:r w:rsidRPr="00784172">
        <w:rPr>
          <w:rFonts w:ascii="GHEA Grapalat" w:hAnsi="GHEA Grapalat" w:cs="Sylfaen"/>
          <w:b/>
          <w:sz w:val="20"/>
          <w:szCs w:val="20"/>
          <w:lang w:val="hy-AM"/>
        </w:rPr>
        <w:t>Հավելված</w:t>
      </w:r>
      <w:r w:rsidRPr="00784172">
        <w:rPr>
          <w:rFonts w:ascii="GHEA Grapalat" w:hAnsi="GHEA Grapalat" w:cs="Arial"/>
          <w:b/>
          <w:sz w:val="20"/>
          <w:szCs w:val="20"/>
          <w:lang w:val="hy-AM"/>
        </w:rPr>
        <w:t xml:space="preserve"> 4.2</w:t>
      </w:r>
    </w:p>
    <w:p w:rsidR="00784172" w:rsidRPr="00784172" w:rsidRDefault="00E574D7" w:rsidP="00784172">
      <w:pPr>
        <w:ind w:firstLine="567"/>
        <w:jc w:val="right"/>
        <w:rPr>
          <w:rFonts w:ascii="GHEA Grapalat" w:hAnsi="GHEA Grapalat" w:cs="Arial"/>
          <w:b/>
          <w:sz w:val="20"/>
          <w:szCs w:val="20"/>
          <w:lang w:val="hy-AM"/>
        </w:rPr>
      </w:pPr>
      <w:r>
        <w:rPr>
          <w:rFonts w:ascii="GHEA Grapalat" w:hAnsi="GHEA Grapalat"/>
          <w:b/>
          <w:lang w:val="af-ZA"/>
        </w:rPr>
        <w:t xml:space="preserve">  </w:t>
      </w:r>
      <w:r w:rsidR="00E85F2B">
        <w:rPr>
          <w:rFonts w:ascii="GHEA Grapalat" w:hAnsi="GHEA Grapalat"/>
          <w:b/>
          <w:sz w:val="20"/>
          <w:lang w:val="af-ZA"/>
        </w:rPr>
        <w:t xml:space="preserve">ԱՄԽՀ-ԲՄԱՇՁԲ-22/10 </w:t>
      </w:r>
      <w:r w:rsidR="00784172" w:rsidRPr="00E85F2B">
        <w:rPr>
          <w:rFonts w:ascii="GHEA Grapalat" w:hAnsi="GHEA Grapalat" w:cs="Sylfaen"/>
          <w:b/>
          <w:sz w:val="20"/>
          <w:szCs w:val="20"/>
          <w:lang w:val="hy-AM"/>
        </w:rPr>
        <w:t xml:space="preserve"> </w:t>
      </w:r>
      <w:r w:rsidR="00784172" w:rsidRPr="00784172">
        <w:rPr>
          <w:rFonts w:ascii="GHEA Grapalat" w:hAnsi="GHEA Grapalat" w:cs="Sylfaen"/>
          <w:b/>
          <w:sz w:val="20"/>
          <w:szCs w:val="20"/>
          <w:lang w:val="hy-AM"/>
        </w:rPr>
        <w:t>ծածկագրով</w:t>
      </w:r>
    </w:p>
    <w:p w:rsidR="00784172" w:rsidRPr="00784172" w:rsidRDefault="00784172" w:rsidP="00784172">
      <w:pPr>
        <w:ind w:firstLine="567"/>
        <w:jc w:val="right"/>
        <w:rPr>
          <w:rFonts w:ascii="GHEA Grapalat" w:hAnsi="GHEA Grapalat" w:cs="Sylfaen"/>
          <w:b/>
          <w:sz w:val="20"/>
          <w:szCs w:val="20"/>
          <w:lang w:val="hy-AM"/>
        </w:rPr>
      </w:pPr>
      <w:r w:rsidRPr="00784172">
        <w:rPr>
          <w:rFonts w:ascii="GHEA Grapalat" w:hAnsi="GHEA Grapalat" w:cs="Sylfaen"/>
          <w:b/>
          <w:sz w:val="20"/>
          <w:szCs w:val="20"/>
          <w:lang w:val="hy-AM"/>
        </w:rPr>
        <w:t>բաց</w:t>
      </w:r>
      <w:r w:rsidRPr="00784172">
        <w:rPr>
          <w:rFonts w:ascii="GHEA Grapalat" w:hAnsi="GHEA Grapalat" w:cs="Arial"/>
          <w:b/>
          <w:sz w:val="20"/>
          <w:szCs w:val="20"/>
          <w:lang w:val="hy-AM"/>
        </w:rPr>
        <w:t xml:space="preserve"> մրցույթի </w:t>
      </w:r>
      <w:r w:rsidRPr="00784172">
        <w:rPr>
          <w:rFonts w:ascii="GHEA Grapalat" w:hAnsi="GHEA Grapalat" w:cs="Sylfaen"/>
          <w:b/>
          <w:sz w:val="20"/>
          <w:szCs w:val="20"/>
          <w:lang w:val="hy-AM"/>
        </w:rPr>
        <w:t>հրավերի</w:t>
      </w:r>
    </w:p>
    <w:p w:rsidR="00784172" w:rsidRPr="00784172" w:rsidRDefault="00784172" w:rsidP="00784172">
      <w:pPr>
        <w:ind w:firstLine="567"/>
        <w:jc w:val="right"/>
        <w:rPr>
          <w:rFonts w:ascii="GHEA Grapalat" w:hAnsi="GHEA Grapalat" w:cs="Sylfaen"/>
          <w:b/>
          <w:sz w:val="20"/>
          <w:szCs w:val="20"/>
          <w:lang w:val="hy-AM"/>
        </w:rPr>
      </w:pPr>
    </w:p>
    <w:p w:rsidR="00784172" w:rsidRPr="00784172" w:rsidRDefault="00784172" w:rsidP="00784172">
      <w:pPr>
        <w:jc w:val="center"/>
        <w:rPr>
          <w:rFonts w:ascii="GHEA Grapalat" w:hAnsi="GHEA Grapalat" w:cs="GHEA Grapalat"/>
          <w:b/>
          <w:sz w:val="20"/>
          <w:szCs w:val="20"/>
          <w:lang w:val="hy-AM"/>
        </w:rPr>
      </w:pPr>
      <w:r w:rsidRPr="00784172">
        <w:rPr>
          <w:rFonts w:ascii="GHEA Grapalat" w:hAnsi="GHEA Grapalat" w:cs="GHEA Grapalat"/>
          <w:b/>
          <w:sz w:val="18"/>
          <w:szCs w:val="18"/>
          <w:lang w:val="hy-AM"/>
        </w:rPr>
        <w:t xml:space="preserve">       </w:t>
      </w:r>
      <w:r w:rsidRPr="00784172">
        <w:rPr>
          <w:rFonts w:ascii="GHEA Grapalat" w:hAnsi="GHEA Grapalat" w:cs="GHEA Grapalat"/>
          <w:b/>
          <w:sz w:val="20"/>
          <w:szCs w:val="20"/>
          <w:lang w:val="hy-AM"/>
        </w:rPr>
        <w:t xml:space="preserve">ՏՈւԺԱՆՔԻ ՄԱՍԻՆ ՀԱՄԱՁԱՅՆԱԳԻՐ </w:t>
      </w:r>
    </w:p>
    <w:p w:rsidR="00784172" w:rsidRPr="00784172" w:rsidRDefault="00784172" w:rsidP="00784172">
      <w:pPr>
        <w:jc w:val="center"/>
        <w:rPr>
          <w:rFonts w:ascii="GHEA Grapalat" w:hAnsi="GHEA Grapalat" w:cs="GHEA Grapalat"/>
          <w:b/>
          <w:sz w:val="20"/>
          <w:szCs w:val="20"/>
          <w:lang w:val="hy-AM"/>
        </w:rPr>
      </w:pPr>
      <w:r w:rsidRPr="00784172">
        <w:rPr>
          <w:rFonts w:ascii="GHEA Grapalat" w:hAnsi="GHEA Grapalat" w:cs="GHEA Grapalat"/>
          <w:b/>
          <w:sz w:val="18"/>
          <w:szCs w:val="18"/>
          <w:lang w:val="hy-AM"/>
        </w:rPr>
        <w:t xml:space="preserve">         (որակավորման ապահովում)</w:t>
      </w:r>
    </w:p>
    <w:p w:rsidR="00784172" w:rsidRPr="00784172" w:rsidRDefault="00784172" w:rsidP="00784172">
      <w:pPr>
        <w:rPr>
          <w:rFonts w:ascii="GHEA Grapalat" w:hAnsi="GHEA Grapalat" w:cs="GHEA Grapalat"/>
          <w:b/>
          <w:sz w:val="20"/>
          <w:szCs w:val="20"/>
          <w:lang w:val="hy-AM"/>
        </w:rPr>
      </w:pPr>
      <w:r w:rsidRPr="00784172">
        <w:rPr>
          <w:rFonts w:ascii="GHEA Grapalat" w:hAnsi="GHEA Grapalat" w:cs="GHEA Grapalat"/>
          <w:color w:val="FF0000"/>
          <w:sz w:val="20"/>
          <w:szCs w:val="20"/>
          <w:shd w:val="clear" w:color="auto" w:fill="92CDDC"/>
          <w:lang w:val="hy-AM"/>
        </w:rPr>
        <w:t xml:space="preserve">                                                              </w:t>
      </w:r>
    </w:p>
    <w:p w:rsidR="00784172" w:rsidRPr="00784172" w:rsidRDefault="00784172" w:rsidP="00784172">
      <w:pPr>
        <w:rPr>
          <w:rFonts w:ascii="GHEA Grapalat" w:hAnsi="GHEA Grapalat" w:cs="GHEA Grapalat"/>
          <w:sz w:val="20"/>
          <w:szCs w:val="20"/>
          <w:lang w:val="hy-AM"/>
        </w:rPr>
      </w:pPr>
      <w:r w:rsidRPr="00784172">
        <w:rPr>
          <w:rFonts w:ascii="GHEA Grapalat" w:hAnsi="GHEA Grapalat" w:cs="GHEA Grapalat"/>
          <w:sz w:val="20"/>
          <w:szCs w:val="20"/>
          <w:lang w:val="hy-AM"/>
        </w:rPr>
        <w:t xml:space="preserve">     ք. Երևան</w:t>
      </w:r>
      <w:r w:rsidRPr="00784172">
        <w:rPr>
          <w:rFonts w:ascii="GHEA Grapalat" w:hAnsi="GHEA Grapalat" w:cs="GHEA Grapalat"/>
          <w:sz w:val="20"/>
          <w:szCs w:val="20"/>
          <w:lang w:val="hy-AM"/>
        </w:rPr>
        <w:tab/>
      </w:r>
      <w:r w:rsidRPr="00784172">
        <w:rPr>
          <w:rFonts w:ascii="GHEA Grapalat" w:hAnsi="GHEA Grapalat" w:cs="GHEA Grapalat"/>
          <w:sz w:val="20"/>
          <w:szCs w:val="20"/>
          <w:lang w:val="hy-AM"/>
        </w:rPr>
        <w:tab/>
      </w:r>
      <w:r w:rsidRPr="00784172">
        <w:rPr>
          <w:rFonts w:ascii="GHEA Grapalat" w:hAnsi="GHEA Grapalat" w:cs="GHEA Grapalat"/>
          <w:sz w:val="20"/>
          <w:szCs w:val="20"/>
          <w:lang w:val="hy-AM"/>
        </w:rPr>
        <w:tab/>
      </w:r>
      <w:r w:rsidRPr="00784172">
        <w:rPr>
          <w:rFonts w:ascii="GHEA Grapalat" w:hAnsi="GHEA Grapalat" w:cs="GHEA Grapalat"/>
          <w:sz w:val="20"/>
          <w:szCs w:val="20"/>
          <w:lang w:val="hy-AM"/>
        </w:rPr>
        <w:tab/>
      </w:r>
      <w:r w:rsidRPr="00784172">
        <w:rPr>
          <w:rFonts w:ascii="GHEA Grapalat" w:hAnsi="GHEA Grapalat" w:cs="GHEA Grapalat"/>
          <w:sz w:val="20"/>
          <w:szCs w:val="20"/>
          <w:lang w:val="hy-AM"/>
        </w:rPr>
        <w:tab/>
      </w:r>
      <w:r w:rsidRPr="00784172">
        <w:rPr>
          <w:rFonts w:ascii="GHEA Grapalat" w:hAnsi="GHEA Grapalat" w:cs="GHEA Grapalat"/>
          <w:sz w:val="20"/>
          <w:szCs w:val="20"/>
          <w:lang w:val="hy-AM"/>
        </w:rPr>
        <w:tab/>
        <w:t xml:space="preserve">            </w:t>
      </w:r>
      <w:r w:rsidRPr="00784172">
        <w:rPr>
          <w:rFonts w:ascii="GHEA Grapalat" w:hAnsi="GHEA Grapalat"/>
          <w:sz w:val="20"/>
          <w:szCs w:val="20"/>
          <w:lang w:val="hy-AM"/>
        </w:rPr>
        <w:t>«</w:t>
      </w:r>
      <w:r w:rsidRPr="00784172">
        <w:rPr>
          <w:rFonts w:ascii="GHEA Grapalat" w:hAnsi="GHEA Grapalat" w:cs="GHEA Grapalat"/>
          <w:sz w:val="20"/>
          <w:szCs w:val="20"/>
          <w:u w:val="single"/>
          <w:lang w:val="hy-AM"/>
        </w:rPr>
        <w:t xml:space="preserve">         </w:t>
      </w:r>
      <w:r w:rsidRPr="00784172">
        <w:rPr>
          <w:rFonts w:ascii="GHEA Grapalat" w:hAnsi="GHEA Grapalat"/>
          <w:sz w:val="20"/>
          <w:szCs w:val="20"/>
          <w:lang w:val="hy-AM"/>
        </w:rPr>
        <w:t>»</w:t>
      </w:r>
      <w:r w:rsidRPr="00784172">
        <w:rPr>
          <w:rFonts w:ascii="GHEA Grapalat" w:hAnsi="GHEA Grapalat" w:cs="GHEA Grapalat"/>
          <w:sz w:val="20"/>
          <w:szCs w:val="20"/>
          <w:u w:val="single"/>
          <w:lang w:val="hy-AM"/>
        </w:rPr>
        <w:t xml:space="preserve"> </w:t>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lang w:val="hy-AM"/>
        </w:rPr>
        <w:t xml:space="preserve"> 20   թ.**</w:t>
      </w:r>
    </w:p>
    <w:p w:rsidR="00784172" w:rsidRPr="00784172" w:rsidRDefault="00784172" w:rsidP="00784172">
      <w:pPr>
        <w:rPr>
          <w:rFonts w:ascii="GHEA Grapalat" w:hAnsi="GHEA Grapalat" w:cs="GHEA Grapalat"/>
          <w:sz w:val="20"/>
          <w:szCs w:val="20"/>
          <w:lang w:val="hy-AM"/>
        </w:rPr>
      </w:pPr>
    </w:p>
    <w:p w:rsidR="00784172" w:rsidRPr="00784172" w:rsidRDefault="00784172" w:rsidP="00784172">
      <w:pPr>
        <w:jc w:val="both"/>
        <w:rPr>
          <w:rFonts w:ascii="GHEA Grapalat" w:hAnsi="GHEA Grapalat" w:cs="GHEA Grapalat"/>
          <w:sz w:val="20"/>
          <w:szCs w:val="20"/>
          <w:u w:val="single"/>
          <w:vertAlign w:val="subscript"/>
          <w:lang w:val="hy-AM"/>
        </w:rPr>
      </w:pPr>
      <w:r w:rsidRPr="00784172">
        <w:rPr>
          <w:rFonts w:ascii="GHEA Grapalat" w:hAnsi="GHEA Grapalat" w:cs="GHEA Grapalat"/>
          <w:sz w:val="20"/>
          <w:szCs w:val="20"/>
          <w:u w:val="single"/>
          <w:vertAlign w:val="subscript"/>
          <w:lang w:val="hy-AM"/>
        </w:rPr>
        <w:tab/>
      </w:r>
      <w:r w:rsidRPr="00784172">
        <w:rPr>
          <w:rFonts w:ascii="GHEA Grapalat" w:hAnsi="GHEA Grapalat" w:cs="GHEA Grapalat"/>
          <w:sz w:val="20"/>
          <w:szCs w:val="20"/>
          <w:u w:val="single"/>
          <w:vertAlign w:val="subscript"/>
          <w:lang w:val="hy-AM"/>
        </w:rPr>
        <w:tab/>
      </w:r>
      <w:r w:rsidRPr="00784172">
        <w:rPr>
          <w:rFonts w:ascii="GHEA Grapalat" w:hAnsi="GHEA Grapalat" w:cs="GHEA Grapalat"/>
          <w:sz w:val="20"/>
          <w:szCs w:val="20"/>
          <w:u w:val="single"/>
          <w:vertAlign w:val="subscript"/>
          <w:lang w:val="hy-AM"/>
        </w:rPr>
        <w:tab/>
      </w:r>
      <w:r w:rsidRPr="00784172">
        <w:rPr>
          <w:rFonts w:ascii="GHEA Grapalat" w:hAnsi="GHEA Grapalat" w:cs="GHEA Grapalat"/>
          <w:sz w:val="20"/>
          <w:szCs w:val="20"/>
          <w:vertAlign w:val="subscript"/>
          <w:lang w:val="hy-AM"/>
        </w:rPr>
        <w:t xml:space="preserve">, </w:t>
      </w:r>
      <w:r w:rsidRPr="00784172">
        <w:rPr>
          <w:rFonts w:ascii="GHEA Grapalat" w:hAnsi="GHEA Grapalat" w:cs="GHEA Grapalat"/>
          <w:sz w:val="20"/>
          <w:szCs w:val="20"/>
          <w:lang w:val="hy-AM"/>
        </w:rPr>
        <w:t xml:space="preserve">ի դեմս Ընկերության տնօրեն </w:t>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p>
    <w:p w:rsidR="00784172" w:rsidRPr="00784172" w:rsidRDefault="00784172" w:rsidP="00784172">
      <w:pPr>
        <w:jc w:val="both"/>
        <w:rPr>
          <w:rFonts w:ascii="GHEA Grapalat" w:hAnsi="GHEA Grapalat" w:cs="GHEA Grapalat"/>
          <w:sz w:val="20"/>
          <w:szCs w:val="20"/>
          <w:lang w:val="hy-AM"/>
        </w:rPr>
      </w:pPr>
      <w:r w:rsidRPr="00784172">
        <w:rPr>
          <w:rFonts w:ascii="GHEA Grapalat" w:hAnsi="GHEA Grapalat"/>
          <w:sz w:val="20"/>
          <w:szCs w:val="20"/>
          <w:vertAlign w:val="superscript"/>
          <w:lang w:val="hy-AM"/>
        </w:rPr>
        <w:t xml:space="preserve">       Ընկերության անվանումը</w:t>
      </w:r>
      <w:r w:rsidRPr="00784172">
        <w:rPr>
          <w:rFonts w:ascii="GHEA Grapalat" w:hAnsi="GHEA Grapalat" w:cs="GHEA Grapalat"/>
          <w:sz w:val="20"/>
          <w:szCs w:val="20"/>
          <w:vertAlign w:val="subscript"/>
          <w:lang w:val="hy-AM"/>
        </w:rPr>
        <w:tab/>
      </w:r>
      <w:r w:rsidRPr="00784172">
        <w:rPr>
          <w:rFonts w:ascii="GHEA Grapalat" w:hAnsi="GHEA Grapalat" w:cs="GHEA Grapalat"/>
          <w:sz w:val="20"/>
          <w:szCs w:val="20"/>
          <w:vertAlign w:val="subscript"/>
          <w:lang w:val="hy-AM"/>
        </w:rPr>
        <w:tab/>
      </w:r>
      <w:r w:rsidRPr="00784172">
        <w:rPr>
          <w:rFonts w:ascii="GHEA Grapalat" w:hAnsi="GHEA Grapalat" w:cs="GHEA Grapalat"/>
          <w:sz w:val="20"/>
          <w:szCs w:val="20"/>
          <w:vertAlign w:val="subscript"/>
          <w:lang w:val="hy-AM"/>
        </w:rPr>
        <w:tab/>
      </w:r>
      <w:r w:rsidRPr="00784172">
        <w:rPr>
          <w:rFonts w:ascii="GHEA Grapalat" w:hAnsi="GHEA Grapalat" w:cs="GHEA Grapalat"/>
          <w:sz w:val="20"/>
          <w:szCs w:val="20"/>
          <w:vertAlign w:val="subscript"/>
          <w:lang w:val="hy-AM"/>
        </w:rPr>
        <w:tab/>
      </w:r>
      <w:r w:rsidRPr="00784172">
        <w:rPr>
          <w:rFonts w:ascii="GHEA Grapalat" w:hAnsi="GHEA Grapalat" w:cs="GHEA Grapalat"/>
          <w:sz w:val="20"/>
          <w:szCs w:val="20"/>
          <w:vertAlign w:val="subscript"/>
          <w:lang w:val="hy-AM"/>
        </w:rPr>
        <w:tab/>
        <w:t xml:space="preserve">    </w:t>
      </w:r>
      <w:r w:rsidRPr="00784172">
        <w:rPr>
          <w:rFonts w:ascii="GHEA Grapalat" w:hAnsi="GHEA Grapalat"/>
          <w:sz w:val="20"/>
          <w:szCs w:val="20"/>
          <w:vertAlign w:val="superscript"/>
          <w:lang w:val="hy-AM"/>
        </w:rPr>
        <w:t>Ընկերության տնօրենի անուն ազգանունը, անձնագրային տվյալները</w:t>
      </w:r>
      <w:r w:rsidRPr="00784172">
        <w:rPr>
          <w:rFonts w:ascii="GHEA Grapalat" w:hAnsi="GHEA Grapalat" w:cs="GHEA Grapalat"/>
          <w:sz w:val="20"/>
          <w:szCs w:val="20"/>
          <w:vertAlign w:val="subscript"/>
          <w:lang w:val="hy-AM"/>
        </w:rPr>
        <w:t xml:space="preserve">, </w:t>
      </w:r>
      <w:r w:rsidRPr="0078417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4172" w:rsidRPr="00784172" w:rsidRDefault="00784172" w:rsidP="00784172">
      <w:pPr>
        <w:ind w:firstLine="708"/>
        <w:jc w:val="both"/>
        <w:rPr>
          <w:rFonts w:ascii="GHEA Grapalat" w:hAnsi="GHEA Grapalat" w:cs="GHEA Grapalat"/>
          <w:sz w:val="20"/>
          <w:szCs w:val="20"/>
          <w:lang w:val="hy-AM"/>
        </w:rPr>
      </w:pPr>
    </w:p>
    <w:p w:rsidR="00784172" w:rsidRPr="00784172" w:rsidRDefault="00784172" w:rsidP="00784172">
      <w:pPr>
        <w:numPr>
          <w:ilvl w:val="0"/>
          <w:numId w:val="6"/>
        </w:numPr>
        <w:jc w:val="center"/>
        <w:rPr>
          <w:rFonts w:ascii="GHEA Grapalat" w:hAnsi="GHEA Grapalat" w:cs="GHEA Grapalat"/>
          <w:b/>
          <w:bCs/>
          <w:sz w:val="20"/>
          <w:szCs w:val="20"/>
          <w:lang w:val="pt-BR"/>
        </w:rPr>
      </w:pPr>
      <w:r w:rsidRPr="00784172">
        <w:rPr>
          <w:rFonts w:ascii="GHEA Grapalat" w:hAnsi="GHEA Grapalat" w:cs="GHEA Grapalat"/>
          <w:b/>
          <w:sz w:val="20"/>
          <w:szCs w:val="20"/>
          <w:lang w:val="hy-AM"/>
        </w:rPr>
        <w:t xml:space="preserve"> Հ</w:t>
      </w:r>
      <w:r w:rsidRPr="00784172">
        <w:rPr>
          <w:rFonts w:ascii="GHEA Grapalat" w:hAnsi="GHEA Grapalat" w:cs="GHEA Grapalat"/>
          <w:b/>
          <w:sz w:val="20"/>
          <w:szCs w:val="20"/>
        </w:rPr>
        <w:t>ամաձայնության առարկան</w:t>
      </w:r>
    </w:p>
    <w:p w:rsidR="00784172" w:rsidRPr="00784172" w:rsidRDefault="00784172" w:rsidP="00784172">
      <w:pPr>
        <w:jc w:val="both"/>
        <w:rPr>
          <w:rFonts w:ascii="GHEA Grapalat" w:hAnsi="GHEA Grapalat" w:cs="GHEA Grapalat"/>
          <w:b/>
          <w:bCs/>
          <w:sz w:val="20"/>
          <w:szCs w:val="20"/>
          <w:lang w:val="pt-BR"/>
        </w:rPr>
      </w:pPr>
      <w:r w:rsidRPr="00784172">
        <w:rPr>
          <w:rFonts w:ascii="GHEA Grapalat" w:hAnsi="GHEA Grapalat" w:cs="GHEA Grapalat"/>
          <w:sz w:val="20"/>
          <w:szCs w:val="20"/>
          <w:lang w:val="pt-BR"/>
        </w:rPr>
        <w:tab/>
      </w:r>
      <w:r w:rsidRPr="00784172">
        <w:rPr>
          <w:rFonts w:ascii="GHEA Grapalat" w:hAnsi="GHEA Grapalat" w:cs="GHEA Grapalat"/>
          <w:sz w:val="20"/>
          <w:szCs w:val="20"/>
          <w:lang w:val="pt-BR"/>
        </w:rPr>
        <w:tab/>
        <w:t xml:space="preserve">                               </w:t>
      </w:r>
    </w:p>
    <w:p w:rsidR="00784172" w:rsidRPr="00784172" w:rsidRDefault="00784172" w:rsidP="00784172">
      <w:pPr>
        <w:numPr>
          <w:ilvl w:val="1"/>
          <w:numId w:val="7"/>
        </w:numPr>
        <w:ind w:left="0" w:firstLine="426"/>
        <w:jc w:val="both"/>
        <w:rPr>
          <w:rFonts w:ascii="GHEA Grapalat" w:hAnsi="GHEA Grapalat" w:cs="GHEA Grapalat"/>
          <w:sz w:val="20"/>
          <w:szCs w:val="20"/>
          <w:lang w:val="pt-BR"/>
        </w:rPr>
      </w:pPr>
      <w:r w:rsidRPr="00784172">
        <w:rPr>
          <w:rFonts w:ascii="GHEA Grapalat" w:hAnsi="GHEA Grapalat" w:cs="GHEA Grapalat"/>
          <w:sz w:val="20"/>
          <w:szCs w:val="20"/>
          <w:lang w:val="pt-BR"/>
        </w:rPr>
        <w:t xml:space="preserve">Ընկերությունը մասնակցում է </w:t>
      </w:r>
      <w:r w:rsidR="00E85F2B" w:rsidRPr="00E85F2B">
        <w:rPr>
          <w:rFonts w:ascii="GHEA Grapalat" w:hAnsi="GHEA Grapalat" w:cs="GHEA Grapalat"/>
          <w:b/>
          <w:sz w:val="20"/>
          <w:szCs w:val="20"/>
          <w:u w:val="single"/>
          <w:lang w:val="hy-AM"/>
        </w:rPr>
        <w:t>Խոյի համայնքապետարան</w:t>
      </w:r>
      <w:r w:rsidRPr="00784172">
        <w:rPr>
          <w:rFonts w:ascii="GHEA Grapalat" w:hAnsi="GHEA Grapalat" w:cs="GHEA Grapalat"/>
          <w:sz w:val="20"/>
          <w:szCs w:val="20"/>
          <w:lang w:val="pt-BR"/>
        </w:rPr>
        <w:t xml:space="preserve">*  (այսուհետ` Պատվիրատու) կողմից </w:t>
      </w:r>
    </w:p>
    <w:p w:rsidR="00784172" w:rsidRPr="00784172" w:rsidRDefault="00784172" w:rsidP="00784172">
      <w:pPr>
        <w:ind w:left="426"/>
        <w:jc w:val="both"/>
        <w:rPr>
          <w:rFonts w:ascii="GHEA Grapalat" w:hAnsi="GHEA Grapalat" w:cs="GHEA Grapalat"/>
          <w:sz w:val="20"/>
          <w:szCs w:val="20"/>
          <w:lang w:val="pt-BR"/>
        </w:rPr>
      </w:pPr>
      <w:r w:rsidRPr="00784172">
        <w:rPr>
          <w:rFonts w:ascii="GHEA Grapalat" w:hAnsi="GHEA Grapalat" w:cs="GHEA Grapalat"/>
          <w:sz w:val="20"/>
          <w:szCs w:val="20"/>
          <w:lang w:val="pt-BR"/>
        </w:rPr>
        <w:t xml:space="preserve">                                                                 </w:t>
      </w:r>
      <w:r w:rsidRPr="00784172">
        <w:rPr>
          <w:rFonts w:ascii="GHEA Grapalat" w:hAnsi="GHEA Grapalat"/>
          <w:sz w:val="20"/>
          <w:szCs w:val="20"/>
          <w:vertAlign w:val="superscript"/>
          <w:lang w:val="hy-AM"/>
        </w:rPr>
        <w:t>պատվիրատուի անվանումը</w:t>
      </w:r>
    </w:p>
    <w:p w:rsidR="00784172" w:rsidRPr="00784172" w:rsidRDefault="00784172" w:rsidP="00784172">
      <w:pPr>
        <w:jc w:val="both"/>
        <w:rPr>
          <w:rFonts w:ascii="GHEA Grapalat" w:hAnsi="GHEA Grapalat" w:cs="GHEA Grapalat"/>
          <w:sz w:val="20"/>
          <w:szCs w:val="20"/>
          <w:lang w:val="pt-BR"/>
        </w:rPr>
      </w:pPr>
      <w:r w:rsidRPr="00784172">
        <w:rPr>
          <w:rFonts w:ascii="GHEA Grapalat" w:hAnsi="GHEA Grapalat" w:cs="GHEA Grapalat"/>
          <w:sz w:val="20"/>
          <w:szCs w:val="20"/>
          <w:lang w:val="pt-BR"/>
        </w:rPr>
        <w:t xml:space="preserve">կազմակերպված` </w:t>
      </w:r>
      <w:r w:rsidRPr="00784172">
        <w:rPr>
          <w:rFonts w:ascii="GHEA Grapalat" w:hAnsi="GHEA Grapalat" w:cs="GHEA Grapalat"/>
          <w:sz w:val="20"/>
          <w:szCs w:val="20"/>
          <w:u w:val="single"/>
          <w:lang w:val="pt-BR"/>
        </w:rPr>
        <w:t xml:space="preserve"> </w:t>
      </w:r>
      <w:r w:rsidR="00E85F2B" w:rsidRPr="00E85F2B">
        <w:rPr>
          <w:rFonts w:ascii="GHEA Grapalat" w:hAnsi="GHEA Grapalat"/>
          <w:b/>
          <w:sz w:val="20"/>
          <w:u w:val="single"/>
          <w:lang w:val="af-ZA"/>
        </w:rPr>
        <w:t xml:space="preserve">ԱՄԽՀ-ԲՄԱՇՁԲ-22/10 </w:t>
      </w:r>
      <w:r w:rsidR="00E85F2B" w:rsidRPr="00E85F2B">
        <w:rPr>
          <w:rFonts w:ascii="GHEA Grapalat" w:hAnsi="GHEA Grapalat" w:cs="Sylfaen"/>
          <w:b/>
          <w:sz w:val="20"/>
          <w:szCs w:val="20"/>
          <w:u w:val="single"/>
          <w:lang w:val="hy-AM"/>
        </w:rPr>
        <w:t xml:space="preserve"> </w:t>
      </w:r>
      <w:r w:rsidRPr="00784172">
        <w:rPr>
          <w:rFonts w:ascii="GHEA Grapalat" w:hAnsi="GHEA Grapalat" w:cs="GHEA Grapalat"/>
          <w:sz w:val="20"/>
          <w:szCs w:val="20"/>
          <w:lang w:val="pt-BR"/>
        </w:rPr>
        <w:t>* ծածկագրով գնման ընթացակարգին:</w:t>
      </w:r>
    </w:p>
    <w:p w:rsidR="00784172" w:rsidRPr="00784172" w:rsidRDefault="00784172" w:rsidP="00784172">
      <w:pPr>
        <w:ind w:left="426"/>
        <w:jc w:val="both"/>
        <w:rPr>
          <w:rFonts w:ascii="GHEA Grapalat" w:hAnsi="GHEA Grapalat" w:cs="GHEA Grapalat"/>
          <w:sz w:val="20"/>
          <w:szCs w:val="20"/>
          <w:lang w:val="pt-BR"/>
        </w:rPr>
      </w:pPr>
      <w:r w:rsidRPr="00784172">
        <w:rPr>
          <w:rFonts w:ascii="GHEA Grapalat" w:hAnsi="GHEA Grapalat"/>
          <w:sz w:val="20"/>
          <w:szCs w:val="20"/>
          <w:vertAlign w:val="superscript"/>
          <w:lang w:val="pt-BR"/>
        </w:rPr>
        <w:t xml:space="preserve">                                                        </w:t>
      </w:r>
      <w:r w:rsidRPr="00784172">
        <w:rPr>
          <w:rFonts w:ascii="GHEA Grapalat" w:hAnsi="GHEA Grapalat"/>
          <w:sz w:val="20"/>
          <w:szCs w:val="20"/>
          <w:vertAlign w:val="superscript"/>
          <w:lang w:val="hy-AM"/>
        </w:rPr>
        <w:t>ընթացակարգի ծածկագիրը</w:t>
      </w:r>
    </w:p>
    <w:p w:rsidR="00784172" w:rsidRPr="00784172" w:rsidRDefault="00784172" w:rsidP="00784172">
      <w:pPr>
        <w:ind w:firstLine="360"/>
        <w:jc w:val="both"/>
        <w:rPr>
          <w:rFonts w:ascii="GHEA Grapalat" w:hAnsi="GHEA Grapalat" w:cs="GHEA Grapalat"/>
          <w:color w:val="5B9BD5"/>
          <w:sz w:val="20"/>
          <w:szCs w:val="20"/>
          <w:lang w:val="hy-AM"/>
        </w:rPr>
      </w:pPr>
      <w:r w:rsidRPr="00784172">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784172" w:rsidRPr="00784172" w:rsidRDefault="00784172" w:rsidP="00784172">
      <w:pPr>
        <w:ind w:firstLine="360"/>
        <w:jc w:val="both"/>
        <w:rPr>
          <w:rFonts w:ascii="GHEA Grapalat" w:hAnsi="GHEA Grapalat" w:cs="GHEA Grapalat"/>
          <w:color w:val="000000"/>
          <w:sz w:val="20"/>
          <w:szCs w:val="20"/>
          <w:lang w:val="pt-BR"/>
        </w:rPr>
      </w:pPr>
      <w:r w:rsidRPr="00784172">
        <w:rPr>
          <w:rFonts w:ascii="GHEA Grapalat" w:hAnsi="GHEA Grapalat" w:cs="GHEA Grapalat"/>
          <w:color w:val="000000"/>
          <w:sz w:val="20"/>
          <w:szCs w:val="20"/>
          <w:lang w:val="pt-BR"/>
        </w:rPr>
        <w:t>1.3 Ընկերությունը</w:t>
      </w:r>
      <w:r w:rsidRPr="00784172">
        <w:rPr>
          <w:rFonts w:ascii="GHEA Grapalat" w:hAnsi="GHEA Grapalat" w:cs="GHEA Grapalat"/>
          <w:color w:val="000000"/>
          <w:sz w:val="20"/>
          <w:szCs w:val="20"/>
          <w:lang w:val="hy-AM"/>
        </w:rPr>
        <w:t xml:space="preserve"> սույն </w:t>
      </w:r>
      <w:r w:rsidRPr="00784172">
        <w:rPr>
          <w:rFonts w:ascii="GHEA Grapalat" w:hAnsi="GHEA Grapalat" w:cs="GHEA Grapalat"/>
          <w:color w:val="000000"/>
          <w:sz w:val="20"/>
          <w:szCs w:val="20"/>
          <w:lang w:val="pt-BR"/>
        </w:rPr>
        <w:t>տուժանքի համաձայնագ</w:t>
      </w:r>
      <w:r w:rsidRPr="00784172">
        <w:rPr>
          <w:rFonts w:ascii="GHEA Grapalat" w:hAnsi="GHEA Grapalat" w:cs="GHEA Grapalat"/>
          <w:color w:val="000000"/>
          <w:sz w:val="20"/>
          <w:szCs w:val="20"/>
          <w:lang w:val="hy-AM"/>
        </w:rPr>
        <w:t>ր</w:t>
      </w:r>
      <w:r w:rsidRPr="00784172">
        <w:rPr>
          <w:rFonts w:ascii="GHEA Grapalat" w:hAnsi="GHEA Grapalat" w:cs="GHEA Grapalat"/>
          <w:color w:val="000000"/>
          <w:sz w:val="20"/>
          <w:szCs w:val="20"/>
          <w:lang w:val="pt-BR"/>
        </w:rPr>
        <w:t>ի</w:t>
      </w:r>
      <w:r w:rsidRPr="00784172">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784172" w:rsidRPr="00784172" w:rsidRDefault="00784172" w:rsidP="00784172">
      <w:pPr>
        <w:ind w:firstLine="426"/>
        <w:jc w:val="both"/>
        <w:rPr>
          <w:rFonts w:ascii="GHEA Grapalat" w:hAnsi="GHEA Grapalat" w:cs="GHEA Grapalat"/>
          <w:color w:val="000000"/>
          <w:sz w:val="20"/>
          <w:szCs w:val="20"/>
          <w:lang w:val="hy-AM"/>
        </w:rPr>
      </w:pPr>
      <w:r w:rsidRPr="00784172">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4172" w:rsidRPr="00784172" w:rsidRDefault="00784172" w:rsidP="00784172">
      <w:pPr>
        <w:ind w:firstLine="426"/>
        <w:jc w:val="both"/>
        <w:rPr>
          <w:rFonts w:ascii="GHEA Grapalat" w:hAnsi="GHEA Grapalat" w:cs="GHEA Grapalat"/>
          <w:color w:val="000000"/>
          <w:sz w:val="20"/>
          <w:szCs w:val="20"/>
          <w:lang w:val="hy-AM"/>
        </w:rPr>
      </w:pPr>
      <w:r w:rsidRPr="00784172">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784172">
        <w:rPr>
          <w:rFonts w:ascii="GHEA Grapalat" w:hAnsi="GHEA Grapalat" w:cs="GHEA Grapalat"/>
          <w:color w:val="000000"/>
          <w:sz w:val="20"/>
          <w:szCs w:val="20"/>
          <w:lang w:val="pt-BR"/>
        </w:rPr>
        <w:t>Ընկերության</w:t>
      </w:r>
      <w:r w:rsidRPr="00784172">
        <w:rPr>
          <w:rFonts w:ascii="GHEA Grapalat" w:hAnsi="GHEA Grapalat" w:cs="GHEA Grapalat"/>
          <w:color w:val="000000"/>
          <w:sz w:val="20"/>
          <w:szCs w:val="20"/>
          <w:lang w:val="hy-AM"/>
        </w:rPr>
        <w:t xml:space="preserve"> հաշվից  գանձելու համար՝ առանց լրացուցիչ ակցեպտավորման: </w:t>
      </w:r>
    </w:p>
    <w:p w:rsidR="00784172" w:rsidRPr="00784172" w:rsidRDefault="00784172" w:rsidP="00784172">
      <w:pPr>
        <w:ind w:firstLine="426"/>
        <w:jc w:val="both"/>
        <w:rPr>
          <w:rFonts w:ascii="GHEA Grapalat" w:hAnsi="GHEA Grapalat" w:cs="GHEA Grapalat"/>
          <w:color w:val="000000"/>
          <w:sz w:val="20"/>
          <w:szCs w:val="20"/>
          <w:lang w:val="hy-AM"/>
        </w:rPr>
      </w:pPr>
      <w:r w:rsidRPr="00784172">
        <w:rPr>
          <w:rFonts w:ascii="GHEA Grapalat" w:hAnsi="GHEA Grapalat" w:cs="GHEA Grapalat"/>
          <w:color w:val="000000"/>
          <w:sz w:val="20"/>
          <w:szCs w:val="20"/>
          <w:lang w:val="hy-AM"/>
        </w:rPr>
        <w:t xml:space="preserve">գ)  </w:t>
      </w:r>
      <w:r w:rsidRPr="00784172">
        <w:rPr>
          <w:rFonts w:ascii="GHEA Grapalat" w:hAnsi="GHEA Grapalat" w:cs="GHEA Grapalat"/>
          <w:color w:val="000000"/>
          <w:sz w:val="20"/>
          <w:szCs w:val="20"/>
          <w:lang w:val="pt-BR"/>
        </w:rPr>
        <w:t>Ընկերությունը</w:t>
      </w:r>
      <w:r w:rsidRPr="00784172">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4172" w:rsidRPr="00784172" w:rsidRDefault="00784172" w:rsidP="00784172">
      <w:pPr>
        <w:ind w:left="426"/>
        <w:jc w:val="both"/>
        <w:rPr>
          <w:rFonts w:ascii="GHEA Grapalat" w:hAnsi="GHEA Grapalat" w:cs="GHEA Grapalat"/>
          <w:color w:val="000000"/>
          <w:sz w:val="20"/>
          <w:szCs w:val="20"/>
          <w:lang w:val="hy-AM"/>
        </w:rPr>
      </w:pPr>
      <w:r w:rsidRPr="00784172">
        <w:rPr>
          <w:rFonts w:ascii="GHEA Grapalat" w:hAnsi="GHEA Grapalat" w:cs="GHEA Grapalat"/>
          <w:color w:val="000000"/>
          <w:sz w:val="20"/>
          <w:szCs w:val="20"/>
          <w:lang w:val="hy-AM"/>
        </w:rPr>
        <w:t xml:space="preserve">դ) </w:t>
      </w:r>
      <w:r w:rsidRPr="00784172">
        <w:rPr>
          <w:rFonts w:ascii="GHEA Grapalat" w:hAnsi="GHEA Grapalat" w:cs="GHEA Grapalat"/>
          <w:color w:val="000000"/>
          <w:sz w:val="20"/>
          <w:szCs w:val="20"/>
          <w:lang w:val="pt-BR"/>
        </w:rPr>
        <w:t>Ընկերությունը</w:t>
      </w:r>
      <w:r w:rsidRPr="00784172">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4172" w:rsidRPr="00784172" w:rsidRDefault="00784172" w:rsidP="00784172">
      <w:pPr>
        <w:ind w:firstLine="426"/>
        <w:jc w:val="both"/>
        <w:rPr>
          <w:rFonts w:ascii="GHEA Grapalat" w:hAnsi="GHEA Grapalat" w:cs="GHEA Grapalat"/>
          <w:sz w:val="20"/>
          <w:szCs w:val="20"/>
          <w:lang w:val="hy-AM"/>
        </w:rPr>
      </w:pPr>
      <w:r w:rsidRPr="0078417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4172" w:rsidRPr="00784172" w:rsidRDefault="00784172" w:rsidP="00784172">
      <w:pPr>
        <w:ind w:firstLine="426"/>
        <w:jc w:val="both"/>
        <w:rPr>
          <w:rFonts w:ascii="GHEA Grapalat" w:hAnsi="GHEA Grapalat" w:cs="GHEA Grapalat"/>
          <w:sz w:val="20"/>
          <w:szCs w:val="20"/>
          <w:lang w:val="pt-BR"/>
        </w:rPr>
      </w:pPr>
      <w:r w:rsidRPr="00784172">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784172">
        <w:rPr>
          <w:rFonts w:ascii="GHEA Grapalat" w:hAnsi="GHEA Grapalat" w:cs="GHEA Grapalat"/>
          <w:sz w:val="20"/>
          <w:szCs w:val="20"/>
          <w:lang w:val="hy-AM"/>
        </w:rPr>
        <w:t xml:space="preserve">Պահանջագիրը բնօրինակներով </w:t>
      </w:r>
      <w:r w:rsidRPr="00784172">
        <w:rPr>
          <w:rFonts w:ascii="GHEA Grapalat" w:hAnsi="GHEA Grapalat" w:cs="GHEA Grapalat"/>
          <w:sz w:val="20"/>
          <w:szCs w:val="20"/>
          <w:lang w:val="pt-BR"/>
        </w:rPr>
        <w:t xml:space="preserve">ներկայացնում է </w:t>
      </w:r>
      <w:r w:rsidRPr="00784172">
        <w:rPr>
          <w:rFonts w:ascii="GHEA Grapalat" w:hAnsi="GHEA Grapalat" w:cs="GHEA Grapalat"/>
          <w:sz w:val="20"/>
          <w:szCs w:val="20"/>
          <w:lang w:val="hy-AM"/>
        </w:rPr>
        <w:t>Վճարող Բանկին</w:t>
      </w:r>
      <w:r w:rsidRPr="0078417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784172">
        <w:rPr>
          <w:rFonts w:ascii="GHEA Grapalat" w:hAnsi="GHEA Grapalat" w:cs="GHEA Grapalat"/>
          <w:sz w:val="20"/>
          <w:szCs w:val="20"/>
          <w:lang w:val="hy-AM"/>
        </w:rPr>
        <w:t>Պահանջագիրը</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էլեկտրոնային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թվային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ստորագրությամբ</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հաստատված</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լինելու</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դեպքում</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դրանք</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Վճարող</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Բանկին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են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ներկայացվում</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էլեկտրոնային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կրիչներով</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ինչպես</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նաև</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դրանցից</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արտատպված</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թղթային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տարբերակներով</w:t>
      </w:r>
      <w:r w:rsidRPr="00784172">
        <w:rPr>
          <w:rFonts w:ascii="GHEA Grapalat" w:hAnsi="GHEA Grapalat" w:cs="GHEA Grapalat"/>
          <w:sz w:val="20"/>
          <w:szCs w:val="20"/>
          <w:lang w:val="pt-BR"/>
        </w:rPr>
        <w:t>:</w:t>
      </w:r>
    </w:p>
    <w:p w:rsidR="00784172" w:rsidRPr="00784172" w:rsidRDefault="00784172" w:rsidP="00784172">
      <w:pPr>
        <w:numPr>
          <w:ilvl w:val="1"/>
          <w:numId w:val="25"/>
        </w:numPr>
        <w:jc w:val="both"/>
        <w:rPr>
          <w:rFonts w:ascii="GHEA Grapalat" w:hAnsi="GHEA Grapalat" w:cs="GHEA Grapalat"/>
          <w:color w:val="000000"/>
          <w:sz w:val="20"/>
          <w:szCs w:val="20"/>
          <w:lang w:val="hy-AM"/>
        </w:rPr>
      </w:pPr>
      <w:r w:rsidRPr="00784172">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4172" w:rsidRPr="00784172" w:rsidRDefault="00784172" w:rsidP="00784172">
      <w:pPr>
        <w:ind w:firstLine="426"/>
        <w:jc w:val="both"/>
        <w:rPr>
          <w:rFonts w:ascii="GHEA Grapalat" w:hAnsi="GHEA Grapalat" w:cs="GHEA Grapalat"/>
          <w:sz w:val="20"/>
          <w:szCs w:val="20"/>
          <w:lang w:val="pt-BR"/>
        </w:rPr>
      </w:pPr>
      <w:r w:rsidRPr="00784172">
        <w:rPr>
          <w:rFonts w:ascii="GHEA Grapalat" w:hAnsi="GHEA Grapalat" w:cs="GHEA Grapalat"/>
          <w:sz w:val="20"/>
          <w:szCs w:val="20"/>
          <w:lang w:val="hy-AM"/>
        </w:rPr>
        <w:t>1.6 Վճարող Բանկի կողմից Պ</w:t>
      </w:r>
      <w:r w:rsidRPr="00784172">
        <w:rPr>
          <w:rFonts w:ascii="GHEA Grapalat" w:hAnsi="GHEA Grapalat" w:cs="GHEA Grapalat"/>
          <w:sz w:val="20"/>
          <w:szCs w:val="20"/>
          <w:lang w:val="pt-BR"/>
        </w:rPr>
        <w:t xml:space="preserve">ահանջագրում նշված գումարի վճարման հետևանքով </w:t>
      </w:r>
      <w:r w:rsidRPr="00784172">
        <w:rPr>
          <w:rFonts w:ascii="GHEA Grapalat" w:hAnsi="GHEA Grapalat" w:cs="GHEA Grapalat"/>
          <w:sz w:val="20"/>
          <w:szCs w:val="20"/>
          <w:lang w:val="hy-AM"/>
        </w:rPr>
        <w:t xml:space="preserve">Ընկերության </w:t>
      </w:r>
      <w:r w:rsidRPr="00784172">
        <w:rPr>
          <w:rFonts w:ascii="GHEA Grapalat" w:hAnsi="GHEA Grapalat" w:cs="GHEA Grapalat"/>
          <w:sz w:val="20"/>
          <w:szCs w:val="20"/>
          <w:lang w:val="pt-BR"/>
        </w:rPr>
        <w:t xml:space="preserve">առաջացած ռիսկերի (Ընկերության կրած վնասների) </w:t>
      </w:r>
      <w:r w:rsidRPr="00784172">
        <w:rPr>
          <w:rFonts w:ascii="GHEA Grapalat" w:hAnsi="GHEA Grapalat" w:cs="GHEA Grapalat"/>
          <w:sz w:val="20"/>
          <w:szCs w:val="20"/>
          <w:lang w:val="hy-AM"/>
        </w:rPr>
        <w:t xml:space="preserve">և բացասական հետևանքների </w:t>
      </w:r>
      <w:r w:rsidRPr="00784172">
        <w:rPr>
          <w:rFonts w:ascii="GHEA Grapalat" w:hAnsi="GHEA Grapalat" w:cs="GHEA Grapalat"/>
          <w:sz w:val="20"/>
          <w:szCs w:val="20"/>
          <w:lang w:val="pt-BR"/>
        </w:rPr>
        <w:t>համար Բանկը</w:t>
      </w:r>
      <w:r w:rsidRPr="00784172">
        <w:rPr>
          <w:rFonts w:ascii="GHEA Grapalat" w:hAnsi="GHEA Grapalat" w:cs="GHEA Grapalat"/>
          <w:sz w:val="20"/>
          <w:szCs w:val="20"/>
          <w:lang w:val="hy-AM"/>
        </w:rPr>
        <w:t xml:space="preserve"> որևէ</w:t>
      </w:r>
      <w:r w:rsidRPr="00784172">
        <w:rPr>
          <w:rFonts w:ascii="GHEA Grapalat" w:hAnsi="GHEA Grapalat" w:cs="GHEA Grapalat"/>
          <w:sz w:val="20"/>
          <w:szCs w:val="20"/>
          <w:lang w:val="pt-BR"/>
        </w:rPr>
        <w:t xml:space="preserve"> պատասխանատվություն չի կրում</w:t>
      </w:r>
      <w:r w:rsidRPr="00784172">
        <w:rPr>
          <w:rFonts w:ascii="GHEA Grapalat" w:hAnsi="GHEA Grapalat" w:cs="GHEA Grapalat"/>
          <w:sz w:val="20"/>
          <w:szCs w:val="20"/>
          <w:lang w:val="hy-AM"/>
        </w:rPr>
        <w:t>:</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4172" w:rsidRPr="00784172" w:rsidRDefault="00784172" w:rsidP="00784172">
      <w:pPr>
        <w:ind w:firstLine="426"/>
        <w:jc w:val="both"/>
        <w:rPr>
          <w:rFonts w:ascii="GHEA Grapalat" w:hAnsi="GHEA Grapalat" w:cs="GHEA Grapalat"/>
          <w:sz w:val="20"/>
          <w:szCs w:val="20"/>
          <w:lang w:val="pt-BR"/>
        </w:rPr>
      </w:pPr>
      <w:r w:rsidRPr="00784172">
        <w:rPr>
          <w:rFonts w:ascii="GHEA Grapalat" w:hAnsi="GHEA Grapalat" w:cs="GHEA Grapalat"/>
          <w:sz w:val="20"/>
          <w:szCs w:val="20"/>
          <w:lang w:val="pt-BR"/>
        </w:rPr>
        <w:t xml:space="preserve">1.7 </w:t>
      </w:r>
      <w:r w:rsidRPr="00784172">
        <w:rPr>
          <w:rFonts w:ascii="GHEA Grapalat" w:hAnsi="GHEA Grapalat" w:cs="GHEA Grapalat"/>
          <w:sz w:val="20"/>
          <w:szCs w:val="20"/>
          <w:lang w:val="hy-AM"/>
        </w:rPr>
        <w:t>Այն դեպքում</w:t>
      </w:r>
      <w:r w:rsidRPr="00784172">
        <w:rPr>
          <w:rFonts w:ascii="GHEA Grapalat" w:hAnsi="GHEA Grapalat" w:cs="GHEA Grapalat"/>
          <w:sz w:val="20"/>
          <w:szCs w:val="20"/>
          <w:lang w:val="pt-BR"/>
        </w:rPr>
        <w:t>,</w:t>
      </w:r>
      <w:r w:rsidRPr="00784172">
        <w:rPr>
          <w:rFonts w:ascii="GHEA Grapalat" w:hAnsi="GHEA Grapalat" w:cs="GHEA Grapalat"/>
          <w:sz w:val="20"/>
          <w:szCs w:val="20"/>
          <w:lang w:val="hy-AM"/>
        </w:rPr>
        <w:t xml:space="preserve"> երբ Ընկերության հաշվի միջոցները չեն բավարարում</w:t>
      </w:r>
      <w:r w:rsidRPr="00784172">
        <w:rPr>
          <w:rFonts w:ascii="GHEA Grapalat" w:hAnsi="GHEA Grapalat" w:cs="GHEA Grapalat"/>
          <w:sz w:val="20"/>
          <w:szCs w:val="20"/>
        </w:rPr>
        <w:t>՝</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Վճարող</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բանկը</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վճարման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պահանջագիրը</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ստանալուց</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հետո՝</w:t>
      </w:r>
      <w:r w:rsidRPr="00784172">
        <w:rPr>
          <w:rFonts w:ascii="GHEA Grapalat" w:hAnsi="GHEA Grapalat" w:cs="GHEA Grapalat"/>
          <w:sz w:val="20"/>
          <w:szCs w:val="20"/>
          <w:lang w:val="pt-BR"/>
        </w:rPr>
        <w:t xml:space="preserve"> 2 (</w:t>
      </w:r>
      <w:r w:rsidRPr="00784172">
        <w:rPr>
          <w:rFonts w:ascii="GHEA Grapalat" w:hAnsi="GHEA Grapalat" w:cs="GHEA Grapalat"/>
          <w:sz w:val="20"/>
          <w:szCs w:val="20"/>
        </w:rPr>
        <w:t>երկու</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աշխատանքային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օրվա</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ընթացքում</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պետք</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է</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տեղեկացնի</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Պատվիրատուին՝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գրավոր</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ձևով</w:t>
      </w:r>
      <w:r w:rsidRPr="00784172">
        <w:rPr>
          <w:rFonts w:ascii="GHEA Grapalat" w:hAnsi="GHEA Grapalat" w:cs="GHEA Grapalat"/>
          <w:sz w:val="20"/>
          <w:szCs w:val="20"/>
          <w:lang w:val="pt-BR"/>
        </w:rPr>
        <w:t>:</w:t>
      </w:r>
    </w:p>
    <w:p w:rsidR="00784172" w:rsidRPr="00784172" w:rsidRDefault="00784172" w:rsidP="00784172">
      <w:pPr>
        <w:ind w:firstLine="360"/>
        <w:jc w:val="both"/>
        <w:rPr>
          <w:rFonts w:ascii="GHEA Grapalat" w:hAnsi="GHEA Grapalat" w:cs="GHEA Grapalat"/>
          <w:sz w:val="20"/>
          <w:szCs w:val="20"/>
          <w:lang w:val="pt-BR"/>
        </w:rPr>
      </w:pPr>
      <w:r w:rsidRPr="00784172">
        <w:rPr>
          <w:rFonts w:ascii="GHEA Grapalat" w:hAnsi="GHEA Grapalat" w:cs="GHEA Grapalat"/>
          <w:sz w:val="20"/>
          <w:szCs w:val="20"/>
          <w:lang w:val="pt-BR"/>
        </w:rPr>
        <w:t xml:space="preserve">1.8 Սույն համաձայնագիրը և կից </w:t>
      </w:r>
      <w:r w:rsidRPr="00784172">
        <w:rPr>
          <w:rFonts w:ascii="GHEA Grapalat" w:hAnsi="GHEA Grapalat" w:cs="GHEA Grapalat"/>
          <w:sz w:val="20"/>
          <w:szCs w:val="20"/>
          <w:lang w:val="hy-AM"/>
        </w:rPr>
        <w:t>Պ</w:t>
      </w:r>
      <w:r w:rsidRPr="00784172">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784172">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rsidR="00784172" w:rsidRPr="00784172" w:rsidRDefault="00784172" w:rsidP="00784172">
      <w:pPr>
        <w:jc w:val="both"/>
        <w:rPr>
          <w:rFonts w:ascii="GHEA Grapalat" w:hAnsi="GHEA Grapalat" w:cs="GHEA Grapalat"/>
          <w:sz w:val="20"/>
          <w:szCs w:val="20"/>
          <w:lang w:val="hy-AM"/>
        </w:rPr>
      </w:pPr>
    </w:p>
    <w:p w:rsidR="00784172" w:rsidRPr="00784172" w:rsidRDefault="00784172" w:rsidP="00784172">
      <w:pPr>
        <w:numPr>
          <w:ilvl w:val="0"/>
          <w:numId w:val="6"/>
        </w:numPr>
        <w:jc w:val="center"/>
        <w:rPr>
          <w:rFonts w:ascii="GHEA Grapalat" w:hAnsi="GHEA Grapalat" w:cs="GHEA Grapalat"/>
          <w:b/>
          <w:bCs/>
          <w:sz w:val="20"/>
          <w:szCs w:val="20"/>
        </w:rPr>
      </w:pPr>
      <w:r w:rsidRPr="00784172">
        <w:rPr>
          <w:rFonts w:ascii="GHEA Grapalat" w:hAnsi="GHEA Grapalat" w:cs="GHEA Grapalat"/>
          <w:b/>
          <w:bCs/>
          <w:sz w:val="20"/>
          <w:szCs w:val="20"/>
        </w:rPr>
        <w:t>Այլ պայմաններ</w:t>
      </w:r>
    </w:p>
    <w:p w:rsidR="00784172" w:rsidRPr="00784172" w:rsidRDefault="00784172" w:rsidP="00784172">
      <w:pPr>
        <w:ind w:firstLine="567"/>
        <w:jc w:val="both"/>
        <w:rPr>
          <w:rFonts w:ascii="GHEA Grapalat" w:hAnsi="GHEA Grapalat" w:cs="GHEA Grapalat"/>
          <w:sz w:val="20"/>
          <w:szCs w:val="20"/>
          <w:lang w:val="hy-AM"/>
        </w:rPr>
      </w:pPr>
      <w:r w:rsidRPr="00784172">
        <w:rPr>
          <w:rFonts w:ascii="GHEA Grapalat" w:hAnsi="GHEA Grapalat" w:cs="GHEA Grapalat"/>
          <w:sz w:val="20"/>
          <w:szCs w:val="20"/>
        </w:rPr>
        <w:t>2.1 Սույն համաձայնագիրը</w:t>
      </w:r>
      <w:r w:rsidRPr="00784172">
        <w:rPr>
          <w:rFonts w:ascii="GHEA Grapalat" w:hAnsi="GHEA Grapalat" w:cs="GHEA Grapalat"/>
          <w:sz w:val="20"/>
          <w:szCs w:val="20"/>
          <w:lang w:val="hy-AM"/>
        </w:rPr>
        <w:t xml:space="preserve"> և Պահանջագիրը անհետկանչելի են,</w:t>
      </w:r>
      <w:r w:rsidRPr="00784172">
        <w:rPr>
          <w:rFonts w:ascii="GHEA Grapalat" w:hAnsi="GHEA Grapalat" w:cs="GHEA Grapalat"/>
          <w:sz w:val="20"/>
          <w:szCs w:val="20"/>
        </w:rPr>
        <w:t xml:space="preserve"> ուժի մեջ </w:t>
      </w:r>
      <w:r w:rsidRPr="00784172">
        <w:rPr>
          <w:rFonts w:ascii="GHEA Grapalat" w:hAnsi="GHEA Grapalat" w:cs="GHEA Grapalat"/>
          <w:sz w:val="20"/>
          <w:szCs w:val="20"/>
          <w:lang w:val="hy-AM"/>
        </w:rPr>
        <w:t>են</w:t>
      </w:r>
      <w:r w:rsidRPr="00784172">
        <w:rPr>
          <w:rFonts w:ascii="GHEA Grapalat" w:hAnsi="GHEA Grapalat" w:cs="GHEA Grapalat"/>
          <w:sz w:val="20"/>
          <w:szCs w:val="20"/>
        </w:rPr>
        <w:t xml:space="preserve"> մտնում Ընկերության կողմից վավերացման պահից և ուժի մեջ</w:t>
      </w:r>
      <w:r w:rsidRPr="00784172">
        <w:rPr>
          <w:rFonts w:ascii="GHEA Grapalat" w:hAnsi="GHEA Grapalat" w:cs="GHEA Grapalat"/>
          <w:sz w:val="20"/>
          <w:szCs w:val="20"/>
          <w:lang w:val="hy-AM"/>
        </w:rPr>
        <w:t xml:space="preserve"> են մինչև </w:t>
      </w:r>
      <w:r w:rsidRPr="00784172">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784172" w:rsidRPr="00784172" w:rsidRDefault="00784172" w:rsidP="00784172">
      <w:pPr>
        <w:ind w:firstLine="567"/>
        <w:jc w:val="both"/>
        <w:rPr>
          <w:rFonts w:ascii="GHEA Grapalat" w:hAnsi="GHEA Grapalat" w:cs="GHEA Grapalat"/>
          <w:sz w:val="20"/>
          <w:szCs w:val="20"/>
          <w:lang w:val="hy-AM"/>
        </w:rPr>
      </w:pPr>
      <w:r w:rsidRPr="0078417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4172" w:rsidRPr="00784172" w:rsidRDefault="00784172" w:rsidP="00784172">
      <w:pPr>
        <w:ind w:firstLine="567"/>
        <w:jc w:val="both"/>
        <w:rPr>
          <w:rFonts w:ascii="GHEA Grapalat" w:hAnsi="GHEA Grapalat" w:cs="GHEA Grapalat"/>
          <w:sz w:val="20"/>
          <w:szCs w:val="20"/>
          <w:lang w:val="hy-AM"/>
        </w:rPr>
      </w:pPr>
      <w:r w:rsidRPr="0078417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4172" w:rsidRPr="00784172" w:rsidDel="00A13215" w:rsidRDefault="00784172" w:rsidP="00784172">
      <w:pPr>
        <w:ind w:firstLine="567"/>
        <w:jc w:val="both"/>
        <w:rPr>
          <w:rFonts w:ascii="GHEA Grapalat" w:hAnsi="GHEA Grapalat" w:cs="GHEA Grapalat"/>
          <w:sz w:val="20"/>
          <w:szCs w:val="20"/>
          <w:lang w:val="hy-AM"/>
        </w:rPr>
      </w:pPr>
      <w:r w:rsidRPr="0078417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4172" w:rsidRPr="00784172" w:rsidRDefault="00784172" w:rsidP="00784172">
      <w:pPr>
        <w:ind w:firstLine="567"/>
        <w:jc w:val="both"/>
        <w:rPr>
          <w:rFonts w:ascii="GHEA Grapalat" w:hAnsi="GHEA Grapalat" w:cs="GHEA Grapalat"/>
          <w:sz w:val="20"/>
          <w:szCs w:val="20"/>
          <w:lang w:val="hy-AM"/>
        </w:rPr>
      </w:pPr>
      <w:r w:rsidRPr="0078417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4172" w:rsidRPr="00784172" w:rsidRDefault="00784172" w:rsidP="00784172">
      <w:pPr>
        <w:ind w:firstLine="567"/>
        <w:jc w:val="both"/>
        <w:rPr>
          <w:rFonts w:ascii="GHEA Grapalat" w:hAnsi="GHEA Grapalat" w:cs="GHEA Grapalat"/>
          <w:sz w:val="20"/>
          <w:szCs w:val="20"/>
          <w:lang w:val="hy-AM"/>
        </w:rPr>
      </w:pPr>
    </w:p>
    <w:p w:rsidR="00784172" w:rsidRPr="00784172" w:rsidRDefault="00784172" w:rsidP="00784172">
      <w:pPr>
        <w:ind w:firstLine="567"/>
        <w:jc w:val="center"/>
        <w:rPr>
          <w:rFonts w:ascii="GHEA Grapalat" w:hAnsi="GHEA Grapalat" w:cs="GHEA Grapalat"/>
          <w:sz w:val="20"/>
          <w:szCs w:val="20"/>
          <w:lang w:val="hy-AM"/>
        </w:rPr>
      </w:pPr>
      <w:r w:rsidRPr="00784172">
        <w:rPr>
          <w:rFonts w:ascii="GHEA Grapalat" w:hAnsi="GHEA Grapalat" w:cs="GHEA Grapalat"/>
          <w:b/>
          <w:sz w:val="20"/>
          <w:szCs w:val="20"/>
          <w:lang w:val="hy-AM"/>
        </w:rPr>
        <w:t>3. Ընկերության հասցեն, բանկային վավերապայմանները`</w:t>
      </w:r>
    </w:p>
    <w:p w:rsidR="00784172" w:rsidRPr="00784172" w:rsidRDefault="00784172" w:rsidP="00784172">
      <w:pPr>
        <w:jc w:val="both"/>
        <w:rPr>
          <w:rFonts w:ascii="GHEA Grapalat" w:hAnsi="GHEA Grapalat" w:cs="GHEA Grapalat"/>
          <w:sz w:val="20"/>
          <w:szCs w:val="20"/>
          <w:u w:val="single"/>
          <w:lang w:val="hy-AM"/>
        </w:rPr>
      </w:pP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p>
    <w:p w:rsidR="00784172" w:rsidRPr="00784172" w:rsidRDefault="00784172" w:rsidP="00784172">
      <w:pPr>
        <w:jc w:val="both"/>
        <w:rPr>
          <w:rFonts w:ascii="GHEA Grapalat" w:hAnsi="GHEA Grapalat"/>
          <w:sz w:val="18"/>
          <w:szCs w:val="18"/>
          <w:vertAlign w:val="superscript"/>
          <w:lang w:val="hy-AM"/>
        </w:rPr>
      </w:pPr>
      <w:r w:rsidRPr="00784172">
        <w:rPr>
          <w:rFonts w:ascii="GHEA Grapalat" w:hAnsi="GHEA Grapalat"/>
          <w:sz w:val="18"/>
          <w:szCs w:val="18"/>
          <w:vertAlign w:val="superscript"/>
          <w:lang w:val="hy-AM"/>
        </w:rPr>
        <w:t xml:space="preserve">                               ընկերության անվանումը</w:t>
      </w:r>
    </w:p>
    <w:p w:rsidR="00784172" w:rsidRPr="00784172" w:rsidRDefault="00784172" w:rsidP="00784172">
      <w:pPr>
        <w:jc w:val="both"/>
        <w:rPr>
          <w:rFonts w:ascii="GHEA Grapalat" w:hAnsi="GHEA Grapalat"/>
          <w:sz w:val="18"/>
          <w:szCs w:val="18"/>
          <w:u w:val="single"/>
          <w:vertAlign w:val="superscript"/>
          <w:lang w:val="hy-AM"/>
        </w:rPr>
      </w:pPr>
      <w:r w:rsidRPr="00784172">
        <w:rPr>
          <w:rFonts w:ascii="GHEA Grapalat" w:hAnsi="GHEA Grapalat"/>
          <w:sz w:val="18"/>
          <w:szCs w:val="18"/>
          <w:vertAlign w:val="superscript"/>
          <w:lang w:val="hy-AM"/>
        </w:rPr>
        <w:t xml:space="preserve"> </w:t>
      </w:r>
      <w:r w:rsidRPr="00784172">
        <w:rPr>
          <w:rFonts w:ascii="GHEA Grapalat" w:hAnsi="GHEA Grapalat"/>
          <w:sz w:val="18"/>
          <w:szCs w:val="18"/>
          <w:u w:val="single"/>
          <w:vertAlign w:val="superscript"/>
          <w:lang w:val="hy-AM"/>
        </w:rPr>
        <w:tab/>
      </w:r>
      <w:r w:rsidRPr="00784172">
        <w:rPr>
          <w:rFonts w:ascii="GHEA Grapalat" w:hAnsi="GHEA Grapalat"/>
          <w:sz w:val="18"/>
          <w:szCs w:val="18"/>
          <w:u w:val="single"/>
          <w:vertAlign w:val="superscript"/>
          <w:lang w:val="hy-AM"/>
        </w:rPr>
        <w:tab/>
      </w:r>
      <w:r w:rsidRPr="00784172">
        <w:rPr>
          <w:rFonts w:ascii="GHEA Grapalat" w:hAnsi="GHEA Grapalat"/>
          <w:sz w:val="18"/>
          <w:szCs w:val="18"/>
          <w:u w:val="single"/>
          <w:vertAlign w:val="superscript"/>
          <w:lang w:val="hy-AM"/>
        </w:rPr>
        <w:tab/>
      </w:r>
      <w:r w:rsidRPr="00784172">
        <w:rPr>
          <w:rFonts w:ascii="GHEA Grapalat" w:hAnsi="GHEA Grapalat"/>
          <w:sz w:val="18"/>
          <w:szCs w:val="18"/>
          <w:u w:val="single"/>
          <w:vertAlign w:val="superscript"/>
          <w:lang w:val="hy-AM"/>
        </w:rPr>
        <w:tab/>
      </w:r>
      <w:r w:rsidRPr="00784172">
        <w:rPr>
          <w:rFonts w:ascii="GHEA Grapalat" w:hAnsi="GHEA Grapalat"/>
          <w:sz w:val="18"/>
          <w:szCs w:val="18"/>
          <w:u w:val="single"/>
          <w:vertAlign w:val="superscript"/>
          <w:lang w:val="hy-AM"/>
        </w:rPr>
        <w:tab/>
      </w:r>
    </w:p>
    <w:p w:rsidR="00784172" w:rsidRPr="00784172" w:rsidRDefault="00784172" w:rsidP="00784172">
      <w:pPr>
        <w:jc w:val="both"/>
        <w:rPr>
          <w:rFonts w:ascii="GHEA Grapalat" w:hAnsi="GHEA Grapalat"/>
          <w:sz w:val="18"/>
          <w:szCs w:val="18"/>
          <w:vertAlign w:val="superscript"/>
          <w:lang w:val="hy-AM"/>
        </w:rPr>
      </w:pPr>
      <w:r w:rsidRPr="00784172">
        <w:rPr>
          <w:rFonts w:ascii="GHEA Grapalat" w:hAnsi="GHEA Grapalat"/>
          <w:sz w:val="18"/>
          <w:szCs w:val="18"/>
          <w:vertAlign w:val="superscript"/>
          <w:lang w:val="hy-AM"/>
        </w:rPr>
        <w:t xml:space="preserve">                              ընկերության հասցեն</w:t>
      </w:r>
    </w:p>
    <w:p w:rsidR="00784172" w:rsidRPr="00784172" w:rsidRDefault="00784172" w:rsidP="00784172">
      <w:pPr>
        <w:jc w:val="both"/>
        <w:rPr>
          <w:rFonts w:ascii="GHEA Grapalat" w:hAnsi="GHEA Grapalat"/>
          <w:sz w:val="18"/>
          <w:szCs w:val="18"/>
          <w:u w:val="single"/>
          <w:vertAlign w:val="superscript"/>
          <w:lang w:val="hy-AM"/>
        </w:rPr>
      </w:pPr>
      <w:r w:rsidRPr="00784172">
        <w:rPr>
          <w:rFonts w:ascii="GHEA Grapalat" w:hAnsi="GHEA Grapalat"/>
          <w:sz w:val="18"/>
          <w:szCs w:val="18"/>
          <w:u w:val="single"/>
          <w:vertAlign w:val="superscript"/>
          <w:lang w:val="hy-AM"/>
        </w:rPr>
        <w:tab/>
      </w:r>
      <w:r w:rsidRPr="00784172">
        <w:rPr>
          <w:rFonts w:ascii="GHEA Grapalat" w:hAnsi="GHEA Grapalat"/>
          <w:sz w:val="18"/>
          <w:szCs w:val="18"/>
          <w:u w:val="single"/>
          <w:vertAlign w:val="superscript"/>
          <w:lang w:val="hy-AM"/>
        </w:rPr>
        <w:tab/>
      </w:r>
      <w:r w:rsidRPr="00784172">
        <w:rPr>
          <w:rFonts w:ascii="GHEA Grapalat" w:hAnsi="GHEA Grapalat"/>
          <w:sz w:val="18"/>
          <w:szCs w:val="18"/>
          <w:u w:val="single"/>
          <w:vertAlign w:val="superscript"/>
          <w:lang w:val="hy-AM"/>
        </w:rPr>
        <w:tab/>
      </w:r>
      <w:r w:rsidRPr="00784172">
        <w:rPr>
          <w:rFonts w:ascii="GHEA Grapalat" w:hAnsi="GHEA Grapalat"/>
          <w:sz w:val="18"/>
          <w:szCs w:val="18"/>
          <w:u w:val="single"/>
          <w:vertAlign w:val="superscript"/>
          <w:lang w:val="hy-AM"/>
        </w:rPr>
        <w:tab/>
      </w:r>
      <w:r w:rsidRPr="00784172">
        <w:rPr>
          <w:rFonts w:ascii="GHEA Grapalat" w:hAnsi="GHEA Grapalat"/>
          <w:sz w:val="18"/>
          <w:szCs w:val="18"/>
          <w:u w:val="single"/>
          <w:vertAlign w:val="superscript"/>
          <w:lang w:val="hy-AM"/>
        </w:rPr>
        <w:tab/>
      </w:r>
    </w:p>
    <w:p w:rsidR="00784172" w:rsidRPr="00784172" w:rsidRDefault="00784172" w:rsidP="00784172">
      <w:pPr>
        <w:jc w:val="both"/>
        <w:rPr>
          <w:rFonts w:ascii="GHEA Grapalat" w:hAnsi="GHEA Grapalat"/>
          <w:sz w:val="18"/>
          <w:szCs w:val="18"/>
          <w:vertAlign w:val="superscript"/>
          <w:lang w:val="hy-AM"/>
        </w:rPr>
      </w:pPr>
      <w:r w:rsidRPr="00784172">
        <w:rPr>
          <w:rFonts w:ascii="GHEA Grapalat" w:hAnsi="GHEA Grapalat"/>
          <w:sz w:val="18"/>
          <w:szCs w:val="18"/>
          <w:vertAlign w:val="superscript"/>
          <w:lang w:val="hy-AM"/>
        </w:rPr>
        <w:t xml:space="preserve">              ընկերությանը սպասարկող բանկի անվանումը</w:t>
      </w:r>
    </w:p>
    <w:p w:rsidR="00784172" w:rsidRPr="00784172" w:rsidRDefault="00784172" w:rsidP="00784172">
      <w:pPr>
        <w:jc w:val="both"/>
        <w:rPr>
          <w:rFonts w:ascii="GHEA Grapalat" w:hAnsi="GHEA Grapalat"/>
          <w:sz w:val="18"/>
          <w:szCs w:val="18"/>
          <w:u w:val="single"/>
          <w:vertAlign w:val="superscript"/>
          <w:lang w:val="hy-AM"/>
        </w:rPr>
      </w:pPr>
      <w:r w:rsidRPr="00784172">
        <w:rPr>
          <w:rFonts w:ascii="GHEA Grapalat" w:hAnsi="GHEA Grapalat"/>
          <w:sz w:val="18"/>
          <w:szCs w:val="18"/>
          <w:u w:val="single"/>
          <w:vertAlign w:val="superscript"/>
          <w:lang w:val="hy-AM"/>
        </w:rPr>
        <w:tab/>
      </w:r>
      <w:r w:rsidRPr="00784172">
        <w:rPr>
          <w:rFonts w:ascii="GHEA Grapalat" w:hAnsi="GHEA Grapalat"/>
          <w:sz w:val="18"/>
          <w:szCs w:val="18"/>
          <w:u w:val="single"/>
          <w:vertAlign w:val="superscript"/>
          <w:lang w:val="hy-AM"/>
        </w:rPr>
        <w:tab/>
      </w:r>
      <w:r w:rsidRPr="00784172">
        <w:rPr>
          <w:rFonts w:ascii="GHEA Grapalat" w:hAnsi="GHEA Grapalat"/>
          <w:sz w:val="18"/>
          <w:szCs w:val="18"/>
          <w:u w:val="single"/>
          <w:vertAlign w:val="superscript"/>
          <w:lang w:val="hy-AM"/>
        </w:rPr>
        <w:tab/>
      </w:r>
      <w:r w:rsidRPr="00784172">
        <w:rPr>
          <w:rFonts w:ascii="GHEA Grapalat" w:hAnsi="GHEA Grapalat"/>
          <w:sz w:val="18"/>
          <w:szCs w:val="18"/>
          <w:u w:val="single"/>
          <w:vertAlign w:val="superscript"/>
          <w:lang w:val="hy-AM"/>
        </w:rPr>
        <w:tab/>
      </w:r>
      <w:r w:rsidRPr="00784172">
        <w:rPr>
          <w:rFonts w:ascii="GHEA Grapalat" w:hAnsi="GHEA Grapalat"/>
          <w:sz w:val="18"/>
          <w:szCs w:val="18"/>
          <w:u w:val="single"/>
          <w:vertAlign w:val="superscript"/>
          <w:lang w:val="hy-AM"/>
        </w:rPr>
        <w:tab/>
      </w:r>
    </w:p>
    <w:p w:rsidR="00784172" w:rsidRPr="00784172" w:rsidRDefault="00784172" w:rsidP="00784172">
      <w:pPr>
        <w:jc w:val="both"/>
        <w:rPr>
          <w:rFonts w:ascii="GHEA Grapalat" w:hAnsi="GHEA Grapalat"/>
          <w:sz w:val="18"/>
          <w:szCs w:val="18"/>
          <w:u w:val="single"/>
          <w:vertAlign w:val="superscript"/>
          <w:lang w:val="hy-AM"/>
        </w:rPr>
      </w:pPr>
    </w:p>
    <w:p w:rsidR="00784172" w:rsidRPr="00784172" w:rsidRDefault="00784172" w:rsidP="00784172">
      <w:pPr>
        <w:jc w:val="both"/>
        <w:rPr>
          <w:rFonts w:ascii="GHEA Grapalat" w:hAnsi="GHEA Grapalat"/>
          <w:sz w:val="20"/>
          <w:szCs w:val="20"/>
          <w:lang w:val="hy-AM"/>
        </w:rPr>
      </w:pPr>
      <w:r w:rsidRPr="00784172">
        <w:rPr>
          <w:rFonts w:ascii="GHEA Grapalat" w:hAnsi="GHEA Grapalat"/>
          <w:sz w:val="20"/>
          <w:szCs w:val="20"/>
          <w:lang w:val="hy-AM"/>
        </w:rPr>
        <w:t>Կ.Տ</w:t>
      </w:r>
    </w:p>
    <w:p w:rsidR="00784172" w:rsidRPr="00784172" w:rsidRDefault="00784172" w:rsidP="00784172">
      <w:pPr>
        <w:jc w:val="both"/>
        <w:rPr>
          <w:rFonts w:ascii="GHEA Grapalat" w:hAnsi="GHEA Grapalat"/>
          <w:sz w:val="20"/>
          <w:szCs w:val="20"/>
          <w:lang w:val="hy-AM"/>
        </w:rPr>
      </w:pPr>
    </w:p>
    <w:p w:rsidR="00784172" w:rsidRPr="00784172" w:rsidRDefault="00784172" w:rsidP="00784172">
      <w:pPr>
        <w:jc w:val="both"/>
        <w:rPr>
          <w:rFonts w:ascii="GHEA Grapalat" w:hAnsi="GHEA Grapalat"/>
          <w:sz w:val="20"/>
          <w:szCs w:val="20"/>
          <w:lang w:val="hy-AM"/>
        </w:rPr>
      </w:pPr>
      <w:r w:rsidRPr="00784172">
        <w:rPr>
          <w:rFonts w:ascii="GHEA Grapalat" w:hAnsi="GHEA Grapalat"/>
          <w:sz w:val="20"/>
          <w:szCs w:val="20"/>
          <w:lang w:val="hy-AM"/>
        </w:rPr>
        <w:t>Օր/ամիս/տարի</w:t>
      </w:r>
    </w:p>
    <w:p w:rsidR="00784172" w:rsidRPr="00784172" w:rsidRDefault="00784172" w:rsidP="00784172">
      <w:pPr>
        <w:jc w:val="both"/>
        <w:rPr>
          <w:rFonts w:ascii="GHEA Grapalat" w:hAnsi="GHEA Grapalat"/>
          <w:sz w:val="18"/>
          <w:szCs w:val="18"/>
          <w:vertAlign w:val="superscript"/>
          <w:lang w:val="hy-AM"/>
        </w:rPr>
      </w:pPr>
    </w:p>
    <w:p w:rsidR="00784172" w:rsidRPr="00784172" w:rsidRDefault="00784172" w:rsidP="00784172">
      <w:pPr>
        <w:jc w:val="both"/>
        <w:rPr>
          <w:rFonts w:ascii="GHEA Grapalat" w:hAnsi="GHEA Grapalat" w:cs="GHEA Grapalat"/>
          <w:i/>
          <w:sz w:val="18"/>
          <w:szCs w:val="18"/>
          <w:lang w:val="hy-AM"/>
        </w:rPr>
      </w:pPr>
    </w:p>
    <w:p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784172">
        <w:rPr>
          <w:rFonts w:ascii="GHEA Grapalat" w:hAnsi="GHEA Grapalat" w:cs="Sylfaen"/>
          <w:i/>
          <w:sz w:val="16"/>
          <w:szCs w:val="16"/>
          <w:lang w:val="hy-AM"/>
        </w:rPr>
        <w:t xml:space="preserve">* </w:t>
      </w:r>
      <w:r w:rsidRPr="00784172">
        <w:rPr>
          <w:rFonts w:ascii="GHEA Grapalat" w:hAnsi="GHEA Grapalat"/>
          <w:i/>
          <w:sz w:val="16"/>
          <w:szCs w:val="16"/>
          <w:lang w:val="hy-AM"/>
        </w:rPr>
        <w:t>լրացվում է հանձնաժողովի քարտուղարի կողմից` մինչև հրավերը տեղեկագրում հրապարակելը:</w:t>
      </w:r>
    </w:p>
    <w:p w:rsidR="00784172" w:rsidRPr="00784172" w:rsidRDefault="00784172" w:rsidP="00784172">
      <w:pPr>
        <w:ind w:firstLine="567"/>
        <w:jc w:val="right"/>
        <w:rPr>
          <w:rFonts w:ascii="GHEA Grapalat" w:hAnsi="GHEA Grapalat"/>
          <w:b/>
          <w:sz w:val="20"/>
          <w:szCs w:val="20"/>
          <w:lang w:val="hy-AM"/>
        </w:rPr>
      </w:pPr>
      <w:r w:rsidRPr="00784172">
        <w:rPr>
          <w:rFonts w:ascii="GHEA Grapalat" w:hAnsi="GHEA Grapalat"/>
          <w:b/>
          <w:sz w:val="20"/>
          <w:szCs w:val="20"/>
          <w:lang w:val="hy-AM"/>
        </w:rPr>
        <w:br w:type="page"/>
      </w:r>
    </w:p>
    <w:tbl>
      <w:tblPr>
        <w:tblpPr w:leftFromText="180" w:rightFromText="180" w:vertAnchor="page" w:horzAnchor="margin" w:tblpXSpec="center" w:tblpY="1003"/>
        <w:tblW w:w="10730" w:type="dxa"/>
        <w:tblLook w:val="0000"/>
      </w:tblPr>
      <w:tblGrid>
        <w:gridCol w:w="5366"/>
        <w:gridCol w:w="5364"/>
      </w:tblGrid>
      <w:tr w:rsidR="00784172" w:rsidRPr="00784172" w:rsidTr="004F310F">
        <w:trPr>
          <w:trHeight w:val="35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Sylfaen"/>
                <w:b/>
                <w:bCs/>
                <w:sz w:val="20"/>
                <w:szCs w:val="20"/>
                <w:lang w:val="hy-AM"/>
              </w:rPr>
            </w:pPr>
            <w:r w:rsidRPr="00784172">
              <w:rPr>
                <w:rFonts w:ascii="GHEA Grapalat" w:hAnsi="GHEA Grapalat" w:cs="Sylfaen"/>
                <w:sz w:val="20"/>
                <w:szCs w:val="20"/>
              </w:rPr>
              <w:lastRenderedPageBreak/>
              <w:t xml:space="preserve">1.                                                              </w:t>
            </w:r>
            <w:r w:rsidRPr="00784172">
              <w:rPr>
                <w:rFonts w:ascii="GHEA Grapalat" w:hAnsi="GHEA Grapalat" w:cs="Sylfaen"/>
                <w:b/>
                <w:bCs/>
                <w:sz w:val="20"/>
                <w:szCs w:val="20"/>
              </w:rPr>
              <w:t>ՎՃԱՐՄԱՆ</w:t>
            </w:r>
            <w:r w:rsidRPr="00784172">
              <w:rPr>
                <w:rFonts w:ascii="GHEA Grapalat" w:hAnsi="GHEA Grapalat" w:cs="Arial"/>
                <w:b/>
                <w:bCs/>
                <w:sz w:val="20"/>
                <w:szCs w:val="20"/>
              </w:rPr>
              <w:t xml:space="preserve"> </w:t>
            </w:r>
            <w:r w:rsidRPr="00784172">
              <w:rPr>
                <w:rFonts w:ascii="GHEA Grapalat" w:hAnsi="GHEA Grapalat" w:cs="Sylfaen"/>
                <w:b/>
                <w:bCs/>
                <w:sz w:val="20"/>
                <w:szCs w:val="20"/>
              </w:rPr>
              <w:t xml:space="preserve">ՊԱՀԱՆՋԱԳԻՐ* </w:t>
            </w:r>
          </w:p>
          <w:p w:rsidR="00784172" w:rsidRPr="00784172" w:rsidRDefault="00784172" w:rsidP="00784172">
            <w:pPr>
              <w:jc w:val="center"/>
              <w:rPr>
                <w:rFonts w:ascii="GHEA Grapalat" w:hAnsi="GHEA Grapalat" w:cs="Arial"/>
                <w:bCs/>
                <w:i/>
                <w:sz w:val="20"/>
                <w:szCs w:val="20"/>
              </w:rPr>
            </w:pPr>
          </w:p>
        </w:tc>
      </w:tr>
      <w:tr w:rsidR="00784172" w:rsidRPr="00784172" w:rsidTr="004F310F">
        <w:trPr>
          <w:trHeight w:val="35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Sylfaen"/>
                <w:sz w:val="20"/>
                <w:szCs w:val="20"/>
                <w:lang w:val="hy-AM"/>
              </w:rPr>
            </w:pPr>
            <w:r w:rsidRPr="00784172">
              <w:rPr>
                <w:rFonts w:ascii="GHEA Grapalat" w:hAnsi="GHEA Grapalat" w:cs="Sylfaen"/>
                <w:sz w:val="20"/>
                <w:szCs w:val="20"/>
                <w:lang w:val="hy-AM"/>
              </w:rPr>
              <w:t>2</w:t>
            </w:r>
            <w:r w:rsidRPr="00784172">
              <w:rPr>
                <w:rFonts w:ascii="GHEA Grapalat" w:hAnsi="GHEA Grapalat" w:cs="Sylfaen"/>
                <w:sz w:val="20"/>
                <w:szCs w:val="20"/>
              </w:rPr>
              <w:t>.</w:t>
            </w:r>
            <w:r w:rsidRPr="00784172">
              <w:rPr>
                <w:rFonts w:ascii="GHEA Grapalat" w:hAnsi="GHEA Grapalat" w:cs="Sylfaen"/>
                <w:sz w:val="20"/>
                <w:szCs w:val="20"/>
                <w:lang w:val="hy-AM"/>
              </w:rPr>
              <w:t xml:space="preserve"> Թիվ </w:t>
            </w:r>
          </w:p>
        </w:tc>
      </w:tr>
      <w:tr w:rsidR="00784172" w:rsidRPr="00784172" w:rsidTr="004F310F">
        <w:trPr>
          <w:trHeight w:val="349"/>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lang w:val="hy-AM"/>
              </w:rPr>
              <w:t>3</w:t>
            </w:r>
            <w:r w:rsidRPr="00784172">
              <w:rPr>
                <w:rFonts w:ascii="GHEA Grapalat" w:hAnsi="GHEA Grapalat" w:cs="Sylfaen"/>
                <w:sz w:val="20"/>
                <w:szCs w:val="20"/>
              </w:rPr>
              <w:t>.                                                         Ներկայացման</w:t>
            </w:r>
            <w:r w:rsidRPr="00784172">
              <w:rPr>
                <w:rFonts w:ascii="GHEA Grapalat" w:hAnsi="GHEA Grapalat" w:cs="Arial"/>
                <w:sz w:val="20"/>
                <w:szCs w:val="20"/>
              </w:rPr>
              <w:t xml:space="preserve"> </w:t>
            </w:r>
            <w:r w:rsidRPr="00784172">
              <w:rPr>
                <w:rFonts w:ascii="GHEA Grapalat" w:hAnsi="GHEA Grapalat" w:cs="Sylfaen"/>
                <w:sz w:val="20"/>
                <w:szCs w:val="20"/>
              </w:rPr>
              <w:t>ամսաթիվը</w:t>
            </w:r>
            <w:r w:rsidRPr="00784172">
              <w:rPr>
                <w:rFonts w:ascii="GHEA Grapalat" w:hAnsi="GHEA Grapalat" w:cs="Arial"/>
                <w:sz w:val="20"/>
                <w:szCs w:val="20"/>
              </w:rPr>
              <w:t xml:space="preserve">` </w:t>
            </w:r>
            <w:r w:rsidRPr="00784172">
              <w:rPr>
                <w:rFonts w:ascii="GHEA Grapalat" w:hAnsi="GHEA Grapalat" w:cs="Tahoma"/>
                <w:color w:val="000000"/>
                <w:sz w:val="20"/>
                <w:szCs w:val="20"/>
              </w:rPr>
              <w:t xml:space="preserve">"___" </w:t>
            </w:r>
            <w:r w:rsidRPr="00784172">
              <w:rPr>
                <w:rFonts w:ascii="GHEA Grapalat" w:hAnsi="GHEA Grapalat" w:cs="Sylfaen"/>
                <w:color w:val="000000"/>
                <w:sz w:val="20"/>
                <w:szCs w:val="20"/>
              </w:rPr>
              <w:t xml:space="preserve">___ </w:t>
            </w:r>
            <w:r w:rsidRPr="00784172">
              <w:rPr>
                <w:rFonts w:ascii="GHEA Grapalat" w:hAnsi="GHEA Grapalat" w:cs="Tahoma"/>
                <w:color w:val="000000"/>
                <w:sz w:val="20"/>
                <w:szCs w:val="20"/>
              </w:rPr>
              <w:t>20___</w:t>
            </w:r>
            <w:r w:rsidRPr="00784172">
              <w:rPr>
                <w:rFonts w:ascii="GHEA Grapalat" w:hAnsi="GHEA Grapalat" w:cs="Sylfaen"/>
                <w:color w:val="000000"/>
                <w:sz w:val="20"/>
                <w:szCs w:val="20"/>
              </w:rPr>
              <w:t>թ.</w:t>
            </w:r>
          </w:p>
        </w:tc>
      </w:tr>
      <w:tr w:rsidR="00784172" w:rsidRPr="00784172" w:rsidTr="004F310F">
        <w:trPr>
          <w:trHeight w:val="345"/>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4</w:t>
            </w:r>
            <w:r w:rsidRPr="00784172">
              <w:rPr>
                <w:rFonts w:ascii="GHEA Grapalat" w:hAnsi="GHEA Grapalat" w:cs="Sylfaen"/>
                <w:sz w:val="20"/>
                <w:szCs w:val="20"/>
              </w:rPr>
              <w:t xml:space="preserve">. </w:t>
            </w:r>
            <w:r w:rsidRPr="00784172">
              <w:rPr>
                <w:rFonts w:ascii="GHEA Grapalat" w:hAnsi="GHEA Grapalat" w:cs="Sylfaen"/>
                <w:sz w:val="20"/>
                <w:szCs w:val="20"/>
                <w:lang w:val="hy-AM"/>
              </w:rPr>
              <w:t>Վճարողի անվանումը</w:t>
            </w:r>
            <w:r w:rsidRPr="00784172">
              <w:rPr>
                <w:rFonts w:ascii="GHEA Grapalat" w:hAnsi="GHEA Grapalat" w:cs="Sylfaen"/>
                <w:sz w:val="20"/>
                <w:szCs w:val="20"/>
              </w:rPr>
              <w:t>,</w:t>
            </w:r>
            <w:r w:rsidRPr="00784172">
              <w:rPr>
                <w:rFonts w:ascii="GHEA Grapalat" w:hAnsi="GHEA Grapalat" w:cs="Sylfaen"/>
                <w:sz w:val="20"/>
                <w:szCs w:val="20"/>
                <w:lang w:val="hy-AM"/>
              </w:rPr>
              <w:t xml:space="preserve"> կամ անուն ազգանուն </w:t>
            </w:r>
            <w:r w:rsidRPr="00784172">
              <w:rPr>
                <w:rFonts w:ascii="GHEA Grapalat" w:hAnsi="GHEA Grapalat" w:cs="Sylfaen"/>
                <w:sz w:val="20"/>
                <w:szCs w:val="20"/>
              </w:rPr>
              <w:t xml:space="preserve">(Ընկերություն </w:t>
            </w:r>
            <w:r w:rsidRPr="00784172">
              <w:rPr>
                <w:rFonts w:ascii="GHEA Grapalat" w:hAnsi="GHEA Grapalat" w:cs="Arial"/>
                <w:sz w:val="20"/>
                <w:szCs w:val="20"/>
              </w:rPr>
              <w:t>`</w:t>
            </w:r>
          </w:p>
        </w:tc>
      </w:tr>
      <w:tr w:rsidR="00784172" w:rsidRPr="00784172" w:rsidTr="004F310F">
        <w:trPr>
          <w:trHeight w:val="361"/>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5</w:t>
            </w:r>
            <w:r w:rsidRPr="00784172">
              <w:rPr>
                <w:rFonts w:ascii="GHEA Grapalat" w:hAnsi="GHEA Grapalat" w:cs="Sylfaen"/>
                <w:sz w:val="20"/>
                <w:szCs w:val="20"/>
              </w:rPr>
              <w:t>. Վճարողի</w:t>
            </w:r>
            <w:r w:rsidRPr="00784172">
              <w:rPr>
                <w:rFonts w:ascii="GHEA Grapalat" w:hAnsi="GHEA Grapalat" w:cs="Sylfaen"/>
                <w:sz w:val="20"/>
                <w:szCs w:val="20"/>
                <w:lang w:val="hy-AM"/>
              </w:rPr>
              <w:t xml:space="preserve">ն սպասարկող Ֆինանսական կազմակերպություն </w:t>
            </w:r>
            <w:r w:rsidRPr="00784172">
              <w:rPr>
                <w:rFonts w:ascii="GHEA Grapalat" w:hAnsi="GHEA Grapalat" w:cs="Sylfaen"/>
                <w:sz w:val="20"/>
                <w:szCs w:val="20"/>
              </w:rPr>
              <w:t>(</w:t>
            </w:r>
            <w:r w:rsidRPr="00784172">
              <w:rPr>
                <w:rFonts w:ascii="GHEA Grapalat" w:hAnsi="GHEA Grapalat" w:cs="Arial"/>
                <w:sz w:val="20"/>
                <w:szCs w:val="20"/>
              </w:rPr>
              <w:t xml:space="preserve"> </w:t>
            </w:r>
            <w:r w:rsidRPr="00784172">
              <w:rPr>
                <w:rFonts w:ascii="GHEA Grapalat" w:hAnsi="GHEA Grapalat" w:cs="Sylfaen"/>
                <w:sz w:val="20"/>
                <w:szCs w:val="20"/>
              </w:rPr>
              <w:t>բանկ)</w:t>
            </w:r>
            <w:r w:rsidRPr="00784172">
              <w:rPr>
                <w:rFonts w:ascii="GHEA Grapalat" w:hAnsi="GHEA Grapalat" w:cs="Arial"/>
                <w:sz w:val="20"/>
                <w:szCs w:val="20"/>
              </w:rPr>
              <w:t>`</w:t>
            </w:r>
          </w:p>
        </w:tc>
      </w:tr>
      <w:tr w:rsidR="00784172" w:rsidRPr="00784172" w:rsidTr="004F310F">
        <w:trPr>
          <w:trHeight w:val="433"/>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6</w:t>
            </w:r>
            <w:r w:rsidRPr="00784172">
              <w:rPr>
                <w:rFonts w:ascii="GHEA Grapalat" w:hAnsi="GHEA Grapalat" w:cs="Sylfaen"/>
                <w:sz w:val="20"/>
                <w:szCs w:val="20"/>
              </w:rPr>
              <w:t>. Վճարողի</w:t>
            </w:r>
            <w:r w:rsidRPr="00784172">
              <w:rPr>
                <w:rFonts w:ascii="GHEA Grapalat" w:hAnsi="GHEA Grapalat" w:cs="Sylfaen"/>
                <w:sz w:val="20"/>
                <w:szCs w:val="20"/>
                <w:lang w:val="hy-AM"/>
              </w:rPr>
              <w:t xml:space="preserve"> </w:t>
            </w:r>
            <w:r w:rsidRPr="00784172">
              <w:rPr>
                <w:rFonts w:ascii="GHEA Grapalat" w:hAnsi="GHEA Grapalat" w:cs="Sylfaen"/>
                <w:sz w:val="20"/>
                <w:szCs w:val="20"/>
              </w:rPr>
              <w:t>հաշվի</w:t>
            </w:r>
            <w:r w:rsidRPr="00784172">
              <w:rPr>
                <w:rFonts w:ascii="GHEA Grapalat" w:hAnsi="GHEA Grapalat" w:cs="Arial"/>
                <w:sz w:val="20"/>
                <w:szCs w:val="20"/>
              </w:rPr>
              <w:t xml:space="preserve"> </w:t>
            </w:r>
            <w:r w:rsidRPr="00784172">
              <w:rPr>
                <w:rFonts w:ascii="GHEA Grapalat" w:hAnsi="GHEA Grapalat" w:cs="Sylfaen"/>
                <w:sz w:val="20"/>
                <w:szCs w:val="20"/>
              </w:rPr>
              <w:t>համարը</w:t>
            </w:r>
            <w:r w:rsidRPr="00784172">
              <w:rPr>
                <w:rFonts w:ascii="GHEA Grapalat" w:hAnsi="GHEA Grapalat" w:cs="Arial"/>
                <w:sz w:val="20"/>
                <w:szCs w:val="20"/>
              </w:rPr>
              <w:t>`</w:t>
            </w:r>
          </w:p>
        </w:tc>
      </w:tr>
      <w:tr w:rsidR="00784172" w:rsidRPr="00784172" w:rsidTr="004F310F">
        <w:trPr>
          <w:trHeight w:val="35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7</w:t>
            </w:r>
            <w:r w:rsidRPr="00784172">
              <w:rPr>
                <w:rFonts w:ascii="GHEA Grapalat" w:hAnsi="GHEA Grapalat" w:cs="Sylfaen"/>
                <w:sz w:val="20"/>
                <w:szCs w:val="20"/>
              </w:rPr>
              <w:t>. Վճարողի</w:t>
            </w:r>
            <w:r w:rsidRPr="00784172">
              <w:rPr>
                <w:rFonts w:ascii="GHEA Grapalat" w:hAnsi="GHEA Grapalat" w:cs="Arial"/>
                <w:sz w:val="20"/>
                <w:szCs w:val="20"/>
              </w:rPr>
              <w:t xml:space="preserve"> </w:t>
            </w:r>
            <w:r w:rsidRPr="00784172">
              <w:rPr>
                <w:rFonts w:ascii="GHEA Grapalat" w:hAnsi="GHEA Grapalat" w:cs="Sylfaen"/>
                <w:sz w:val="20"/>
                <w:szCs w:val="20"/>
              </w:rPr>
              <w:t>ՀՎՀՀ</w:t>
            </w:r>
            <w:r w:rsidRPr="00784172">
              <w:rPr>
                <w:rFonts w:ascii="GHEA Grapalat" w:hAnsi="GHEA Grapalat" w:cs="Arial"/>
                <w:sz w:val="20"/>
                <w:szCs w:val="20"/>
              </w:rPr>
              <w:t>`</w:t>
            </w:r>
          </w:p>
        </w:tc>
      </w:tr>
      <w:tr w:rsidR="00784172" w:rsidRPr="00784172" w:rsidTr="004F310F">
        <w:trPr>
          <w:trHeight w:val="44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8</w:t>
            </w:r>
            <w:r w:rsidRPr="00784172">
              <w:rPr>
                <w:rFonts w:ascii="GHEA Grapalat" w:hAnsi="GHEA Grapalat" w:cs="Sylfaen"/>
                <w:sz w:val="20"/>
                <w:szCs w:val="20"/>
              </w:rPr>
              <w:t>. Վճարողի</w:t>
            </w:r>
            <w:r w:rsidRPr="00784172">
              <w:rPr>
                <w:rFonts w:ascii="GHEA Grapalat" w:hAnsi="GHEA Grapalat" w:cs="Arial"/>
                <w:sz w:val="20"/>
                <w:szCs w:val="20"/>
              </w:rPr>
              <w:t xml:space="preserve"> </w:t>
            </w:r>
            <w:r w:rsidRPr="00784172">
              <w:rPr>
                <w:rFonts w:ascii="GHEA Grapalat" w:hAnsi="GHEA Grapalat" w:cs="Sylfaen"/>
                <w:sz w:val="20"/>
                <w:szCs w:val="20"/>
              </w:rPr>
              <w:t>ՀԾՀ</w:t>
            </w:r>
            <w:r w:rsidRPr="00784172">
              <w:rPr>
                <w:rFonts w:ascii="GHEA Grapalat" w:hAnsi="GHEA Grapalat" w:cs="Arial"/>
                <w:sz w:val="20"/>
                <w:szCs w:val="20"/>
              </w:rPr>
              <w:t>`</w:t>
            </w:r>
          </w:p>
        </w:tc>
      </w:tr>
      <w:tr w:rsidR="00784172" w:rsidRPr="00784172" w:rsidTr="004F310F">
        <w:trPr>
          <w:trHeight w:val="35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9</w:t>
            </w:r>
            <w:r w:rsidRPr="00784172">
              <w:rPr>
                <w:rFonts w:ascii="GHEA Grapalat" w:hAnsi="GHEA Grapalat" w:cs="Sylfaen"/>
                <w:sz w:val="20"/>
                <w:szCs w:val="20"/>
              </w:rPr>
              <w:t>. Շահառու</w:t>
            </w:r>
            <w:r w:rsidRPr="00784172">
              <w:rPr>
                <w:rFonts w:ascii="GHEA Grapalat" w:hAnsi="GHEA Grapalat" w:cs="Sylfaen"/>
                <w:sz w:val="20"/>
                <w:szCs w:val="20"/>
                <w:lang w:val="hy-AM"/>
              </w:rPr>
              <w:t>ի  անվանումը</w:t>
            </w:r>
            <w:r w:rsidRPr="00784172">
              <w:rPr>
                <w:rFonts w:ascii="GHEA Grapalat" w:hAnsi="GHEA Grapalat" w:cs="Sylfaen"/>
                <w:sz w:val="20"/>
                <w:szCs w:val="20"/>
              </w:rPr>
              <w:t>,</w:t>
            </w:r>
            <w:r w:rsidRPr="00784172">
              <w:rPr>
                <w:rFonts w:ascii="GHEA Grapalat" w:hAnsi="GHEA Grapalat" w:cs="Sylfaen"/>
                <w:sz w:val="20"/>
                <w:szCs w:val="20"/>
                <w:lang w:val="hy-AM"/>
              </w:rPr>
              <w:t xml:space="preserve"> կամ անուն ազգանուն </w:t>
            </w:r>
            <w:r w:rsidRPr="00784172">
              <w:rPr>
                <w:rFonts w:ascii="GHEA Grapalat" w:hAnsi="GHEA Grapalat" w:cs="Arial"/>
                <w:sz w:val="20"/>
                <w:szCs w:val="20"/>
              </w:rPr>
              <w:t>`</w:t>
            </w:r>
          </w:p>
        </w:tc>
      </w:tr>
      <w:tr w:rsidR="00784172" w:rsidRPr="00784172" w:rsidTr="004F310F">
        <w:trPr>
          <w:trHeight w:val="35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Sylfaen"/>
                <w:sz w:val="20"/>
                <w:szCs w:val="20"/>
                <w:lang w:val="ru-RU"/>
              </w:rPr>
            </w:pPr>
            <w:r w:rsidRPr="00784172">
              <w:rPr>
                <w:rFonts w:ascii="GHEA Grapalat" w:hAnsi="GHEA Grapalat" w:cs="Sylfaen"/>
                <w:sz w:val="20"/>
                <w:szCs w:val="20"/>
                <w:lang w:val="ru-RU"/>
              </w:rPr>
              <w:t xml:space="preserve">10. </w:t>
            </w:r>
            <w:r w:rsidRPr="00784172">
              <w:rPr>
                <w:rFonts w:ascii="GHEA Grapalat" w:hAnsi="GHEA Grapalat" w:cs="Sylfaen"/>
                <w:sz w:val="20"/>
                <w:szCs w:val="20"/>
              </w:rPr>
              <w:t xml:space="preserve"> Շահառուի</w:t>
            </w:r>
            <w:r w:rsidRPr="00784172">
              <w:rPr>
                <w:rFonts w:ascii="GHEA Grapalat" w:hAnsi="GHEA Grapalat" w:cs="Arial"/>
                <w:sz w:val="20"/>
                <w:szCs w:val="20"/>
              </w:rPr>
              <w:t xml:space="preserve"> </w:t>
            </w:r>
            <w:r w:rsidRPr="00784172">
              <w:rPr>
                <w:rFonts w:ascii="GHEA Grapalat" w:hAnsi="GHEA Grapalat" w:cs="Sylfaen"/>
                <w:sz w:val="20"/>
                <w:szCs w:val="20"/>
              </w:rPr>
              <w:t xml:space="preserve"> ՀԾՀ</w:t>
            </w:r>
            <w:r w:rsidRPr="00784172">
              <w:rPr>
                <w:rFonts w:ascii="GHEA Grapalat" w:hAnsi="GHEA Grapalat" w:cs="Sylfaen"/>
                <w:sz w:val="20"/>
                <w:szCs w:val="20"/>
                <w:lang w:val="ru-RU"/>
              </w:rPr>
              <w:t xml:space="preserve"> (</w:t>
            </w:r>
            <w:r w:rsidRPr="00784172">
              <w:rPr>
                <w:rFonts w:ascii="GHEA Grapalat" w:hAnsi="GHEA Grapalat" w:cs="Sylfaen"/>
                <w:sz w:val="20"/>
                <w:szCs w:val="20"/>
                <w:lang w:val="hy-AM"/>
              </w:rPr>
              <w:t>չի լրացվում</w:t>
            </w:r>
            <w:r w:rsidRPr="00784172">
              <w:rPr>
                <w:rFonts w:ascii="GHEA Grapalat" w:hAnsi="GHEA Grapalat" w:cs="Sylfaen"/>
                <w:sz w:val="20"/>
                <w:szCs w:val="20"/>
                <w:lang w:val="ru-RU"/>
              </w:rPr>
              <w:t>)</w:t>
            </w:r>
          </w:p>
        </w:tc>
      </w:tr>
      <w:tr w:rsidR="00784172" w:rsidRPr="00784172" w:rsidTr="004F310F">
        <w:trPr>
          <w:trHeight w:val="343"/>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11</w:t>
            </w:r>
            <w:r w:rsidRPr="00784172">
              <w:rPr>
                <w:rFonts w:ascii="GHEA Grapalat" w:hAnsi="GHEA Grapalat" w:cs="Sylfaen"/>
                <w:sz w:val="20"/>
                <w:szCs w:val="20"/>
              </w:rPr>
              <w:t>. Շահառուի</w:t>
            </w:r>
            <w:r w:rsidRPr="00784172">
              <w:rPr>
                <w:rFonts w:ascii="GHEA Grapalat" w:hAnsi="GHEA Grapalat" w:cs="Arial"/>
                <w:sz w:val="20"/>
                <w:szCs w:val="20"/>
              </w:rPr>
              <w:t xml:space="preserve"> </w:t>
            </w:r>
            <w:r w:rsidRPr="00784172">
              <w:rPr>
                <w:rFonts w:ascii="GHEA Grapalat" w:hAnsi="GHEA Grapalat" w:cs="Sylfaen"/>
                <w:sz w:val="20"/>
                <w:szCs w:val="20"/>
              </w:rPr>
              <w:t>ՀՎՀՀ</w:t>
            </w:r>
            <w:r w:rsidRPr="00784172">
              <w:rPr>
                <w:rFonts w:ascii="GHEA Grapalat" w:hAnsi="GHEA Grapalat" w:cs="Arial"/>
                <w:sz w:val="20"/>
                <w:szCs w:val="20"/>
              </w:rPr>
              <w:t>`</w:t>
            </w:r>
            <w:r w:rsidR="003C47E0" w:rsidRPr="003C47E0">
              <w:rPr>
                <w:rFonts w:ascii="GHEA Grapalat" w:hAnsi="GHEA Grapalat" w:cs="Arial"/>
                <w:b/>
                <w:sz w:val="20"/>
                <w:szCs w:val="20"/>
              </w:rPr>
              <w:t xml:space="preserve"> 04440504</w:t>
            </w:r>
          </w:p>
        </w:tc>
      </w:tr>
      <w:tr w:rsidR="00784172" w:rsidRPr="00784172" w:rsidTr="004F310F">
        <w:trPr>
          <w:trHeight w:val="361"/>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rPr>
              <w:t>1</w:t>
            </w:r>
            <w:r w:rsidRPr="00784172">
              <w:rPr>
                <w:rFonts w:ascii="GHEA Grapalat" w:hAnsi="GHEA Grapalat" w:cs="Sylfaen"/>
                <w:sz w:val="20"/>
                <w:szCs w:val="20"/>
                <w:lang w:val="hy-AM"/>
              </w:rPr>
              <w:t>2</w:t>
            </w:r>
            <w:r w:rsidRPr="00784172">
              <w:rPr>
                <w:rFonts w:ascii="GHEA Grapalat" w:hAnsi="GHEA Grapalat" w:cs="Sylfaen"/>
                <w:sz w:val="20"/>
                <w:szCs w:val="20"/>
              </w:rPr>
              <w:t>.Շահառուի</w:t>
            </w:r>
            <w:r w:rsidRPr="00784172">
              <w:rPr>
                <w:rFonts w:ascii="GHEA Grapalat" w:hAnsi="GHEA Grapalat" w:cs="Sylfaen"/>
                <w:sz w:val="20"/>
                <w:szCs w:val="20"/>
                <w:lang w:val="hy-AM"/>
              </w:rPr>
              <w:t>ն</w:t>
            </w:r>
            <w:r w:rsidRPr="00784172">
              <w:rPr>
                <w:rFonts w:ascii="GHEA Grapalat" w:hAnsi="GHEA Grapalat" w:cs="Arial"/>
                <w:sz w:val="20"/>
                <w:szCs w:val="20"/>
              </w:rPr>
              <w:t xml:space="preserve"> </w:t>
            </w:r>
            <w:r w:rsidRPr="00784172">
              <w:rPr>
                <w:rFonts w:ascii="GHEA Grapalat" w:hAnsi="GHEA Grapalat" w:cs="Sylfaen"/>
                <w:sz w:val="20"/>
                <w:szCs w:val="20"/>
                <w:lang w:val="hy-AM"/>
              </w:rPr>
              <w:t xml:space="preserve"> սպասարկող Ֆինանսական կազմակերպություն</w:t>
            </w:r>
            <w:r w:rsidRPr="00784172">
              <w:rPr>
                <w:rFonts w:ascii="GHEA Grapalat" w:hAnsi="GHEA Grapalat" w:cs="Sylfaen"/>
                <w:sz w:val="20"/>
                <w:szCs w:val="20"/>
              </w:rPr>
              <w:t xml:space="preserve"> (բանկ)</w:t>
            </w:r>
            <w:r w:rsidRPr="00784172">
              <w:rPr>
                <w:rFonts w:ascii="GHEA Grapalat" w:hAnsi="GHEA Grapalat" w:cs="Arial"/>
                <w:sz w:val="20"/>
                <w:szCs w:val="20"/>
              </w:rPr>
              <w:t>`</w:t>
            </w:r>
            <w:r w:rsidR="003C47E0">
              <w:rPr>
                <w:rFonts w:ascii="GHEA Grapalat" w:hAnsi="GHEA Grapalat" w:cs="Arial"/>
                <w:sz w:val="20"/>
                <w:szCs w:val="20"/>
              </w:rPr>
              <w:t xml:space="preserve"> </w:t>
            </w:r>
            <w:r w:rsidR="003C47E0" w:rsidRPr="003C47E0">
              <w:rPr>
                <w:rFonts w:ascii="GHEA Grapalat" w:hAnsi="GHEA Grapalat" w:cs="Arial"/>
                <w:b/>
                <w:sz w:val="20"/>
                <w:szCs w:val="20"/>
              </w:rPr>
              <w:t>ՀՀ ֆին. Նախ. Գործ. Վարչ</w:t>
            </w:r>
            <w:r w:rsidR="003C47E0">
              <w:rPr>
                <w:rFonts w:ascii="GHEA Grapalat" w:hAnsi="GHEA Grapalat" w:cs="Arial"/>
                <w:sz w:val="20"/>
                <w:szCs w:val="20"/>
              </w:rPr>
              <w:t>.</w:t>
            </w:r>
          </w:p>
        </w:tc>
      </w:tr>
      <w:tr w:rsidR="00784172" w:rsidRPr="00784172" w:rsidTr="004F310F">
        <w:trPr>
          <w:trHeight w:val="433"/>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rPr>
              <w:t>1</w:t>
            </w:r>
            <w:r w:rsidRPr="00784172">
              <w:rPr>
                <w:rFonts w:ascii="GHEA Grapalat" w:hAnsi="GHEA Grapalat" w:cs="Sylfaen"/>
                <w:sz w:val="20"/>
                <w:szCs w:val="20"/>
                <w:lang w:val="hy-AM"/>
              </w:rPr>
              <w:t>3</w:t>
            </w:r>
            <w:r w:rsidRPr="00784172">
              <w:rPr>
                <w:rFonts w:ascii="GHEA Grapalat" w:hAnsi="GHEA Grapalat" w:cs="Sylfaen"/>
                <w:sz w:val="20"/>
                <w:szCs w:val="20"/>
              </w:rPr>
              <w:t>.Շահառուի</w:t>
            </w:r>
            <w:r w:rsidRPr="00784172">
              <w:rPr>
                <w:rFonts w:ascii="GHEA Grapalat" w:hAnsi="GHEA Grapalat" w:cs="Arial"/>
                <w:sz w:val="20"/>
                <w:szCs w:val="20"/>
              </w:rPr>
              <w:t xml:space="preserve"> </w:t>
            </w:r>
            <w:r w:rsidRPr="00784172">
              <w:rPr>
                <w:rFonts w:ascii="GHEA Grapalat" w:hAnsi="GHEA Grapalat" w:cs="Sylfaen"/>
                <w:sz w:val="20"/>
                <w:szCs w:val="20"/>
              </w:rPr>
              <w:t>հաշվի</w:t>
            </w:r>
            <w:r w:rsidRPr="00784172">
              <w:rPr>
                <w:rFonts w:ascii="GHEA Grapalat" w:hAnsi="GHEA Grapalat" w:cs="Arial"/>
                <w:sz w:val="20"/>
                <w:szCs w:val="20"/>
              </w:rPr>
              <w:t xml:space="preserve"> </w:t>
            </w:r>
            <w:r w:rsidRPr="00784172">
              <w:rPr>
                <w:rFonts w:ascii="GHEA Grapalat" w:hAnsi="GHEA Grapalat" w:cs="Sylfaen"/>
                <w:sz w:val="20"/>
                <w:szCs w:val="20"/>
              </w:rPr>
              <w:t>համարը</w:t>
            </w:r>
            <w:r w:rsidRPr="00784172">
              <w:rPr>
                <w:rFonts w:ascii="GHEA Grapalat" w:hAnsi="GHEA Grapalat" w:cs="Arial"/>
                <w:sz w:val="20"/>
                <w:szCs w:val="20"/>
              </w:rPr>
              <w:t xml:space="preserve"> (</w:t>
            </w:r>
            <w:r w:rsidRPr="00784172">
              <w:rPr>
                <w:rFonts w:ascii="GHEA Grapalat" w:hAnsi="GHEA Grapalat" w:cs="Sylfaen"/>
                <w:sz w:val="20"/>
                <w:szCs w:val="20"/>
              </w:rPr>
              <w:t>հշ</w:t>
            </w:r>
            <w:r w:rsidRPr="00784172">
              <w:rPr>
                <w:rFonts w:ascii="GHEA Grapalat" w:hAnsi="GHEA Grapalat" w:cs="Arial"/>
                <w:sz w:val="20"/>
                <w:szCs w:val="20"/>
              </w:rPr>
              <w:t>.N)</w:t>
            </w:r>
            <w:r w:rsidR="003C47E0" w:rsidRPr="003C47E0">
              <w:rPr>
                <w:rFonts w:ascii="GHEA Grapalat" w:hAnsi="GHEA Grapalat" w:cs="Arial"/>
                <w:b/>
                <w:sz w:val="20"/>
                <w:szCs w:val="20"/>
              </w:rPr>
              <w:t>900322525024</w:t>
            </w:r>
          </w:p>
        </w:tc>
      </w:tr>
      <w:tr w:rsidR="00784172" w:rsidRPr="00784172" w:rsidTr="004F310F">
        <w:trPr>
          <w:trHeight w:val="44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rPr>
              <w:t>1</w:t>
            </w:r>
            <w:r w:rsidRPr="00784172">
              <w:rPr>
                <w:rFonts w:ascii="GHEA Grapalat" w:hAnsi="GHEA Grapalat" w:cs="Sylfaen"/>
                <w:sz w:val="20"/>
                <w:szCs w:val="20"/>
                <w:lang w:val="hy-AM"/>
              </w:rPr>
              <w:t>4</w:t>
            </w:r>
            <w:r w:rsidRPr="00784172">
              <w:rPr>
                <w:rFonts w:ascii="GHEA Grapalat" w:hAnsi="GHEA Grapalat" w:cs="Sylfaen"/>
                <w:sz w:val="20"/>
                <w:szCs w:val="20"/>
              </w:rPr>
              <w:t>.Գումարը</w:t>
            </w:r>
            <w:r w:rsidRPr="00784172">
              <w:rPr>
                <w:rFonts w:ascii="GHEA Grapalat" w:hAnsi="GHEA Grapalat" w:cs="Arial"/>
                <w:sz w:val="20"/>
                <w:szCs w:val="20"/>
              </w:rPr>
              <w:t xml:space="preserve"> </w:t>
            </w:r>
            <w:r w:rsidRPr="003C47E0">
              <w:rPr>
                <w:rFonts w:ascii="GHEA Grapalat" w:hAnsi="GHEA Grapalat" w:cs="Arial"/>
                <w:sz w:val="20"/>
                <w:szCs w:val="20"/>
              </w:rPr>
              <w:t>(</w:t>
            </w:r>
            <w:r w:rsidRPr="00784172">
              <w:rPr>
                <w:rFonts w:ascii="GHEA Grapalat" w:hAnsi="GHEA Grapalat" w:cs="Sylfaen"/>
                <w:sz w:val="20"/>
                <w:szCs w:val="20"/>
              </w:rPr>
              <w:t>թվերով</w:t>
            </w:r>
            <w:r w:rsidRPr="00784172">
              <w:rPr>
                <w:rFonts w:ascii="GHEA Grapalat" w:hAnsi="GHEA Grapalat" w:cs="Arial"/>
                <w:sz w:val="20"/>
                <w:szCs w:val="20"/>
              </w:rPr>
              <w:t xml:space="preserve"> </w:t>
            </w:r>
            <w:r w:rsidRPr="00784172">
              <w:rPr>
                <w:rFonts w:ascii="GHEA Grapalat" w:hAnsi="GHEA Grapalat" w:cs="Sylfaen"/>
                <w:sz w:val="20"/>
                <w:szCs w:val="20"/>
              </w:rPr>
              <w:t>և</w:t>
            </w:r>
            <w:r w:rsidRPr="00784172">
              <w:rPr>
                <w:rFonts w:ascii="GHEA Grapalat" w:hAnsi="GHEA Grapalat" w:cs="Arial"/>
                <w:sz w:val="20"/>
                <w:szCs w:val="20"/>
              </w:rPr>
              <w:t xml:space="preserve"> </w:t>
            </w:r>
            <w:r w:rsidRPr="00784172">
              <w:rPr>
                <w:rFonts w:ascii="GHEA Grapalat" w:hAnsi="GHEA Grapalat" w:cs="Sylfaen"/>
                <w:sz w:val="20"/>
                <w:szCs w:val="20"/>
              </w:rPr>
              <w:t>բառերով</w:t>
            </w:r>
            <w:r w:rsidRPr="003C47E0">
              <w:rPr>
                <w:rFonts w:ascii="GHEA Grapalat" w:hAnsi="GHEA Grapalat" w:cs="Sylfaen"/>
                <w:sz w:val="20"/>
                <w:szCs w:val="20"/>
              </w:rPr>
              <w:t>)</w:t>
            </w:r>
            <w:r w:rsidRPr="00784172">
              <w:rPr>
                <w:rFonts w:ascii="GHEA Grapalat" w:hAnsi="GHEA Grapalat" w:cs="Arial"/>
                <w:sz w:val="20"/>
                <w:szCs w:val="20"/>
              </w:rPr>
              <w:t>`</w:t>
            </w:r>
          </w:p>
        </w:tc>
      </w:tr>
      <w:tr w:rsidR="00784172" w:rsidRPr="00784172" w:rsidTr="004F310F">
        <w:trPr>
          <w:trHeight w:val="44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15. </w:t>
            </w:r>
            <w:r w:rsidRPr="00784172">
              <w:rPr>
                <w:rFonts w:ascii="GHEA Grapalat" w:hAnsi="GHEA Grapalat" w:cs="Sylfaen"/>
                <w:sz w:val="20"/>
                <w:szCs w:val="20"/>
                <w:lang w:val="hy-AM"/>
              </w:rPr>
              <w:t xml:space="preserve">Ակցեպտավորված գումարը՝ </w:t>
            </w:r>
            <w:r w:rsidRPr="00784172">
              <w:rPr>
                <w:rFonts w:ascii="GHEA Grapalat" w:hAnsi="GHEA Grapalat" w:cs="Sylfaen"/>
                <w:sz w:val="20"/>
                <w:szCs w:val="20"/>
              </w:rPr>
              <w:t xml:space="preserve"> (թվերով</w:t>
            </w:r>
            <w:r w:rsidRPr="00784172">
              <w:rPr>
                <w:rFonts w:ascii="GHEA Grapalat" w:hAnsi="GHEA Grapalat" w:cs="Arial"/>
                <w:sz w:val="20"/>
                <w:szCs w:val="20"/>
              </w:rPr>
              <w:t xml:space="preserve"> </w:t>
            </w:r>
            <w:r w:rsidRPr="00784172">
              <w:rPr>
                <w:rFonts w:ascii="GHEA Grapalat" w:hAnsi="GHEA Grapalat" w:cs="Sylfaen"/>
                <w:sz w:val="20"/>
                <w:szCs w:val="20"/>
              </w:rPr>
              <w:t>և</w:t>
            </w:r>
            <w:r w:rsidRPr="00784172">
              <w:rPr>
                <w:rFonts w:ascii="GHEA Grapalat" w:hAnsi="GHEA Grapalat" w:cs="Arial"/>
                <w:sz w:val="20"/>
                <w:szCs w:val="20"/>
              </w:rPr>
              <w:t xml:space="preserve"> </w:t>
            </w:r>
            <w:r w:rsidRPr="00784172">
              <w:rPr>
                <w:rFonts w:ascii="GHEA Grapalat" w:hAnsi="GHEA Grapalat" w:cs="Sylfaen"/>
                <w:sz w:val="20"/>
                <w:szCs w:val="20"/>
              </w:rPr>
              <w:t>բառերով)</w:t>
            </w:r>
            <w:r w:rsidRPr="00784172">
              <w:rPr>
                <w:rFonts w:ascii="GHEA Grapalat" w:hAnsi="GHEA Grapalat" w:cs="Sylfaen"/>
                <w:sz w:val="20"/>
                <w:szCs w:val="20"/>
                <w:lang w:val="hy-AM"/>
              </w:rPr>
              <w:t xml:space="preserve">  </w:t>
            </w:r>
            <w:r w:rsidRPr="00784172">
              <w:rPr>
                <w:rFonts w:ascii="GHEA Grapalat" w:hAnsi="GHEA Grapalat" w:cs="Sylfaen"/>
                <w:sz w:val="20"/>
                <w:szCs w:val="20"/>
              </w:rPr>
              <w:t>(</w:t>
            </w:r>
            <w:r w:rsidRPr="00784172">
              <w:rPr>
                <w:rFonts w:ascii="GHEA Grapalat" w:hAnsi="GHEA Grapalat" w:cs="Sylfaen"/>
                <w:sz w:val="20"/>
                <w:szCs w:val="20"/>
                <w:lang w:val="hy-AM"/>
              </w:rPr>
              <w:t>նախատեսված է նշված գումարի մասնակի ակցեպտի համար, որը չի կիրառվում</w:t>
            </w:r>
            <w:r w:rsidRPr="00784172">
              <w:rPr>
                <w:rFonts w:ascii="GHEA Grapalat" w:hAnsi="GHEA Grapalat" w:cs="Sylfaen"/>
                <w:sz w:val="20"/>
                <w:szCs w:val="20"/>
              </w:rPr>
              <w:t>)</w:t>
            </w:r>
          </w:p>
        </w:tc>
      </w:tr>
      <w:tr w:rsidR="00784172" w:rsidRPr="00784172" w:rsidTr="004F310F">
        <w:trPr>
          <w:trHeight w:val="44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rPr>
              <w:t>1</w:t>
            </w:r>
            <w:r w:rsidRPr="00784172">
              <w:rPr>
                <w:rFonts w:ascii="GHEA Grapalat" w:hAnsi="GHEA Grapalat" w:cs="Sylfaen"/>
                <w:sz w:val="20"/>
                <w:szCs w:val="20"/>
                <w:lang w:val="ru-RU"/>
              </w:rPr>
              <w:t>6</w:t>
            </w:r>
            <w:r w:rsidRPr="00784172">
              <w:rPr>
                <w:rFonts w:ascii="GHEA Grapalat" w:hAnsi="GHEA Grapalat" w:cs="Sylfaen"/>
                <w:sz w:val="20"/>
                <w:szCs w:val="20"/>
              </w:rPr>
              <w:t>.Արժույթը</w:t>
            </w:r>
            <w:r w:rsidRPr="00784172">
              <w:rPr>
                <w:rFonts w:ascii="GHEA Grapalat" w:hAnsi="GHEA Grapalat" w:cs="Arial"/>
                <w:sz w:val="20"/>
                <w:szCs w:val="20"/>
              </w:rPr>
              <w:t xml:space="preserve"> (</w:t>
            </w:r>
            <w:r w:rsidRPr="00784172">
              <w:rPr>
                <w:rFonts w:ascii="GHEA Grapalat" w:hAnsi="GHEA Grapalat" w:cs="Sylfaen"/>
                <w:sz w:val="20"/>
                <w:szCs w:val="20"/>
              </w:rPr>
              <w:t>բառերով</w:t>
            </w:r>
            <w:r w:rsidRPr="00784172">
              <w:rPr>
                <w:rFonts w:ascii="GHEA Grapalat" w:hAnsi="GHEA Grapalat" w:cs="Arial"/>
                <w:sz w:val="20"/>
                <w:szCs w:val="20"/>
              </w:rPr>
              <w:t xml:space="preserve"> </w:t>
            </w:r>
            <w:r w:rsidRPr="00784172">
              <w:rPr>
                <w:rFonts w:ascii="GHEA Grapalat" w:hAnsi="GHEA Grapalat" w:cs="Sylfaen"/>
                <w:sz w:val="20"/>
                <w:szCs w:val="20"/>
              </w:rPr>
              <w:t>և</w:t>
            </w:r>
            <w:r w:rsidRPr="00784172">
              <w:rPr>
                <w:rFonts w:ascii="GHEA Grapalat" w:hAnsi="GHEA Grapalat" w:cs="Arial"/>
                <w:sz w:val="20"/>
                <w:szCs w:val="20"/>
              </w:rPr>
              <w:t xml:space="preserve"> </w:t>
            </w:r>
            <w:r w:rsidRPr="00784172">
              <w:rPr>
                <w:rFonts w:ascii="GHEA Grapalat" w:hAnsi="GHEA Grapalat" w:cs="Sylfaen"/>
                <w:sz w:val="20"/>
                <w:szCs w:val="20"/>
              </w:rPr>
              <w:t>կոդով</w:t>
            </w:r>
            <w:r w:rsidRPr="00784172">
              <w:rPr>
                <w:rFonts w:ascii="GHEA Grapalat" w:hAnsi="GHEA Grapalat" w:cs="Arial"/>
                <w:sz w:val="20"/>
                <w:szCs w:val="20"/>
              </w:rPr>
              <w:t>)`</w:t>
            </w:r>
          </w:p>
        </w:tc>
      </w:tr>
      <w:tr w:rsidR="00784172" w:rsidRPr="00784172" w:rsidTr="004F310F">
        <w:trPr>
          <w:trHeight w:val="44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Arial"/>
                <w:sz w:val="20"/>
                <w:szCs w:val="20"/>
                <w:lang w:val="hy-AM"/>
              </w:rPr>
            </w:pPr>
            <w:r w:rsidRPr="00784172">
              <w:rPr>
                <w:rFonts w:ascii="GHEA Grapalat" w:hAnsi="GHEA Grapalat" w:cs="Sylfaen"/>
                <w:sz w:val="20"/>
                <w:szCs w:val="20"/>
              </w:rPr>
              <w:t>1</w:t>
            </w:r>
            <w:r w:rsidRPr="00784172">
              <w:rPr>
                <w:rFonts w:ascii="GHEA Grapalat" w:hAnsi="GHEA Grapalat" w:cs="Sylfaen"/>
                <w:sz w:val="20"/>
                <w:szCs w:val="20"/>
                <w:lang w:val="hy-AM"/>
              </w:rPr>
              <w:t>7</w:t>
            </w:r>
            <w:r w:rsidRPr="00784172">
              <w:rPr>
                <w:rFonts w:ascii="GHEA Grapalat" w:hAnsi="GHEA Grapalat" w:cs="Sylfaen"/>
                <w:sz w:val="20"/>
                <w:szCs w:val="20"/>
              </w:rPr>
              <w:t>.Գործարքի</w:t>
            </w:r>
            <w:r w:rsidRPr="00784172">
              <w:rPr>
                <w:rFonts w:ascii="GHEA Grapalat" w:hAnsi="GHEA Grapalat" w:cs="Arial"/>
                <w:sz w:val="20"/>
                <w:szCs w:val="20"/>
              </w:rPr>
              <w:t xml:space="preserve"> (</w:t>
            </w:r>
            <w:r w:rsidRPr="00784172">
              <w:rPr>
                <w:rFonts w:ascii="GHEA Grapalat" w:hAnsi="GHEA Grapalat" w:cs="Sylfaen"/>
                <w:sz w:val="20"/>
                <w:szCs w:val="20"/>
              </w:rPr>
              <w:t>վճարման</w:t>
            </w:r>
            <w:r w:rsidRPr="00784172">
              <w:rPr>
                <w:rFonts w:ascii="GHEA Grapalat" w:hAnsi="GHEA Grapalat" w:cs="Arial"/>
                <w:sz w:val="20"/>
                <w:szCs w:val="20"/>
              </w:rPr>
              <w:t xml:space="preserve">) </w:t>
            </w:r>
            <w:r w:rsidRPr="00784172">
              <w:rPr>
                <w:rFonts w:ascii="GHEA Grapalat" w:hAnsi="GHEA Grapalat" w:cs="Sylfaen"/>
                <w:sz w:val="20"/>
                <w:szCs w:val="20"/>
              </w:rPr>
              <w:t>նպատակը</w:t>
            </w:r>
            <w:r w:rsidRPr="00784172">
              <w:rPr>
                <w:rFonts w:ascii="GHEA Grapalat" w:hAnsi="GHEA Grapalat" w:cs="Arial"/>
                <w:sz w:val="20"/>
                <w:szCs w:val="20"/>
              </w:rPr>
              <w:t>`</w:t>
            </w:r>
            <w:r w:rsidRPr="00784172">
              <w:rPr>
                <w:rFonts w:ascii="GHEA Grapalat" w:hAnsi="GHEA Grapalat" w:cs="Arial"/>
                <w:sz w:val="20"/>
                <w:szCs w:val="20"/>
                <w:lang w:val="hy-AM"/>
              </w:rPr>
              <w:t xml:space="preserve">  </w:t>
            </w:r>
            <w:r w:rsidRPr="00784172">
              <w:rPr>
                <w:rFonts w:ascii="GHEA Grapalat" w:hAnsi="GHEA Grapalat" w:cs="Sylfaen"/>
                <w:bCs/>
                <w:i/>
                <w:sz w:val="20"/>
                <w:szCs w:val="20"/>
              </w:rPr>
              <w:t>(որակավորման ապահովմ</w:t>
            </w:r>
            <w:r w:rsidRPr="00784172">
              <w:rPr>
                <w:rFonts w:ascii="GHEA Grapalat" w:hAnsi="GHEA Grapalat" w:cs="Sylfaen"/>
                <w:bCs/>
                <w:i/>
                <w:sz w:val="20"/>
                <w:szCs w:val="20"/>
                <w:lang w:val="hy-AM"/>
              </w:rPr>
              <w:t>ան համար</w:t>
            </w:r>
            <w:r w:rsidRPr="00784172">
              <w:rPr>
                <w:rFonts w:ascii="GHEA Grapalat" w:hAnsi="GHEA Grapalat" w:cs="Sylfaen"/>
                <w:bCs/>
                <w:i/>
                <w:sz w:val="20"/>
                <w:szCs w:val="20"/>
              </w:rPr>
              <w:t>)</w:t>
            </w:r>
          </w:p>
        </w:tc>
      </w:tr>
      <w:tr w:rsidR="00784172" w:rsidRPr="00784172" w:rsidTr="004F310F">
        <w:trPr>
          <w:trHeight w:val="424"/>
        </w:trPr>
        <w:tc>
          <w:tcPr>
            <w:tcW w:w="10730" w:type="dxa"/>
            <w:gridSpan w:val="2"/>
            <w:tcBorders>
              <w:top w:val="single" w:sz="4" w:space="0" w:color="auto"/>
              <w:left w:val="single" w:sz="4" w:space="0" w:color="auto"/>
              <w:right w:val="single" w:sz="4" w:space="0" w:color="000000"/>
            </w:tcBorders>
            <w:noWrap/>
            <w:vAlign w:val="bottom"/>
          </w:tcPr>
          <w:p w:rsidR="00784172" w:rsidRPr="00E85F2B" w:rsidRDefault="00784172" w:rsidP="00784172">
            <w:pPr>
              <w:rPr>
                <w:rFonts w:ascii="GHEA Grapalat" w:hAnsi="GHEA Grapalat" w:cs="Arial"/>
                <w:sz w:val="20"/>
                <w:szCs w:val="20"/>
              </w:rPr>
            </w:pPr>
            <w:r w:rsidRPr="00784172">
              <w:rPr>
                <w:rFonts w:ascii="GHEA Grapalat" w:hAnsi="GHEA Grapalat" w:cs="Sylfaen"/>
                <w:sz w:val="20"/>
                <w:szCs w:val="20"/>
              </w:rPr>
              <w:t>1</w:t>
            </w:r>
            <w:r w:rsidRPr="00784172">
              <w:rPr>
                <w:rFonts w:ascii="GHEA Grapalat" w:hAnsi="GHEA Grapalat" w:cs="Sylfaen"/>
                <w:sz w:val="20"/>
                <w:szCs w:val="20"/>
                <w:lang w:val="hy-AM"/>
              </w:rPr>
              <w:t>8</w:t>
            </w:r>
            <w:r w:rsidRPr="00784172">
              <w:rPr>
                <w:rFonts w:ascii="GHEA Grapalat" w:hAnsi="GHEA Grapalat" w:cs="Sylfaen"/>
                <w:sz w:val="20"/>
                <w:szCs w:val="20"/>
              </w:rPr>
              <w:t xml:space="preserve">. </w:t>
            </w:r>
            <w:r w:rsidRPr="00784172">
              <w:rPr>
                <w:rFonts w:ascii="GHEA Grapalat" w:hAnsi="GHEA Grapalat" w:cs="Sylfaen"/>
                <w:sz w:val="20"/>
                <w:szCs w:val="20"/>
                <w:lang w:val="hy-AM"/>
              </w:rPr>
              <w:t xml:space="preserve">Վճարման կատարման հիմքերը՝ </w:t>
            </w:r>
            <w:r w:rsidRPr="00784172">
              <w:rPr>
                <w:rFonts w:ascii="GHEA Grapalat" w:hAnsi="GHEA Grapalat" w:cs="Sylfaen"/>
                <w:sz w:val="20"/>
                <w:szCs w:val="20"/>
              </w:rPr>
              <w:t>(</w:t>
            </w:r>
            <w:r w:rsidRPr="00784172">
              <w:rPr>
                <w:rFonts w:ascii="GHEA Grapalat" w:hAnsi="GHEA Grapalat" w:cs="Sylfaen"/>
                <w:sz w:val="20"/>
                <w:szCs w:val="20"/>
                <w:lang w:val="hy-AM"/>
              </w:rPr>
              <w:t>Փաստաթղթերի</w:t>
            </w:r>
            <w:r w:rsidRPr="00784172">
              <w:rPr>
                <w:rFonts w:ascii="GHEA Grapalat" w:hAnsi="GHEA Grapalat" w:cs="Arial"/>
                <w:sz w:val="20"/>
                <w:szCs w:val="20"/>
                <w:lang w:val="hy-AM"/>
              </w:rPr>
              <w:t xml:space="preserve"> անվանումը</w:t>
            </w:r>
            <w:r w:rsidRPr="00784172">
              <w:rPr>
                <w:rFonts w:ascii="GHEA Grapalat" w:hAnsi="GHEA Grapalat" w:cs="Arial"/>
                <w:sz w:val="20"/>
                <w:szCs w:val="20"/>
              </w:rPr>
              <w:t>,</w:t>
            </w:r>
            <w:r w:rsidRPr="00784172">
              <w:rPr>
                <w:rFonts w:ascii="GHEA Grapalat" w:hAnsi="GHEA Grapalat" w:cs="Arial"/>
                <w:sz w:val="20"/>
                <w:szCs w:val="20"/>
                <w:lang w:val="hy-AM"/>
              </w:rPr>
              <w:t xml:space="preserve"> այդ թվում՝ տուժանքի մասին համաձայնագիրը, </w:t>
            </w:r>
            <w:r w:rsidRPr="00784172">
              <w:rPr>
                <w:rFonts w:ascii="GHEA Grapalat" w:hAnsi="GHEA Grapalat" w:cs="Sylfaen"/>
                <w:sz w:val="20"/>
                <w:szCs w:val="20"/>
                <w:lang w:val="hy-AM"/>
              </w:rPr>
              <w:t>դրանց</w:t>
            </w:r>
            <w:r w:rsidRPr="00784172">
              <w:rPr>
                <w:rFonts w:ascii="GHEA Grapalat" w:hAnsi="GHEA Grapalat" w:cs="Arial"/>
                <w:sz w:val="20"/>
                <w:szCs w:val="20"/>
                <w:lang w:val="hy-AM"/>
              </w:rPr>
              <w:t xml:space="preserve"> </w:t>
            </w:r>
            <w:r w:rsidRPr="00784172">
              <w:rPr>
                <w:rFonts w:ascii="GHEA Grapalat" w:hAnsi="GHEA Grapalat" w:cs="Sylfaen"/>
                <w:sz w:val="20"/>
                <w:szCs w:val="20"/>
                <w:lang w:val="hy-AM"/>
              </w:rPr>
              <w:t>համարները</w:t>
            </w:r>
            <w:r w:rsidRPr="00784172">
              <w:rPr>
                <w:rFonts w:ascii="GHEA Grapalat" w:hAnsi="GHEA Grapalat" w:cs="Arial"/>
                <w:sz w:val="20"/>
                <w:szCs w:val="20"/>
                <w:lang w:val="hy-AM"/>
              </w:rPr>
              <w:t>,</w:t>
            </w:r>
            <w:r w:rsidRPr="00784172">
              <w:rPr>
                <w:rFonts w:ascii="GHEA Grapalat" w:hAnsi="GHEA Grapalat" w:cs="Arial"/>
                <w:sz w:val="20"/>
                <w:szCs w:val="20"/>
              </w:rPr>
              <w:t xml:space="preserve"> </w:t>
            </w:r>
            <w:r w:rsidRPr="00784172">
              <w:rPr>
                <w:rFonts w:ascii="GHEA Grapalat" w:hAnsi="GHEA Grapalat" w:cs="Sylfaen"/>
                <w:sz w:val="20"/>
                <w:szCs w:val="20"/>
                <w:lang w:val="hy-AM"/>
              </w:rPr>
              <w:t>պ</w:t>
            </w:r>
            <w:r w:rsidRPr="00784172">
              <w:rPr>
                <w:rFonts w:ascii="GHEA Grapalat" w:hAnsi="GHEA Grapalat" w:cs="Sylfaen"/>
                <w:sz w:val="20"/>
                <w:szCs w:val="20"/>
              </w:rPr>
              <w:t xml:space="preserve">այմանագրի </w:t>
            </w:r>
            <w:r w:rsidRPr="00784172">
              <w:rPr>
                <w:rFonts w:ascii="GHEA Grapalat" w:hAnsi="GHEA Grapalat" w:cs="Arial"/>
                <w:sz w:val="20"/>
                <w:szCs w:val="20"/>
              </w:rPr>
              <w:t xml:space="preserve"> </w:t>
            </w:r>
            <w:r w:rsidRPr="00784172">
              <w:rPr>
                <w:rFonts w:ascii="GHEA Grapalat" w:hAnsi="GHEA Grapalat" w:cs="Sylfaen"/>
                <w:sz w:val="20"/>
                <w:szCs w:val="20"/>
              </w:rPr>
              <w:t>ծածկագիրը</w:t>
            </w:r>
            <w:r w:rsidRPr="00784172">
              <w:rPr>
                <w:rFonts w:ascii="GHEA Grapalat" w:hAnsi="GHEA Grapalat" w:cs="Arial"/>
                <w:sz w:val="20"/>
                <w:szCs w:val="20"/>
                <w:lang w:val="hy-AM"/>
              </w:rPr>
              <w:t xml:space="preserve"> որի հիման վրա կատարվում է  գանձումը</w:t>
            </w:r>
            <w:r w:rsidRPr="00784172">
              <w:rPr>
                <w:rFonts w:ascii="GHEA Grapalat" w:hAnsi="GHEA Grapalat" w:cs="Arial"/>
                <w:sz w:val="20"/>
                <w:szCs w:val="20"/>
              </w:rPr>
              <w:t>)</w:t>
            </w:r>
            <w:r w:rsidRPr="00784172">
              <w:rPr>
                <w:rFonts w:ascii="GHEA Grapalat" w:hAnsi="GHEA Grapalat" w:cs="Sylfaen"/>
                <w:sz w:val="20"/>
                <w:szCs w:val="20"/>
              </w:rPr>
              <w:t>`</w:t>
            </w:r>
          </w:p>
        </w:tc>
      </w:tr>
      <w:tr w:rsidR="00784172" w:rsidRPr="00784172" w:rsidTr="004F310F">
        <w:trPr>
          <w:trHeight w:val="80"/>
        </w:trPr>
        <w:tc>
          <w:tcPr>
            <w:tcW w:w="10730" w:type="dxa"/>
            <w:gridSpan w:val="2"/>
            <w:tcBorders>
              <w:left w:val="single" w:sz="4" w:space="0" w:color="auto"/>
              <w:bottom w:val="single" w:sz="4" w:space="0" w:color="auto"/>
              <w:right w:val="single" w:sz="4" w:space="0" w:color="000000"/>
            </w:tcBorders>
            <w:noWrap/>
            <w:vAlign w:val="bottom"/>
          </w:tcPr>
          <w:p w:rsidR="00784172" w:rsidRPr="00784172" w:rsidRDefault="00E574D7" w:rsidP="00784172">
            <w:pPr>
              <w:rPr>
                <w:rFonts w:ascii="GHEA Grapalat" w:hAnsi="GHEA Grapalat" w:cs="Arial"/>
                <w:sz w:val="20"/>
                <w:szCs w:val="20"/>
                <w:lang w:val="hy-AM"/>
              </w:rPr>
            </w:pPr>
            <w:r>
              <w:rPr>
                <w:rFonts w:ascii="GHEA Grapalat" w:hAnsi="GHEA Grapalat"/>
                <w:b/>
                <w:lang w:val="af-ZA"/>
              </w:rPr>
              <w:t xml:space="preserve"> </w:t>
            </w:r>
            <w:r w:rsidRPr="00E85F2B">
              <w:rPr>
                <w:rFonts w:ascii="GHEA Grapalat" w:hAnsi="GHEA Grapalat"/>
                <w:b/>
                <w:sz w:val="20"/>
                <w:lang w:val="af-ZA"/>
              </w:rPr>
              <w:t xml:space="preserve">ԱՄԽՀ-ԲՄԱՇՁԲ-22/10            </w:t>
            </w:r>
          </w:p>
        </w:tc>
      </w:tr>
      <w:tr w:rsidR="00784172" w:rsidRPr="00784172" w:rsidTr="004F310F">
        <w:trPr>
          <w:trHeight w:val="704"/>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Sylfaen"/>
                <w:sz w:val="20"/>
                <w:szCs w:val="20"/>
                <w:lang w:val="hy-AM"/>
              </w:rPr>
            </w:pPr>
            <w:r w:rsidRPr="00784172">
              <w:rPr>
                <w:rFonts w:ascii="GHEA Grapalat" w:hAnsi="GHEA Grapalat" w:cs="Sylfaen"/>
                <w:sz w:val="20"/>
                <w:szCs w:val="20"/>
                <w:lang w:val="hy-AM"/>
              </w:rPr>
              <w:t>19. Վճարման պայմանները՝                                &lt;ակցեպտավորված վճարում&gt;</w:t>
            </w:r>
          </w:p>
          <w:p w:rsidR="00784172" w:rsidRPr="00784172" w:rsidRDefault="00784172" w:rsidP="00784172">
            <w:pPr>
              <w:rPr>
                <w:rFonts w:ascii="GHEA Grapalat" w:hAnsi="GHEA Grapalat" w:cs="Sylfaen"/>
                <w:sz w:val="20"/>
                <w:szCs w:val="20"/>
                <w:lang w:val="ru-RU"/>
              </w:rPr>
            </w:pPr>
          </w:p>
        </w:tc>
      </w:tr>
      <w:tr w:rsidR="00784172" w:rsidRPr="00784172" w:rsidTr="004F310F">
        <w:trPr>
          <w:trHeight w:val="704"/>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lang w:val="hy-AM"/>
              </w:rPr>
              <w:t xml:space="preserve">20. Առդիր էջերի քանակը՝    </w:t>
            </w:r>
            <w:r w:rsidRPr="00784172">
              <w:rPr>
                <w:rFonts w:ascii="GHEA Grapalat" w:hAnsi="GHEA Grapalat" w:cs="Arial"/>
                <w:sz w:val="20"/>
                <w:szCs w:val="20"/>
              </w:rPr>
              <w:t xml:space="preserve">--- </w:t>
            </w:r>
            <w:r w:rsidRPr="00784172">
              <w:rPr>
                <w:rFonts w:ascii="GHEA Grapalat" w:hAnsi="GHEA Grapalat" w:cs="Arial"/>
                <w:sz w:val="20"/>
                <w:szCs w:val="20"/>
                <w:lang w:val="hy-AM"/>
              </w:rPr>
              <w:t xml:space="preserve">    </w:t>
            </w:r>
            <w:r w:rsidRPr="00784172">
              <w:rPr>
                <w:rFonts w:ascii="GHEA Grapalat" w:hAnsi="GHEA Grapalat" w:cs="Sylfaen"/>
                <w:sz w:val="20"/>
                <w:szCs w:val="20"/>
              </w:rPr>
              <w:t>էջ</w:t>
            </w:r>
          </w:p>
          <w:p w:rsidR="00784172" w:rsidRPr="00784172" w:rsidRDefault="00784172" w:rsidP="00784172">
            <w:pPr>
              <w:rPr>
                <w:rFonts w:ascii="GHEA Grapalat" w:hAnsi="GHEA Grapalat" w:cs="Sylfaen"/>
                <w:sz w:val="20"/>
                <w:szCs w:val="20"/>
                <w:lang w:val="hy-AM"/>
              </w:rPr>
            </w:pPr>
          </w:p>
        </w:tc>
      </w:tr>
      <w:tr w:rsidR="00784172" w:rsidRPr="00784172" w:rsidTr="004F310F">
        <w:trPr>
          <w:trHeight w:val="2194"/>
        </w:trPr>
        <w:tc>
          <w:tcPr>
            <w:tcW w:w="5366" w:type="dxa"/>
            <w:tcBorders>
              <w:top w:val="nil"/>
              <w:left w:val="single" w:sz="4" w:space="0" w:color="auto"/>
              <w:bottom w:val="single" w:sz="4" w:space="0" w:color="auto"/>
              <w:right w:val="single" w:sz="4" w:space="0" w:color="auto"/>
            </w:tcBorders>
            <w:noWrap/>
            <w:vAlign w:val="bottom"/>
          </w:tcPr>
          <w:p w:rsidR="00784172" w:rsidRPr="00784172" w:rsidRDefault="00784172" w:rsidP="00784172">
            <w:pPr>
              <w:rPr>
                <w:rFonts w:ascii="GHEA Grapalat" w:hAnsi="GHEA Grapalat" w:cs="Sylfaen"/>
                <w:sz w:val="20"/>
                <w:szCs w:val="20"/>
              </w:rPr>
            </w:pPr>
            <w:r w:rsidRPr="00784172">
              <w:rPr>
                <w:rFonts w:ascii="Courier New" w:hAnsi="Courier New" w:cs="Courier New"/>
                <w:sz w:val="20"/>
                <w:szCs w:val="20"/>
              </w:rPr>
              <w:t> </w:t>
            </w:r>
            <w:r w:rsidRPr="00784172">
              <w:rPr>
                <w:rFonts w:ascii="GHEA Grapalat" w:hAnsi="GHEA Grapalat" w:cs="Arial"/>
                <w:sz w:val="20"/>
                <w:szCs w:val="20"/>
                <w:lang w:val="hy-AM"/>
              </w:rPr>
              <w:t>22</w:t>
            </w:r>
            <w:r w:rsidRPr="00784172">
              <w:rPr>
                <w:rFonts w:ascii="GHEA Grapalat" w:hAnsi="GHEA Grapalat" w:cs="Arial"/>
                <w:sz w:val="20"/>
                <w:szCs w:val="20"/>
              </w:rPr>
              <w:t>.</w:t>
            </w:r>
            <w:r w:rsidRPr="00784172">
              <w:rPr>
                <w:rFonts w:ascii="GHEA Grapalat" w:hAnsi="GHEA Grapalat" w:cs="Sylfaen"/>
                <w:sz w:val="20"/>
                <w:szCs w:val="20"/>
              </w:rPr>
              <w:t>ա. Շահառուի ստորագրությունները</w:t>
            </w:r>
          </w:p>
          <w:p w:rsidR="00784172" w:rsidRPr="00784172" w:rsidRDefault="00784172" w:rsidP="00784172">
            <w:pPr>
              <w:rPr>
                <w:rFonts w:ascii="GHEA Grapalat" w:hAnsi="GHEA Grapalat" w:cs="Sylfaen"/>
                <w:sz w:val="20"/>
                <w:szCs w:val="20"/>
              </w:rPr>
            </w:pPr>
          </w:p>
          <w:p w:rsidR="00784172" w:rsidRPr="00784172" w:rsidRDefault="00784172" w:rsidP="00784172">
            <w:pPr>
              <w:jc w:val="right"/>
              <w:rPr>
                <w:rFonts w:ascii="GHEA Grapalat" w:hAnsi="GHEA Grapalat" w:cs="Tahoma"/>
                <w:color w:val="000000"/>
                <w:sz w:val="20"/>
                <w:szCs w:val="20"/>
              </w:rPr>
            </w:pPr>
            <w:r w:rsidRPr="00784172">
              <w:rPr>
                <w:rFonts w:ascii="GHEA Grapalat" w:hAnsi="GHEA Grapalat" w:cs="Tahoma"/>
                <w:color w:val="000000"/>
                <w:sz w:val="20"/>
                <w:szCs w:val="20"/>
              </w:rPr>
              <w:t>/____________________/</w:t>
            </w:r>
          </w:p>
          <w:p w:rsidR="00784172" w:rsidRPr="00784172" w:rsidRDefault="00784172" w:rsidP="00784172">
            <w:pPr>
              <w:rPr>
                <w:rFonts w:ascii="GHEA Grapalat" w:hAnsi="GHEA Grapalat" w:cs="Tahoma"/>
                <w:color w:val="000000"/>
                <w:sz w:val="20"/>
                <w:szCs w:val="20"/>
              </w:rPr>
            </w:pPr>
          </w:p>
          <w:p w:rsidR="00784172" w:rsidRPr="00784172" w:rsidRDefault="00784172" w:rsidP="00784172">
            <w:pPr>
              <w:rPr>
                <w:rFonts w:ascii="GHEA Grapalat" w:hAnsi="GHEA Grapalat" w:cs="Sylfaen"/>
                <w:sz w:val="20"/>
                <w:szCs w:val="20"/>
              </w:rPr>
            </w:pPr>
          </w:p>
          <w:p w:rsidR="00784172" w:rsidRPr="00784172" w:rsidRDefault="00784172" w:rsidP="00784172">
            <w:pPr>
              <w:jc w:val="right"/>
              <w:rPr>
                <w:rFonts w:ascii="GHEA Grapalat" w:hAnsi="GHEA Grapalat" w:cs="Sylfaen"/>
                <w:sz w:val="20"/>
                <w:szCs w:val="20"/>
              </w:rPr>
            </w:pPr>
            <w:r w:rsidRPr="00784172">
              <w:rPr>
                <w:rFonts w:ascii="GHEA Grapalat" w:hAnsi="GHEA Grapalat" w:cs="Tahoma"/>
                <w:color w:val="000000"/>
                <w:sz w:val="20"/>
                <w:szCs w:val="20"/>
              </w:rPr>
              <w:t>/____________________/</w:t>
            </w:r>
          </w:p>
          <w:p w:rsidR="00784172" w:rsidRPr="00784172" w:rsidRDefault="00784172" w:rsidP="00784172">
            <w:pPr>
              <w:rPr>
                <w:rFonts w:ascii="GHEA Grapalat" w:hAnsi="GHEA Grapalat" w:cs="Sylfaen"/>
                <w:sz w:val="20"/>
                <w:szCs w:val="20"/>
              </w:rPr>
            </w:pPr>
          </w:p>
          <w:p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lang w:val="hy-AM"/>
              </w:rPr>
              <w:t>22</w:t>
            </w:r>
            <w:r w:rsidRPr="00784172">
              <w:rPr>
                <w:rFonts w:ascii="GHEA Grapalat" w:hAnsi="GHEA Grapalat" w:cs="Sylfaen"/>
                <w:sz w:val="20"/>
                <w:szCs w:val="20"/>
              </w:rPr>
              <w:t>.բ.</w:t>
            </w:r>
          </w:p>
          <w:p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                                                                             Կ.Տ.</w:t>
            </w:r>
          </w:p>
          <w:p w:rsidR="00784172" w:rsidRPr="00784172" w:rsidRDefault="00784172" w:rsidP="00784172">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784172" w:rsidRPr="00784172" w:rsidRDefault="00784172" w:rsidP="00784172">
            <w:pPr>
              <w:rPr>
                <w:rFonts w:ascii="GHEA Grapalat" w:hAnsi="GHEA Grapalat" w:cs="Sylfaen"/>
                <w:sz w:val="20"/>
                <w:szCs w:val="20"/>
              </w:rPr>
            </w:pPr>
            <w:r w:rsidRPr="00784172">
              <w:rPr>
                <w:rFonts w:ascii="GHEA Grapalat" w:hAnsi="GHEA Grapalat" w:cs="Arial"/>
                <w:sz w:val="20"/>
                <w:szCs w:val="20"/>
                <w:lang w:val="hy-AM"/>
              </w:rPr>
              <w:t>2</w:t>
            </w:r>
            <w:r w:rsidRPr="00784172">
              <w:rPr>
                <w:rFonts w:ascii="GHEA Grapalat" w:hAnsi="GHEA Grapalat" w:cs="Arial"/>
                <w:sz w:val="20"/>
                <w:szCs w:val="20"/>
              </w:rPr>
              <w:t>1.</w:t>
            </w:r>
            <w:r w:rsidRPr="00784172">
              <w:rPr>
                <w:rFonts w:ascii="GHEA Grapalat" w:hAnsi="GHEA Grapalat" w:cs="Sylfaen"/>
                <w:sz w:val="20"/>
                <w:szCs w:val="20"/>
              </w:rPr>
              <w:t xml:space="preserve">ա. </w:t>
            </w:r>
            <w:r w:rsidRPr="00784172">
              <w:rPr>
                <w:rFonts w:ascii="Courier New" w:hAnsi="Courier New" w:cs="Courier New"/>
                <w:sz w:val="20"/>
                <w:szCs w:val="20"/>
              </w:rPr>
              <w:t> </w:t>
            </w:r>
            <w:r w:rsidRPr="00784172">
              <w:rPr>
                <w:rFonts w:ascii="GHEA Grapalat" w:hAnsi="GHEA Grapalat" w:cs="Sylfaen"/>
                <w:sz w:val="20"/>
                <w:szCs w:val="20"/>
              </w:rPr>
              <w:t>Վճարողի ստորագրությունները`</w:t>
            </w:r>
          </w:p>
          <w:p w:rsidR="00784172" w:rsidRPr="00784172" w:rsidRDefault="00784172" w:rsidP="00784172">
            <w:pPr>
              <w:jc w:val="right"/>
              <w:rPr>
                <w:rFonts w:ascii="GHEA Grapalat" w:hAnsi="GHEA Grapalat" w:cs="Sylfaen"/>
                <w:sz w:val="20"/>
                <w:szCs w:val="20"/>
              </w:rPr>
            </w:pPr>
          </w:p>
          <w:p w:rsidR="00784172" w:rsidRPr="00784172" w:rsidRDefault="00784172" w:rsidP="00784172">
            <w:pPr>
              <w:rPr>
                <w:rFonts w:ascii="GHEA Grapalat" w:hAnsi="GHEA Grapalat" w:cs="Sylfaen"/>
                <w:sz w:val="20"/>
                <w:szCs w:val="20"/>
              </w:rPr>
            </w:pPr>
            <w:r w:rsidRPr="00784172">
              <w:rPr>
                <w:rFonts w:ascii="GHEA Grapalat" w:hAnsi="GHEA Grapalat" w:cs="Tahoma"/>
                <w:color w:val="000000"/>
                <w:sz w:val="20"/>
                <w:szCs w:val="20"/>
              </w:rPr>
              <w:t xml:space="preserve">                                               /____________________/</w:t>
            </w:r>
          </w:p>
          <w:p w:rsidR="00784172" w:rsidRPr="00784172" w:rsidRDefault="00784172" w:rsidP="00784172">
            <w:pPr>
              <w:jc w:val="right"/>
              <w:rPr>
                <w:rFonts w:ascii="GHEA Grapalat" w:hAnsi="GHEA Grapalat" w:cs="Tahoma"/>
                <w:color w:val="000000"/>
                <w:sz w:val="20"/>
                <w:szCs w:val="20"/>
              </w:rPr>
            </w:pPr>
          </w:p>
          <w:p w:rsidR="00784172" w:rsidRPr="00784172" w:rsidRDefault="00784172" w:rsidP="00784172">
            <w:pPr>
              <w:jc w:val="right"/>
              <w:rPr>
                <w:rFonts w:ascii="GHEA Grapalat" w:hAnsi="GHEA Grapalat" w:cs="Tahoma"/>
                <w:color w:val="000000"/>
                <w:sz w:val="20"/>
                <w:szCs w:val="20"/>
              </w:rPr>
            </w:pPr>
          </w:p>
          <w:p w:rsidR="00784172" w:rsidRPr="00784172" w:rsidRDefault="00784172" w:rsidP="00784172">
            <w:pPr>
              <w:jc w:val="right"/>
              <w:rPr>
                <w:rFonts w:ascii="GHEA Grapalat" w:hAnsi="GHEA Grapalat" w:cs="Sylfaen"/>
                <w:sz w:val="20"/>
                <w:szCs w:val="20"/>
              </w:rPr>
            </w:pPr>
            <w:r w:rsidRPr="00784172">
              <w:rPr>
                <w:rFonts w:ascii="GHEA Grapalat" w:hAnsi="GHEA Grapalat" w:cs="Tahoma"/>
                <w:color w:val="000000"/>
                <w:sz w:val="20"/>
                <w:szCs w:val="20"/>
              </w:rPr>
              <w:t>/____________________/</w:t>
            </w:r>
          </w:p>
          <w:p w:rsidR="00784172" w:rsidRPr="00784172" w:rsidRDefault="00784172" w:rsidP="00784172">
            <w:pPr>
              <w:jc w:val="right"/>
              <w:rPr>
                <w:rFonts w:ascii="GHEA Grapalat" w:hAnsi="GHEA Grapalat" w:cs="Sylfaen"/>
                <w:sz w:val="20"/>
                <w:szCs w:val="20"/>
              </w:rPr>
            </w:pPr>
          </w:p>
          <w:p w:rsidR="00784172" w:rsidRPr="00784172" w:rsidRDefault="00784172" w:rsidP="00784172">
            <w:pPr>
              <w:jc w:val="right"/>
              <w:rPr>
                <w:rFonts w:ascii="GHEA Grapalat" w:hAnsi="GHEA Grapalat" w:cs="Sylfaen"/>
                <w:sz w:val="20"/>
                <w:szCs w:val="20"/>
              </w:rPr>
            </w:pPr>
            <w:r w:rsidRPr="00784172">
              <w:rPr>
                <w:rFonts w:ascii="GHEA Grapalat" w:hAnsi="GHEA Grapalat" w:cs="Sylfaen"/>
                <w:sz w:val="20"/>
                <w:szCs w:val="20"/>
                <w:lang w:val="hy-AM"/>
              </w:rPr>
              <w:t>2</w:t>
            </w:r>
            <w:r w:rsidRPr="00784172">
              <w:rPr>
                <w:rFonts w:ascii="GHEA Grapalat" w:hAnsi="GHEA Grapalat" w:cs="Sylfaen"/>
                <w:sz w:val="20"/>
                <w:szCs w:val="20"/>
              </w:rPr>
              <w:t>1.բ.                                                                    Կ.Տ.</w:t>
            </w:r>
          </w:p>
          <w:p w:rsidR="00784172" w:rsidRPr="00784172" w:rsidRDefault="00784172" w:rsidP="00784172">
            <w:pPr>
              <w:jc w:val="right"/>
              <w:rPr>
                <w:rFonts w:ascii="GHEA Grapalat" w:hAnsi="GHEA Grapalat" w:cs="Sylfaen"/>
                <w:sz w:val="20"/>
                <w:szCs w:val="20"/>
              </w:rPr>
            </w:pPr>
          </w:p>
        </w:tc>
      </w:tr>
      <w:tr w:rsidR="00784172" w:rsidRPr="00784172" w:rsidTr="004F310F">
        <w:trPr>
          <w:trHeight w:val="2058"/>
        </w:trPr>
        <w:tc>
          <w:tcPr>
            <w:tcW w:w="5366" w:type="dxa"/>
            <w:tcBorders>
              <w:top w:val="single" w:sz="4" w:space="0" w:color="auto"/>
              <w:left w:val="single" w:sz="4" w:space="0" w:color="auto"/>
              <w:right w:val="single" w:sz="4" w:space="0" w:color="auto"/>
            </w:tcBorders>
            <w:noWrap/>
            <w:vAlign w:val="bottom"/>
          </w:tcPr>
          <w:p w:rsidR="00784172" w:rsidRPr="00784172" w:rsidRDefault="00784172" w:rsidP="00784172">
            <w:pPr>
              <w:rPr>
                <w:rFonts w:ascii="GHEA Grapalat" w:hAnsi="GHEA Grapalat" w:cs="Tahoma"/>
                <w:color w:val="000000"/>
                <w:sz w:val="20"/>
                <w:szCs w:val="20"/>
              </w:rPr>
            </w:pPr>
            <w:r w:rsidRPr="00784172">
              <w:rPr>
                <w:rFonts w:ascii="GHEA Grapalat" w:hAnsi="GHEA Grapalat" w:cs="Tahoma"/>
                <w:color w:val="000000"/>
                <w:sz w:val="20"/>
                <w:szCs w:val="20"/>
              </w:rPr>
              <w:t>2</w:t>
            </w:r>
            <w:r w:rsidRPr="00784172">
              <w:rPr>
                <w:rFonts w:ascii="GHEA Grapalat" w:hAnsi="GHEA Grapalat" w:cs="Tahoma"/>
                <w:color w:val="000000"/>
                <w:sz w:val="20"/>
                <w:szCs w:val="20"/>
                <w:lang w:val="hy-AM"/>
              </w:rPr>
              <w:t>4</w:t>
            </w:r>
            <w:r w:rsidRPr="00784172">
              <w:rPr>
                <w:rFonts w:ascii="GHEA Grapalat" w:hAnsi="GHEA Grapalat" w:cs="Tahoma"/>
                <w:color w:val="000000"/>
                <w:sz w:val="20"/>
                <w:szCs w:val="20"/>
              </w:rPr>
              <w:t xml:space="preserve">.ա.   </w:t>
            </w:r>
            <w:r w:rsidRPr="00784172">
              <w:rPr>
                <w:rFonts w:ascii="GHEA Grapalat" w:hAnsi="GHEA Grapalat" w:cs="Tahoma"/>
                <w:color w:val="000000"/>
                <w:sz w:val="20"/>
                <w:szCs w:val="20"/>
                <w:lang w:val="hy-AM"/>
              </w:rPr>
              <w:t>Շահառուին  սպասարկող ֆինանսական կազմակերպություն</w:t>
            </w:r>
            <w:r w:rsidRPr="00784172">
              <w:rPr>
                <w:rFonts w:ascii="GHEA Grapalat" w:hAnsi="GHEA Grapalat" w:cs="Tahoma"/>
                <w:color w:val="000000"/>
                <w:sz w:val="20"/>
                <w:szCs w:val="20"/>
              </w:rPr>
              <w:t xml:space="preserve"> </w:t>
            </w:r>
          </w:p>
          <w:p w:rsidR="00784172" w:rsidRPr="00784172" w:rsidRDefault="00784172" w:rsidP="00784172">
            <w:pPr>
              <w:rPr>
                <w:rFonts w:ascii="GHEA Grapalat" w:hAnsi="GHEA Grapalat" w:cs="Tahoma"/>
                <w:color w:val="000000"/>
                <w:sz w:val="20"/>
                <w:szCs w:val="20"/>
                <w:lang w:val="hy-AM"/>
              </w:rPr>
            </w:pPr>
            <w:r w:rsidRPr="00784172">
              <w:rPr>
                <w:rFonts w:ascii="GHEA Grapalat" w:hAnsi="GHEA Grapalat" w:cs="Tahoma"/>
                <w:color w:val="000000"/>
                <w:sz w:val="20"/>
                <w:szCs w:val="20"/>
              </w:rPr>
              <w:t xml:space="preserve">                             </w:t>
            </w:r>
            <w:r w:rsidRPr="00784172">
              <w:rPr>
                <w:rFonts w:ascii="GHEA Grapalat" w:hAnsi="GHEA Grapalat" w:cs="Tahoma"/>
                <w:color w:val="000000"/>
                <w:sz w:val="20"/>
                <w:szCs w:val="20"/>
                <w:lang w:val="hy-AM"/>
              </w:rPr>
              <w:t xml:space="preserve">                 </w:t>
            </w:r>
          </w:p>
          <w:p w:rsidR="00784172" w:rsidRPr="00784172" w:rsidRDefault="00784172" w:rsidP="00784172">
            <w:pPr>
              <w:rPr>
                <w:rFonts w:ascii="GHEA Grapalat" w:hAnsi="GHEA Grapalat" w:cs="Tahoma"/>
                <w:color w:val="000000"/>
                <w:sz w:val="20"/>
                <w:szCs w:val="20"/>
              </w:rPr>
            </w:pPr>
            <w:r w:rsidRPr="00784172">
              <w:rPr>
                <w:rFonts w:ascii="GHEA Grapalat" w:hAnsi="GHEA Grapalat" w:cs="Tahoma"/>
                <w:color w:val="000000"/>
                <w:sz w:val="20"/>
                <w:szCs w:val="20"/>
                <w:lang w:val="hy-AM"/>
              </w:rPr>
              <w:t xml:space="preserve">                                                 </w:t>
            </w:r>
            <w:r w:rsidRPr="00784172">
              <w:rPr>
                <w:rFonts w:ascii="GHEA Grapalat" w:hAnsi="GHEA Grapalat" w:cs="Tahoma"/>
                <w:color w:val="000000"/>
                <w:sz w:val="20"/>
                <w:szCs w:val="20"/>
              </w:rPr>
              <w:t xml:space="preserve">   /____________________/</w:t>
            </w:r>
          </w:p>
          <w:p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  </w:t>
            </w:r>
          </w:p>
          <w:p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                                                       /ստորագրություն/</w:t>
            </w:r>
          </w:p>
          <w:p w:rsidR="00784172" w:rsidRPr="00784172" w:rsidRDefault="00784172" w:rsidP="00784172">
            <w:pPr>
              <w:rPr>
                <w:rFonts w:ascii="GHEA Grapalat" w:hAnsi="GHEA Grapalat" w:cs="Tahoma"/>
                <w:color w:val="000000"/>
                <w:sz w:val="20"/>
                <w:szCs w:val="20"/>
              </w:rPr>
            </w:pPr>
          </w:p>
          <w:p w:rsidR="00784172" w:rsidRPr="00784172" w:rsidRDefault="00784172" w:rsidP="00784172">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784172" w:rsidRPr="00784172" w:rsidRDefault="00784172" w:rsidP="00784172">
            <w:pPr>
              <w:rPr>
                <w:rFonts w:ascii="GHEA Grapalat" w:hAnsi="GHEA Grapalat" w:cs="Tahoma"/>
                <w:color w:val="000000"/>
                <w:sz w:val="20"/>
                <w:szCs w:val="20"/>
              </w:rPr>
            </w:pPr>
            <w:r w:rsidRPr="00784172">
              <w:rPr>
                <w:rFonts w:ascii="GHEA Grapalat" w:hAnsi="GHEA Grapalat" w:cs="Tahoma"/>
                <w:color w:val="000000"/>
                <w:sz w:val="20"/>
                <w:szCs w:val="20"/>
              </w:rPr>
              <w:t>2</w:t>
            </w:r>
            <w:r w:rsidRPr="00784172">
              <w:rPr>
                <w:rFonts w:ascii="GHEA Grapalat" w:hAnsi="GHEA Grapalat" w:cs="Tahoma"/>
                <w:color w:val="000000"/>
                <w:sz w:val="20"/>
                <w:szCs w:val="20"/>
                <w:lang w:val="hy-AM"/>
              </w:rPr>
              <w:t>3</w:t>
            </w:r>
            <w:r w:rsidRPr="00784172">
              <w:rPr>
                <w:rFonts w:ascii="GHEA Grapalat" w:hAnsi="GHEA Grapalat" w:cs="Tahoma"/>
                <w:color w:val="000000"/>
                <w:sz w:val="20"/>
                <w:szCs w:val="20"/>
              </w:rPr>
              <w:t xml:space="preserve">.ա.   </w:t>
            </w:r>
            <w:r w:rsidRPr="00784172">
              <w:rPr>
                <w:rFonts w:ascii="GHEA Grapalat" w:hAnsi="GHEA Grapalat" w:cs="Tahoma"/>
                <w:color w:val="000000"/>
                <w:sz w:val="20"/>
                <w:szCs w:val="20"/>
                <w:lang w:val="hy-AM"/>
              </w:rPr>
              <w:t>Վճարողին  սպասարկող ֆինանսական կազմակերպություն</w:t>
            </w:r>
            <w:r w:rsidRPr="00784172">
              <w:rPr>
                <w:rFonts w:ascii="GHEA Grapalat" w:hAnsi="GHEA Grapalat" w:cs="Tahoma"/>
                <w:color w:val="000000"/>
                <w:sz w:val="20"/>
                <w:szCs w:val="20"/>
              </w:rPr>
              <w:t xml:space="preserve"> </w:t>
            </w:r>
          </w:p>
          <w:p w:rsidR="00784172" w:rsidRPr="00784172" w:rsidRDefault="00784172" w:rsidP="00784172">
            <w:pPr>
              <w:jc w:val="right"/>
              <w:rPr>
                <w:rFonts w:ascii="GHEA Grapalat" w:hAnsi="GHEA Grapalat" w:cs="Tahoma"/>
                <w:color w:val="000000"/>
                <w:sz w:val="20"/>
                <w:szCs w:val="20"/>
              </w:rPr>
            </w:pPr>
          </w:p>
          <w:p w:rsidR="00784172" w:rsidRPr="00784172" w:rsidRDefault="00784172" w:rsidP="00784172">
            <w:pPr>
              <w:jc w:val="right"/>
              <w:rPr>
                <w:rFonts w:ascii="GHEA Grapalat" w:hAnsi="GHEA Grapalat" w:cs="Tahoma"/>
                <w:color w:val="000000"/>
                <w:sz w:val="20"/>
                <w:szCs w:val="20"/>
              </w:rPr>
            </w:pPr>
          </w:p>
          <w:p w:rsidR="00784172" w:rsidRPr="00784172" w:rsidRDefault="00784172" w:rsidP="00784172">
            <w:pPr>
              <w:jc w:val="right"/>
              <w:rPr>
                <w:rFonts w:ascii="GHEA Grapalat" w:hAnsi="GHEA Grapalat" w:cs="Tahoma"/>
                <w:color w:val="000000"/>
                <w:sz w:val="20"/>
                <w:szCs w:val="20"/>
              </w:rPr>
            </w:pPr>
            <w:r w:rsidRPr="00784172">
              <w:rPr>
                <w:rFonts w:ascii="GHEA Grapalat" w:hAnsi="GHEA Grapalat" w:cs="Tahoma"/>
                <w:color w:val="000000"/>
                <w:sz w:val="20"/>
                <w:szCs w:val="20"/>
              </w:rPr>
              <w:t>/____________________/</w:t>
            </w:r>
          </w:p>
          <w:p w:rsidR="00784172" w:rsidRPr="00784172" w:rsidRDefault="00784172" w:rsidP="00784172">
            <w:pPr>
              <w:jc w:val="center"/>
              <w:rPr>
                <w:rFonts w:ascii="GHEA Grapalat" w:hAnsi="GHEA Grapalat" w:cs="Sylfaen"/>
                <w:sz w:val="20"/>
                <w:szCs w:val="20"/>
              </w:rPr>
            </w:pPr>
            <w:r w:rsidRPr="00784172">
              <w:rPr>
                <w:rFonts w:ascii="GHEA Grapalat" w:hAnsi="GHEA Grapalat" w:cs="Tahoma"/>
                <w:color w:val="000000"/>
                <w:sz w:val="20"/>
                <w:szCs w:val="20"/>
              </w:rPr>
              <w:t xml:space="preserve">                                                   </w:t>
            </w:r>
            <w:r w:rsidRPr="00784172">
              <w:rPr>
                <w:rFonts w:ascii="GHEA Grapalat" w:hAnsi="GHEA Grapalat" w:cs="Sylfaen"/>
                <w:sz w:val="20"/>
                <w:szCs w:val="20"/>
              </w:rPr>
              <w:t>/ստորագրություն/</w:t>
            </w:r>
          </w:p>
          <w:p w:rsidR="00784172" w:rsidRPr="00784172" w:rsidRDefault="00784172" w:rsidP="00784172">
            <w:pPr>
              <w:jc w:val="right"/>
              <w:rPr>
                <w:rFonts w:ascii="GHEA Grapalat" w:hAnsi="GHEA Grapalat" w:cs="Arial"/>
                <w:sz w:val="20"/>
                <w:szCs w:val="20"/>
                <w:lang w:val="hy-AM"/>
              </w:rPr>
            </w:pPr>
          </w:p>
        </w:tc>
      </w:tr>
      <w:tr w:rsidR="00784172" w:rsidRPr="00784172" w:rsidTr="004F310F">
        <w:trPr>
          <w:trHeight w:val="2194"/>
        </w:trPr>
        <w:tc>
          <w:tcPr>
            <w:tcW w:w="5366" w:type="dxa"/>
            <w:tcBorders>
              <w:top w:val="nil"/>
              <w:left w:val="single" w:sz="4" w:space="0" w:color="auto"/>
              <w:bottom w:val="single" w:sz="4" w:space="0" w:color="auto"/>
              <w:right w:val="single" w:sz="4" w:space="0" w:color="auto"/>
            </w:tcBorders>
            <w:noWrap/>
            <w:vAlign w:val="bottom"/>
          </w:tcPr>
          <w:p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lastRenderedPageBreak/>
              <w:t>24.բ.                                                       Կ.Տ.</w:t>
            </w:r>
          </w:p>
          <w:p w:rsidR="00784172" w:rsidRPr="00784172" w:rsidRDefault="00784172" w:rsidP="00784172">
            <w:pPr>
              <w:rPr>
                <w:rFonts w:ascii="GHEA Grapalat" w:hAnsi="GHEA Grapalat" w:cs="Sylfaen"/>
                <w:sz w:val="20"/>
                <w:szCs w:val="20"/>
              </w:rPr>
            </w:pPr>
          </w:p>
          <w:p w:rsidR="00784172" w:rsidRPr="00784172" w:rsidRDefault="00784172" w:rsidP="00784172">
            <w:pPr>
              <w:rPr>
                <w:rFonts w:ascii="GHEA Grapalat" w:hAnsi="GHEA Grapalat" w:cs="Sylfaen"/>
                <w:sz w:val="20"/>
                <w:szCs w:val="20"/>
              </w:rPr>
            </w:pPr>
          </w:p>
          <w:p w:rsidR="00784172" w:rsidRPr="00784172" w:rsidRDefault="00784172" w:rsidP="00784172">
            <w:pPr>
              <w:rPr>
                <w:rFonts w:ascii="GHEA Grapalat" w:hAnsi="GHEA Grapalat" w:cs="Sylfaen"/>
                <w:sz w:val="20"/>
                <w:szCs w:val="20"/>
              </w:rPr>
            </w:pPr>
            <w:r w:rsidRPr="00784172">
              <w:rPr>
                <w:rFonts w:ascii="GHEA Grapalat" w:hAnsi="GHEA Grapalat" w:cs="Tahoma"/>
                <w:color w:val="000000"/>
                <w:sz w:val="20"/>
                <w:szCs w:val="20"/>
              </w:rPr>
              <w:t xml:space="preserve"> </w:t>
            </w:r>
            <w:r w:rsidRPr="00784172">
              <w:rPr>
                <w:rFonts w:ascii="GHEA Grapalat" w:hAnsi="GHEA Grapalat" w:cs="Sylfaen"/>
                <w:sz w:val="20"/>
                <w:szCs w:val="20"/>
              </w:rPr>
              <w:t>2</w:t>
            </w:r>
            <w:r w:rsidRPr="00784172">
              <w:rPr>
                <w:rFonts w:ascii="GHEA Grapalat" w:hAnsi="GHEA Grapalat" w:cs="Sylfaen"/>
                <w:sz w:val="20"/>
                <w:szCs w:val="20"/>
                <w:lang w:val="hy-AM"/>
              </w:rPr>
              <w:t>4</w:t>
            </w:r>
            <w:r w:rsidRPr="00784172">
              <w:rPr>
                <w:rFonts w:ascii="GHEA Grapalat" w:hAnsi="GHEA Grapalat" w:cs="Sylfaen"/>
                <w:sz w:val="20"/>
                <w:szCs w:val="20"/>
              </w:rPr>
              <w:t>.</w:t>
            </w:r>
            <w:r w:rsidRPr="00784172">
              <w:rPr>
                <w:rFonts w:ascii="GHEA Grapalat" w:hAnsi="GHEA Grapalat" w:cs="Sylfaen"/>
                <w:sz w:val="20"/>
                <w:szCs w:val="20"/>
                <w:lang w:val="hy-AM"/>
              </w:rPr>
              <w:t>գ</w:t>
            </w:r>
            <w:r w:rsidRPr="00784172">
              <w:rPr>
                <w:rFonts w:ascii="GHEA Grapalat" w:hAnsi="GHEA Grapalat" w:cs="Tahoma"/>
                <w:color w:val="000000"/>
                <w:sz w:val="20"/>
                <w:szCs w:val="20"/>
              </w:rPr>
              <w:t xml:space="preserve">                                                 "___" </w:t>
            </w:r>
            <w:r w:rsidRPr="00784172">
              <w:rPr>
                <w:rFonts w:ascii="GHEA Grapalat" w:hAnsi="GHEA Grapalat" w:cs="Sylfaen"/>
                <w:color w:val="000000"/>
                <w:sz w:val="20"/>
                <w:szCs w:val="20"/>
              </w:rPr>
              <w:t xml:space="preserve">___ </w:t>
            </w:r>
            <w:r w:rsidRPr="00784172">
              <w:rPr>
                <w:rFonts w:ascii="GHEA Grapalat" w:hAnsi="GHEA Grapalat" w:cs="Tahoma"/>
                <w:color w:val="000000"/>
                <w:sz w:val="20"/>
                <w:szCs w:val="20"/>
              </w:rPr>
              <w:t xml:space="preserve">20___ </w:t>
            </w:r>
            <w:r w:rsidRPr="00784172">
              <w:rPr>
                <w:rFonts w:ascii="GHEA Grapalat" w:hAnsi="GHEA Grapalat" w:cs="Sylfaen"/>
                <w:color w:val="000000"/>
                <w:sz w:val="20"/>
                <w:szCs w:val="20"/>
              </w:rPr>
              <w:t>թ.</w:t>
            </w:r>
            <w:r w:rsidRPr="00784172">
              <w:rPr>
                <w:rFonts w:ascii="GHEA Grapalat" w:hAnsi="GHEA Grapalat" w:cs="Sylfaen"/>
                <w:sz w:val="20"/>
                <w:szCs w:val="20"/>
              </w:rPr>
              <w:t xml:space="preserve"> </w:t>
            </w:r>
          </w:p>
          <w:p w:rsidR="00784172" w:rsidRPr="00784172" w:rsidRDefault="00784172" w:rsidP="00784172">
            <w:pPr>
              <w:rPr>
                <w:rFonts w:ascii="GHEA Grapalat" w:hAnsi="GHEA Grapalat" w:cs="Sylfaen"/>
                <w:sz w:val="20"/>
                <w:szCs w:val="20"/>
              </w:rPr>
            </w:pPr>
          </w:p>
          <w:p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  </w:t>
            </w:r>
          </w:p>
          <w:p w:rsidR="00784172" w:rsidRPr="00784172" w:rsidRDefault="00784172" w:rsidP="00784172">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23.բ.                                                                 Կ.Տ.    </w:t>
            </w:r>
          </w:p>
          <w:p w:rsidR="00784172" w:rsidRPr="00784172" w:rsidRDefault="00784172" w:rsidP="00784172">
            <w:pPr>
              <w:rPr>
                <w:rFonts w:ascii="GHEA Grapalat" w:hAnsi="GHEA Grapalat" w:cs="Sylfaen"/>
                <w:sz w:val="20"/>
                <w:szCs w:val="20"/>
              </w:rPr>
            </w:pPr>
          </w:p>
          <w:p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                     </w:t>
            </w:r>
          </w:p>
          <w:p w:rsidR="00784172" w:rsidRPr="00784172" w:rsidRDefault="00784172" w:rsidP="00784172">
            <w:pPr>
              <w:rPr>
                <w:rFonts w:ascii="GHEA Grapalat" w:hAnsi="GHEA Grapalat" w:cs="Sylfaen"/>
                <w:color w:val="000000"/>
                <w:sz w:val="20"/>
                <w:szCs w:val="20"/>
              </w:rPr>
            </w:pPr>
            <w:r w:rsidRPr="00784172">
              <w:rPr>
                <w:rFonts w:ascii="GHEA Grapalat" w:hAnsi="GHEA Grapalat" w:cs="Sylfaen"/>
                <w:sz w:val="20"/>
                <w:szCs w:val="20"/>
              </w:rPr>
              <w:t>23.</w:t>
            </w:r>
            <w:r w:rsidRPr="00784172">
              <w:rPr>
                <w:rFonts w:ascii="GHEA Grapalat" w:hAnsi="GHEA Grapalat" w:cs="Sylfaen"/>
                <w:sz w:val="20"/>
                <w:szCs w:val="20"/>
                <w:lang w:val="hy-AM"/>
              </w:rPr>
              <w:t>գ</w:t>
            </w:r>
            <w:r w:rsidRPr="00784172">
              <w:rPr>
                <w:rFonts w:ascii="GHEA Grapalat" w:hAnsi="GHEA Grapalat" w:cs="Sylfaen"/>
                <w:sz w:val="20"/>
                <w:szCs w:val="20"/>
              </w:rPr>
              <w:t xml:space="preserve">.Կատարման ամսաթիվը`           </w:t>
            </w:r>
            <w:r w:rsidRPr="00784172">
              <w:rPr>
                <w:rFonts w:ascii="GHEA Grapalat" w:hAnsi="GHEA Grapalat" w:cs="Tahoma"/>
                <w:color w:val="000000"/>
                <w:sz w:val="20"/>
                <w:szCs w:val="20"/>
              </w:rPr>
              <w:t xml:space="preserve">"___" </w:t>
            </w:r>
            <w:r w:rsidRPr="00784172">
              <w:rPr>
                <w:rFonts w:ascii="GHEA Grapalat" w:hAnsi="GHEA Grapalat" w:cs="Sylfaen"/>
                <w:color w:val="000000"/>
                <w:sz w:val="20"/>
                <w:szCs w:val="20"/>
              </w:rPr>
              <w:t xml:space="preserve">___ </w:t>
            </w:r>
            <w:r w:rsidRPr="00784172">
              <w:rPr>
                <w:rFonts w:ascii="GHEA Grapalat" w:hAnsi="GHEA Grapalat" w:cs="Tahoma"/>
                <w:color w:val="000000"/>
                <w:sz w:val="20"/>
                <w:szCs w:val="20"/>
              </w:rPr>
              <w:t>20___</w:t>
            </w:r>
            <w:r w:rsidRPr="00784172">
              <w:rPr>
                <w:rFonts w:ascii="GHEA Grapalat" w:hAnsi="GHEA Grapalat" w:cs="Sylfaen"/>
                <w:color w:val="000000"/>
                <w:sz w:val="20"/>
                <w:szCs w:val="20"/>
              </w:rPr>
              <w:t>թ.</w:t>
            </w:r>
          </w:p>
          <w:p w:rsidR="00784172" w:rsidRPr="00784172" w:rsidRDefault="00784172" w:rsidP="00784172">
            <w:pPr>
              <w:rPr>
                <w:rFonts w:ascii="GHEA Grapalat" w:hAnsi="GHEA Grapalat" w:cs="Sylfaen"/>
                <w:color w:val="000000"/>
                <w:sz w:val="20"/>
                <w:szCs w:val="20"/>
              </w:rPr>
            </w:pPr>
          </w:p>
          <w:p w:rsidR="00784172" w:rsidRPr="00784172" w:rsidRDefault="00784172" w:rsidP="00784172">
            <w:pPr>
              <w:rPr>
                <w:rFonts w:ascii="GHEA Grapalat" w:hAnsi="GHEA Grapalat" w:cs="Sylfaen"/>
                <w:sz w:val="20"/>
                <w:szCs w:val="20"/>
              </w:rPr>
            </w:pPr>
          </w:p>
          <w:p w:rsidR="00784172" w:rsidRPr="00784172" w:rsidRDefault="00784172" w:rsidP="00784172">
            <w:pPr>
              <w:jc w:val="right"/>
              <w:rPr>
                <w:rFonts w:ascii="GHEA Grapalat" w:hAnsi="GHEA Grapalat" w:cs="Arial"/>
                <w:sz w:val="20"/>
                <w:szCs w:val="20"/>
              </w:rPr>
            </w:pPr>
          </w:p>
        </w:tc>
      </w:tr>
    </w:tbl>
    <w:p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78417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84172" w:rsidRPr="00784172" w:rsidRDefault="00784172" w:rsidP="00784172">
      <w:pPr>
        <w:jc w:val="center"/>
        <w:rPr>
          <w:rFonts w:ascii="GHEA Grapalat" w:hAnsi="GHEA Grapalat"/>
          <w:b/>
          <w:sz w:val="22"/>
          <w:szCs w:val="22"/>
          <w:lang w:val="nl-NL"/>
        </w:rPr>
      </w:pPr>
      <w:r w:rsidRPr="00784172">
        <w:rPr>
          <w:rFonts w:ascii="GHEA Grapalat" w:hAnsi="GHEA Grapalat"/>
          <w:b/>
          <w:lang w:val="hy-AM"/>
        </w:rPr>
        <w:br w:type="page"/>
      </w:r>
      <w:r w:rsidRPr="00784172">
        <w:rPr>
          <w:rFonts w:ascii="GHEA Grapalat" w:hAnsi="GHEA Grapalat"/>
          <w:b/>
          <w:sz w:val="22"/>
          <w:szCs w:val="22"/>
          <w:lang w:val="hy-AM"/>
        </w:rPr>
        <w:lastRenderedPageBreak/>
        <w:t>Վճարման</w:t>
      </w:r>
      <w:r w:rsidRPr="00784172">
        <w:rPr>
          <w:rFonts w:ascii="GHEA Grapalat" w:hAnsi="GHEA Grapalat"/>
          <w:b/>
          <w:sz w:val="22"/>
          <w:szCs w:val="22"/>
          <w:lang w:val="nl-NL"/>
        </w:rPr>
        <w:t xml:space="preserve"> </w:t>
      </w:r>
      <w:r w:rsidRPr="00784172">
        <w:rPr>
          <w:rFonts w:ascii="GHEA Grapalat" w:hAnsi="GHEA Grapalat"/>
          <w:b/>
          <w:sz w:val="22"/>
          <w:szCs w:val="22"/>
          <w:lang w:val="hy-AM"/>
        </w:rPr>
        <w:t>պահանջագրի</w:t>
      </w:r>
      <w:r w:rsidRPr="00784172">
        <w:rPr>
          <w:rFonts w:ascii="GHEA Grapalat" w:hAnsi="GHEA Grapalat"/>
          <w:b/>
          <w:sz w:val="22"/>
          <w:szCs w:val="22"/>
          <w:lang w:val="nl-NL"/>
        </w:rPr>
        <w:t xml:space="preserve"> </w:t>
      </w:r>
      <w:r w:rsidRPr="00784172">
        <w:rPr>
          <w:rFonts w:ascii="GHEA Grapalat" w:hAnsi="GHEA Grapalat"/>
          <w:b/>
          <w:sz w:val="22"/>
          <w:szCs w:val="22"/>
          <w:lang w:val="hy-AM"/>
        </w:rPr>
        <w:t>պարտադիր</w:t>
      </w:r>
      <w:r w:rsidRPr="00784172">
        <w:rPr>
          <w:rFonts w:ascii="GHEA Grapalat" w:hAnsi="GHEA Grapalat"/>
          <w:b/>
          <w:sz w:val="22"/>
          <w:szCs w:val="22"/>
          <w:lang w:val="nl-NL"/>
        </w:rPr>
        <w:t xml:space="preserve"> </w:t>
      </w:r>
      <w:r w:rsidRPr="00784172">
        <w:rPr>
          <w:rFonts w:ascii="GHEA Grapalat" w:hAnsi="GHEA Grapalat"/>
          <w:b/>
          <w:sz w:val="22"/>
          <w:szCs w:val="22"/>
          <w:lang w:val="hy-AM"/>
        </w:rPr>
        <w:t>վավերապայմանները</w:t>
      </w:r>
      <w:r w:rsidRPr="00784172">
        <w:rPr>
          <w:rFonts w:ascii="GHEA Grapalat" w:hAnsi="GHEA Grapalat"/>
          <w:b/>
          <w:sz w:val="22"/>
          <w:szCs w:val="22"/>
          <w:lang w:val="nl-NL"/>
        </w:rPr>
        <w:t xml:space="preserve"> </w:t>
      </w:r>
      <w:r w:rsidRPr="00784172">
        <w:rPr>
          <w:rFonts w:ascii="GHEA Grapalat" w:hAnsi="GHEA Grapalat"/>
          <w:b/>
          <w:sz w:val="22"/>
          <w:szCs w:val="22"/>
          <w:lang w:val="hy-AM"/>
        </w:rPr>
        <w:t>և</w:t>
      </w:r>
      <w:r w:rsidRPr="00784172">
        <w:rPr>
          <w:rFonts w:ascii="GHEA Grapalat" w:hAnsi="GHEA Grapalat"/>
          <w:b/>
          <w:sz w:val="22"/>
          <w:szCs w:val="22"/>
          <w:lang w:val="nl-NL"/>
        </w:rPr>
        <w:t xml:space="preserve"> </w:t>
      </w:r>
      <w:r w:rsidRPr="00784172">
        <w:rPr>
          <w:rFonts w:ascii="GHEA Grapalat" w:hAnsi="GHEA Grapalat"/>
          <w:b/>
          <w:sz w:val="22"/>
          <w:szCs w:val="22"/>
          <w:lang w:val="hy-AM"/>
        </w:rPr>
        <w:t>լրացման</w:t>
      </w:r>
      <w:r w:rsidRPr="00784172">
        <w:rPr>
          <w:rFonts w:ascii="GHEA Grapalat" w:hAnsi="GHEA Grapalat"/>
          <w:b/>
          <w:sz w:val="22"/>
          <w:szCs w:val="22"/>
          <w:lang w:val="nl-NL"/>
        </w:rPr>
        <w:t xml:space="preserve"> </w:t>
      </w:r>
      <w:r w:rsidRPr="00784172">
        <w:rPr>
          <w:rFonts w:ascii="GHEA Grapalat" w:hAnsi="GHEA Grapalat"/>
          <w:b/>
          <w:sz w:val="22"/>
          <w:szCs w:val="22"/>
          <w:lang w:val="hy-AM"/>
        </w:rPr>
        <w:t>ուղեցույցը</w:t>
      </w:r>
    </w:p>
    <w:p w:rsidR="00784172" w:rsidRPr="00784172" w:rsidRDefault="00784172" w:rsidP="00784172">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both"/>
              <w:rPr>
                <w:rFonts w:ascii="GHEA Grapalat" w:hAnsi="GHEA Grapalat"/>
                <w:sz w:val="20"/>
                <w:szCs w:val="20"/>
              </w:rPr>
            </w:pPr>
            <w:r w:rsidRPr="007841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Նշված դաշտի/</w:t>
            </w:r>
          </w:p>
          <w:p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b/>
                <w:sz w:val="20"/>
                <w:szCs w:val="20"/>
                <w:lang w:val="hy-AM"/>
              </w:rPr>
            </w:pPr>
            <w:r w:rsidRPr="00784172">
              <w:rPr>
                <w:rFonts w:ascii="GHEA Grapalat" w:hAnsi="GHEA Grapalat"/>
                <w:b/>
                <w:sz w:val="20"/>
                <w:szCs w:val="20"/>
              </w:rPr>
              <w:t>Վավերապայմանի լրացման պահանջը</w:t>
            </w:r>
            <w:r w:rsidRPr="00784172">
              <w:rPr>
                <w:rFonts w:ascii="GHEA Grapalat" w:hAnsi="GHEA Grapalat"/>
                <w:b/>
                <w:sz w:val="20"/>
                <w:szCs w:val="20"/>
                <w:lang w:val="hy-AM"/>
              </w:rPr>
              <w:t xml:space="preserve"> </w:t>
            </w:r>
          </w:p>
          <w:p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w:t>
            </w:r>
            <w:r w:rsidRPr="00784172">
              <w:rPr>
                <w:rFonts w:ascii="GHEA Grapalat" w:hAnsi="GHEA Grapalat"/>
                <w:b/>
                <w:sz w:val="20"/>
                <w:szCs w:val="20"/>
                <w:lang w:val="hy-AM"/>
              </w:rPr>
              <w:t>գնումների գործընթացի հետ կապված</w:t>
            </w:r>
            <w:r w:rsidRPr="007841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ind w:left="-588" w:firstLine="588"/>
              <w:jc w:val="center"/>
              <w:rPr>
                <w:rFonts w:ascii="GHEA Grapalat" w:hAnsi="GHEA Grapalat"/>
                <w:b/>
                <w:sz w:val="20"/>
                <w:szCs w:val="20"/>
              </w:rPr>
            </w:pPr>
            <w:r w:rsidRPr="00784172">
              <w:rPr>
                <w:rFonts w:ascii="GHEA Grapalat" w:hAnsi="GHEA Grapalat"/>
                <w:b/>
                <w:sz w:val="20"/>
                <w:szCs w:val="20"/>
              </w:rPr>
              <w:t>Վավերապայմանը</w:t>
            </w:r>
          </w:p>
          <w:p w:rsidR="00784172" w:rsidRPr="00784172" w:rsidRDefault="00784172" w:rsidP="00784172">
            <w:pPr>
              <w:ind w:left="-588" w:firstLine="588"/>
              <w:jc w:val="center"/>
              <w:rPr>
                <w:rFonts w:ascii="GHEA Grapalat" w:hAnsi="GHEA Grapalat"/>
                <w:b/>
                <w:sz w:val="20"/>
                <w:szCs w:val="20"/>
              </w:rPr>
            </w:pPr>
            <w:r w:rsidRPr="00784172">
              <w:rPr>
                <w:rFonts w:ascii="GHEA Grapalat" w:hAnsi="GHEA Grapalat"/>
                <w:b/>
                <w:sz w:val="20"/>
                <w:szCs w:val="20"/>
              </w:rPr>
              <w:t xml:space="preserve">լրացնող կողմը` </w:t>
            </w:r>
          </w:p>
          <w:p w:rsidR="00784172" w:rsidRPr="00784172" w:rsidRDefault="00784172" w:rsidP="00784172">
            <w:pPr>
              <w:ind w:left="-588" w:firstLine="588"/>
              <w:jc w:val="center"/>
              <w:rPr>
                <w:rFonts w:ascii="GHEA Grapalat" w:hAnsi="GHEA Grapalat"/>
                <w:b/>
                <w:sz w:val="20"/>
                <w:szCs w:val="20"/>
              </w:rPr>
            </w:pPr>
            <w:r w:rsidRPr="00784172">
              <w:rPr>
                <w:rFonts w:ascii="GHEA Grapalat" w:hAnsi="GHEA Grapalat"/>
                <w:b/>
                <w:sz w:val="20"/>
                <w:szCs w:val="20"/>
              </w:rPr>
              <w:t>շահառուն կամ վճարողը</w:t>
            </w:r>
          </w:p>
          <w:p w:rsidR="00784172" w:rsidRPr="00784172" w:rsidRDefault="00784172" w:rsidP="00784172">
            <w:pPr>
              <w:ind w:left="-588" w:firstLine="588"/>
              <w:jc w:val="center"/>
              <w:rPr>
                <w:rFonts w:ascii="GHEA Grapalat" w:hAnsi="GHEA Grapalat"/>
                <w:b/>
                <w:sz w:val="20"/>
                <w:szCs w:val="20"/>
              </w:rPr>
            </w:pPr>
            <w:r w:rsidRPr="00784172">
              <w:rPr>
                <w:rFonts w:ascii="GHEA Grapalat" w:hAnsi="GHEA Grapalat"/>
                <w:b/>
                <w:sz w:val="20"/>
                <w:szCs w:val="20"/>
              </w:rPr>
              <w:t>(</w:t>
            </w:r>
            <w:r w:rsidRPr="00784172">
              <w:rPr>
                <w:rFonts w:ascii="GHEA Grapalat" w:hAnsi="GHEA Grapalat"/>
                <w:b/>
                <w:sz w:val="20"/>
                <w:szCs w:val="20"/>
                <w:lang w:val="hy-AM"/>
              </w:rPr>
              <w:t>գնումների գործընթացի հետ կապված</w:t>
            </w:r>
            <w:r w:rsidRPr="00784172">
              <w:rPr>
                <w:rFonts w:ascii="GHEA Grapalat" w:hAnsi="GHEA Grapalat"/>
                <w:b/>
                <w:sz w:val="20"/>
                <w:szCs w:val="20"/>
              </w:rPr>
              <w:t>)</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5</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Փաստաթղթի վրա նախապես լրացված է &lt;Վճարման պահանջագիր&gt;</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numPr>
                <w:ilvl w:val="0"/>
                <w:numId w:val="17"/>
              </w:numPr>
              <w:contextualSpacing/>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both"/>
              <w:rPr>
                <w:rFonts w:ascii="GHEA Grapalat" w:hAnsi="GHEA Grapalat"/>
                <w:sz w:val="20"/>
                <w:szCs w:val="20"/>
              </w:rPr>
            </w:pPr>
            <w:r w:rsidRPr="0078417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շահառուի կողմից` վճարողի բանկին վճարման պահանջագիրը ներկայացնելիս</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numPr>
                <w:ilvl w:val="0"/>
                <w:numId w:val="17"/>
              </w:numPr>
              <w:ind w:hanging="436"/>
              <w:contextualSpacing/>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both"/>
              <w:rPr>
                <w:rFonts w:ascii="GHEA Grapalat" w:hAnsi="GHEA Grapalat"/>
                <w:sz w:val="20"/>
                <w:szCs w:val="20"/>
              </w:rPr>
            </w:pPr>
            <w:r w:rsidRPr="0078417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rsidR="00784172" w:rsidRPr="00784172" w:rsidRDefault="00784172" w:rsidP="00784172">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ind w:left="132" w:hanging="132"/>
              <w:jc w:val="center"/>
              <w:rPr>
                <w:rFonts w:ascii="GHEA Grapalat" w:hAnsi="GHEA Grapalat"/>
                <w:sz w:val="20"/>
                <w:szCs w:val="20"/>
                <w:lang w:val="hy-AM"/>
              </w:rPr>
            </w:pPr>
            <w:r w:rsidRPr="00784172">
              <w:rPr>
                <w:rFonts w:ascii="GHEA Grapalat" w:hAnsi="GHEA Grapalat"/>
                <w:sz w:val="20"/>
                <w:szCs w:val="20"/>
              </w:rPr>
              <w:t>լրացվում է շահառուի կողմից` վճարողի բանկին վճարման պահանջագրի ներկայացման օրը</w:t>
            </w:r>
            <w:r w:rsidRPr="00784172">
              <w:rPr>
                <w:rFonts w:ascii="GHEA Grapalat" w:hAnsi="GHEA Grapalat"/>
                <w:sz w:val="20"/>
                <w:szCs w:val="20"/>
                <w:lang w:val="hy-AM"/>
              </w:rPr>
              <w:t xml:space="preserve">: </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numPr>
                <w:ilvl w:val="0"/>
                <w:numId w:val="17"/>
              </w:numPr>
              <w:ind w:hanging="436"/>
              <w:contextualSpacing/>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both"/>
              <w:rPr>
                <w:rFonts w:ascii="GHEA Grapalat" w:hAnsi="GHEA Grapalat"/>
                <w:sz w:val="20"/>
                <w:szCs w:val="20"/>
              </w:rPr>
            </w:pPr>
            <w:r w:rsidRPr="00784172">
              <w:rPr>
                <w:rFonts w:ascii="GHEA Grapalat" w:hAnsi="GHEA Grapalat" w:cs="Sylfaen"/>
                <w:sz w:val="20"/>
                <w:szCs w:val="20"/>
                <w:lang w:val="hy-AM"/>
              </w:rPr>
              <w:t>Վճարողի անվանումը</w:t>
            </w:r>
            <w:r w:rsidRPr="00784172">
              <w:rPr>
                <w:rFonts w:ascii="GHEA Grapalat" w:hAnsi="GHEA Grapalat" w:cs="Sylfaen"/>
                <w:sz w:val="20"/>
                <w:szCs w:val="20"/>
              </w:rPr>
              <w:t>,</w:t>
            </w:r>
            <w:r w:rsidRPr="007841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84172">
              <w:rPr>
                <w:rFonts w:ascii="GHEA Grapalat" w:hAnsi="GHEA Grapalat"/>
                <w:sz w:val="20"/>
                <w:szCs w:val="20"/>
                <w:lang w:val="hy-AM"/>
              </w:rPr>
              <w:t xml:space="preserve"> </w:t>
            </w:r>
            <w:r w:rsidRPr="0078417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ind w:left="252" w:hanging="252"/>
              <w:jc w:val="center"/>
              <w:rPr>
                <w:rFonts w:ascii="GHEA Grapalat" w:hAnsi="GHEA Grapalat"/>
                <w:sz w:val="20"/>
                <w:szCs w:val="20"/>
              </w:rPr>
            </w:pPr>
            <w:r w:rsidRPr="00784172">
              <w:rPr>
                <w:rFonts w:ascii="GHEA Grapalat" w:hAnsi="GHEA Grapalat"/>
                <w:sz w:val="20"/>
                <w:szCs w:val="20"/>
              </w:rPr>
              <w:t>լրացվում է վճարողի կողմից</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վճարողի կողմից</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վճարողի կողմից</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ոչ 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վճարողի կողմից</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ոչ 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լրացվում է Հայաստանի Հանրապետության նորմատիվ </w:t>
            </w:r>
            <w:r w:rsidRPr="00784172">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lastRenderedPageBreak/>
              <w:t>լրացվում է վճարողի կողմից</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w:t>
            </w:r>
            <w:r w:rsidRPr="00784172">
              <w:rPr>
                <w:rFonts w:ascii="GHEA Grapalat" w:hAnsi="GHEA Grapalat" w:cs="Sylfaen"/>
                <w:sz w:val="20"/>
                <w:szCs w:val="20"/>
                <w:lang w:val="hy-AM"/>
              </w:rPr>
              <w:t>ի  անվանումը</w:t>
            </w:r>
            <w:r w:rsidRPr="00784172">
              <w:rPr>
                <w:rFonts w:ascii="GHEA Grapalat" w:hAnsi="GHEA Grapalat" w:cs="Sylfaen"/>
                <w:sz w:val="20"/>
                <w:szCs w:val="20"/>
              </w:rPr>
              <w:t>,</w:t>
            </w:r>
            <w:r w:rsidRPr="007841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նախապես լրացվում է շահառուի կողմից` հրավերով</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շահառուի Հ</w:t>
            </w:r>
            <w:r w:rsidRPr="007841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ոչ պարտադիր</w:t>
            </w:r>
          </w:p>
          <w:p w:rsidR="00784172" w:rsidRPr="00784172" w:rsidRDefault="00784172" w:rsidP="00784172">
            <w:pPr>
              <w:jc w:val="center"/>
              <w:rPr>
                <w:rFonts w:ascii="GHEA Grapalat" w:hAnsi="GHEA Grapalat"/>
                <w:sz w:val="20"/>
                <w:szCs w:val="20"/>
              </w:rPr>
            </w:pPr>
            <w:r w:rsidRPr="00784172">
              <w:rPr>
                <w:rFonts w:ascii="GHEA Grapalat" w:hAnsi="GHEA Grapalat" w:cs="Sylfaen"/>
                <w:sz w:val="20"/>
                <w:szCs w:val="20"/>
              </w:rPr>
              <w:t xml:space="preserve"> (</w:t>
            </w:r>
            <w:r w:rsidRPr="00784172">
              <w:rPr>
                <w:rFonts w:ascii="GHEA Grapalat" w:hAnsi="GHEA Grapalat" w:cs="Sylfaen"/>
                <w:sz w:val="20"/>
                <w:szCs w:val="20"/>
                <w:lang w:val="hy-AM"/>
              </w:rPr>
              <w:t>գնումների հետ կապված գործընթացում չի լրացվում</w:t>
            </w:r>
            <w:r w:rsidRPr="007841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cs="Sylfaen"/>
                <w:sz w:val="20"/>
                <w:szCs w:val="20"/>
                <w:lang w:val="ru-RU"/>
              </w:rPr>
              <w:t>(</w:t>
            </w:r>
            <w:r w:rsidRPr="00784172">
              <w:rPr>
                <w:rFonts w:ascii="GHEA Grapalat" w:hAnsi="GHEA Grapalat" w:cs="Sylfaen"/>
                <w:sz w:val="20"/>
                <w:szCs w:val="20"/>
                <w:lang w:val="hy-AM"/>
              </w:rPr>
              <w:t>չի լրացվում</w:t>
            </w:r>
            <w:r w:rsidRPr="00784172">
              <w:rPr>
                <w:rFonts w:ascii="GHEA Grapalat" w:hAnsi="GHEA Grapalat" w:cs="Sylfaen"/>
                <w:sz w:val="20"/>
                <w:szCs w:val="20"/>
                <w:lang w:val="ru-RU"/>
              </w:rPr>
              <w:t>)</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ոչ 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նախապես լրացվում է շահառուի կողմից` հրավերով</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նախապես լրացվում է շահառուի կողմից` հրավերով</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շահառուի այն բանկային (</w:t>
            </w:r>
            <w:r w:rsidRPr="00784172">
              <w:rPr>
                <w:rFonts w:ascii="GHEA Grapalat" w:hAnsi="GHEA Grapalat"/>
                <w:sz w:val="20"/>
                <w:szCs w:val="20"/>
                <w:lang w:val="hy-AM"/>
              </w:rPr>
              <w:t>գանձապետական</w:t>
            </w:r>
            <w:r w:rsidRPr="0078417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նախապես լրացվում է շահառուի կողմից` հրավերով</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t>լրացվում է վճարողի կողմից</w:t>
            </w:r>
            <w:r w:rsidRPr="00784172">
              <w:rPr>
                <w:rFonts w:ascii="GHEA Grapalat" w:hAnsi="GHEA Grapalat"/>
                <w:sz w:val="20"/>
                <w:szCs w:val="20"/>
                <w:lang w:val="hy-AM"/>
              </w:rPr>
              <w:t xml:space="preserve"> </w:t>
            </w:r>
          </w:p>
        </w:tc>
      </w:tr>
      <w:tr w:rsidR="00784172" w:rsidRPr="00F105A7"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cs="Sylfaen"/>
                <w:sz w:val="20"/>
                <w:szCs w:val="20"/>
                <w:lang w:val="hy-AM"/>
              </w:rPr>
              <w:t>Ակցեպտավորված գումարը՝  (թվերով</w:t>
            </w:r>
            <w:r w:rsidRPr="00784172">
              <w:rPr>
                <w:rFonts w:ascii="GHEA Grapalat" w:hAnsi="GHEA Grapalat" w:cs="Arial"/>
                <w:sz w:val="20"/>
                <w:szCs w:val="20"/>
                <w:lang w:val="hy-AM"/>
              </w:rPr>
              <w:t xml:space="preserve"> </w:t>
            </w:r>
            <w:r w:rsidRPr="00784172">
              <w:rPr>
                <w:rFonts w:ascii="GHEA Grapalat" w:hAnsi="GHEA Grapalat" w:cs="Sylfaen"/>
                <w:sz w:val="20"/>
                <w:szCs w:val="20"/>
                <w:lang w:val="hy-AM"/>
              </w:rPr>
              <w:t>և</w:t>
            </w:r>
            <w:r w:rsidRPr="00784172">
              <w:rPr>
                <w:rFonts w:ascii="GHEA Grapalat" w:hAnsi="GHEA Grapalat" w:cs="Arial"/>
                <w:sz w:val="20"/>
                <w:szCs w:val="20"/>
                <w:lang w:val="hy-AM"/>
              </w:rPr>
              <w:t xml:space="preserve"> </w:t>
            </w:r>
            <w:r w:rsidRPr="007841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ոչ պարտադիր</w:t>
            </w:r>
          </w:p>
          <w:p w:rsidR="00784172" w:rsidRPr="00784172" w:rsidRDefault="00784172" w:rsidP="00784172">
            <w:pPr>
              <w:jc w:val="center"/>
              <w:rPr>
                <w:rFonts w:ascii="GHEA Grapalat" w:hAnsi="GHEA Grapalat"/>
                <w:sz w:val="20"/>
                <w:szCs w:val="20"/>
                <w:lang w:val="hy-AM"/>
              </w:rPr>
            </w:pPr>
            <w:r w:rsidRPr="007841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cs="Sylfaen"/>
                <w:sz w:val="20"/>
                <w:szCs w:val="20"/>
                <w:lang w:val="hy-AM"/>
              </w:rPr>
              <w:t>(չի լրացվում եւ չի կիրառվում)</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վճարողի կողմից</w:t>
            </w:r>
          </w:p>
        </w:tc>
      </w:tr>
      <w:tr w:rsidR="00784172" w:rsidRPr="00F105A7"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t xml:space="preserve">Պարտադիր </w:t>
            </w:r>
            <w:r w:rsidRPr="00784172">
              <w:rPr>
                <w:rFonts w:ascii="GHEA Grapalat" w:hAnsi="GHEA Grapalat"/>
                <w:sz w:val="20"/>
                <w:szCs w:val="20"/>
                <w:lang w:val="hy-AM"/>
              </w:rPr>
              <w:t xml:space="preserve">լրացվում է </w:t>
            </w:r>
            <w:r w:rsidRPr="00784172">
              <w:rPr>
                <w:rFonts w:ascii="GHEA Grapalat" w:hAnsi="GHEA Grapalat"/>
                <w:sz w:val="20"/>
                <w:szCs w:val="20"/>
              </w:rPr>
              <w:t>«</w:t>
            </w:r>
            <w:r w:rsidRPr="00784172">
              <w:rPr>
                <w:rFonts w:ascii="GHEA Grapalat" w:hAnsi="GHEA Grapalat"/>
                <w:sz w:val="20"/>
                <w:szCs w:val="20"/>
                <w:lang w:val="hy-AM"/>
              </w:rPr>
              <w:t>որակավորման ապահովման համար</w:t>
            </w:r>
            <w:r w:rsidRPr="00784172">
              <w:rPr>
                <w:rFonts w:ascii="GHEA Grapalat" w:hAnsi="GHEA Grapalat"/>
                <w:sz w:val="20"/>
                <w:szCs w:val="20"/>
              </w:rPr>
              <w:t>»</w:t>
            </w:r>
            <w:r w:rsidRPr="007841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նախապես լրացվում է շահառուի կողմից` հրավերով</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784172">
              <w:rPr>
                <w:rFonts w:ascii="GHEA Grapalat" w:hAnsi="GHEA Grapalat"/>
                <w:sz w:val="20"/>
                <w:szCs w:val="20"/>
              </w:rPr>
              <w:lastRenderedPageBreak/>
              <w:t>համարը</w:t>
            </w:r>
            <w:r w:rsidRPr="00784172">
              <w:rPr>
                <w:rFonts w:ascii="GHEA Grapalat" w:hAnsi="GHEA Grapalat"/>
                <w:sz w:val="20"/>
                <w:szCs w:val="20"/>
                <w:lang w:val="hy-AM"/>
              </w:rPr>
              <w:t>,</w:t>
            </w:r>
            <w:r w:rsidRPr="00784172">
              <w:rPr>
                <w:rFonts w:ascii="GHEA Grapalat" w:hAnsi="GHEA Grapalat" w:cs="Arial"/>
                <w:sz w:val="20"/>
                <w:szCs w:val="20"/>
                <w:lang w:val="hy-AM"/>
              </w:rPr>
              <w:t xml:space="preserve"> </w:t>
            </w:r>
            <w:r w:rsidRPr="00784172">
              <w:rPr>
                <w:rFonts w:ascii="GHEA Grapalat" w:hAnsi="GHEA Grapalat"/>
                <w:sz w:val="20"/>
                <w:szCs w:val="20"/>
              </w:rPr>
              <w:t xml:space="preserve"> գնման ընթացակարգի ծածկագիրը</w:t>
            </w:r>
            <w:r w:rsidRPr="007841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lastRenderedPageBreak/>
              <w:t xml:space="preserve">լրացվում է </w:t>
            </w:r>
            <w:r w:rsidRPr="00784172">
              <w:rPr>
                <w:rFonts w:ascii="GHEA Grapalat" w:hAnsi="GHEA Grapalat"/>
                <w:sz w:val="20"/>
                <w:szCs w:val="20"/>
                <w:lang w:val="hy-AM"/>
              </w:rPr>
              <w:t>շահառու</w:t>
            </w:r>
            <w:r w:rsidRPr="00784172">
              <w:rPr>
                <w:rFonts w:ascii="GHEA Grapalat" w:hAnsi="GHEA Grapalat"/>
                <w:sz w:val="20"/>
                <w:szCs w:val="20"/>
              </w:rPr>
              <w:t>ի կողմից</w:t>
            </w:r>
          </w:p>
        </w:tc>
      </w:tr>
      <w:tr w:rsidR="00784172" w:rsidRPr="00F105A7"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Del="0010680B" w:rsidRDefault="00784172" w:rsidP="00784172">
            <w:pPr>
              <w:jc w:val="center"/>
              <w:rPr>
                <w:rFonts w:ascii="GHEA Grapalat" w:hAnsi="GHEA Grapalat"/>
                <w:sz w:val="20"/>
                <w:szCs w:val="20"/>
                <w:lang w:val="hy-AM"/>
              </w:rPr>
            </w:pPr>
            <w:r w:rsidRPr="0078417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cs="Sylfaen"/>
                <w:sz w:val="20"/>
                <w:szCs w:val="20"/>
                <w:lang w:val="hy-AM"/>
              </w:rPr>
            </w:pPr>
            <w:r w:rsidRPr="00784172">
              <w:rPr>
                <w:rFonts w:ascii="GHEA Grapalat" w:hAnsi="GHEA Grapalat"/>
                <w:sz w:val="20"/>
                <w:szCs w:val="20"/>
              </w:rPr>
              <w:t>պարտադիր</w:t>
            </w:r>
            <w:r w:rsidRPr="00784172">
              <w:rPr>
                <w:rFonts w:ascii="GHEA Grapalat" w:hAnsi="GHEA Grapalat" w:cs="Sylfaen"/>
                <w:sz w:val="20"/>
                <w:szCs w:val="20"/>
                <w:lang w:val="hy-AM"/>
              </w:rPr>
              <w:t xml:space="preserve"> </w:t>
            </w:r>
          </w:p>
          <w:p w:rsidR="00784172" w:rsidRPr="00784172" w:rsidRDefault="00784172" w:rsidP="00784172">
            <w:pPr>
              <w:jc w:val="center"/>
              <w:rPr>
                <w:rFonts w:ascii="GHEA Grapalat" w:hAnsi="GHEA Grapalat" w:cs="Sylfaen"/>
                <w:sz w:val="20"/>
                <w:szCs w:val="20"/>
                <w:lang w:val="hy-AM"/>
              </w:rPr>
            </w:pPr>
            <w:r w:rsidRPr="00784172">
              <w:rPr>
                <w:rFonts w:ascii="GHEA Grapalat" w:hAnsi="GHEA Grapalat" w:cs="Sylfaen"/>
                <w:sz w:val="20"/>
                <w:szCs w:val="20"/>
                <w:lang w:val="hy-AM"/>
              </w:rPr>
              <w:t xml:space="preserve">լրացվում է &lt;ակցեպտավորված վճարում&gt; բառերը, </w:t>
            </w:r>
          </w:p>
          <w:p w:rsidR="00784172" w:rsidRPr="00784172" w:rsidRDefault="00784172" w:rsidP="00784172">
            <w:pPr>
              <w:jc w:val="center"/>
              <w:rPr>
                <w:rFonts w:ascii="GHEA Grapalat" w:hAnsi="GHEA Grapalat"/>
                <w:sz w:val="20"/>
                <w:szCs w:val="20"/>
                <w:lang w:val="hy-AM"/>
              </w:rPr>
            </w:pPr>
            <w:r w:rsidRPr="007841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 xml:space="preserve">նախապես լրացվում է շահառուի կողմից </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ոչ 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784172">
              <w:rPr>
                <w:rFonts w:ascii="GHEA Grapalat" w:hAnsi="GHEA Grapalat"/>
                <w:sz w:val="20"/>
                <w:szCs w:val="20"/>
                <w:lang w:val="hy-AM"/>
              </w:rPr>
              <w:t xml:space="preserve"> </w:t>
            </w:r>
            <w:r w:rsidRPr="00784172">
              <w:rPr>
                <w:rFonts w:ascii="GHEA Grapalat" w:hAnsi="GHEA Grapalat"/>
                <w:sz w:val="20"/>
                <w:szCs w:val="20"/>
              </w:rPr>
              <w:t>(</w:t>
            </w:r>
            <w:r w:rsidRPr="00784172">
              <w:rPr>
                <w:rFonts w:ascii="GHEA Grapalat" w:hAnsi="GHEA Grapalat"/>
                <w:sz w:val="20"/>
                <w:szCs w:val="20"/>
                <w:lang w:val="hy-AM"/>
              </w:rPr>
              <w:t>վճարողի բանկին</w:t>
            </w:r>
            <w:r w:rsidRPr="00784172">
              <w:rPr>
                <w:rFonts w:ascii="GHEA Grapalat" w:hAnsi="GHEA Grapalat"/>
                <w:sz w:val="20"/>
                <w:szCs w:val="20"/>
              </w:rPr>
              <w:t>)</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Եթ ե լրացվել է &lt;</w:t>
            </w:r>
            <w:r w:rsidRPr="00784172">
              <w:rPr>
                <w:rFonts w:ascii="GHEA Grapalat" w:hAnsi="GHEA Grapalat" w:cs="Sylfaen"/>
                <w:sz w:val="20"/>
                <w:szCs w:val="20"/>
                <w:lang w:val="hy-AM"/>
              </w:rPr>
              <w:t>Վճարման կատարման հիմքեր&gt; դաշտը ապա այս տվյալը պարտադիր լրացվում է</w:t>
            </w:r>
            <w:r w:rsidRPr="007841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շահառուի</w:t>
            </w:r>
            <w:r w:rsidRPr="00784172">
              <w:rPr>
                <w:rFonts w:ascii="GHEA Grapalat" w:hAnsi="GHEA Grapalat"/>
                <w:sz w:val="20"/>
                <w:szCs w:val="20"/>
                <w:lang w:val="hy-AM"/>
              </w:rPr>
              <w:t xml:space="preserve"> </w:t>
            </w:r>
            <w:r w:rsidRPr="00784172">
              <w:rPr>
                <w:rFonts w:ascii="GHEA Grapalat" w:hAnsi="GHEA Grapalat"/>
                <w:sz w:val="20"/>
                <w:szCs w:val="20"/>
              </w:rPr>
              <w:t>կողմից</w:t>
            </w:r>
          </w:p>
        </w:tc>
      </w:tr>
      <w:tr w:rsidR="00784172" w:rsidRPr="00F105A7"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2</w:t>
            </w:r>
            <w:r w:rsidRPr="007841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t>այս դաշտը լրացվում</w:t>
            </w:r>
            <w:r w:rsidRPr="00784172">
              <w:rPr>
                <w:rFonts w:ascii="GHEA Grapalat" w:hAnsi="GHEA Grapalat"/>
                <w:sz w:val="20"/>
                <w:szCs w:val="20"/>
                <w:lang w:val="hy-AM"/>
              </w:rPr>
              <w:t xml:space="preserve"> է վճարողի կողմից պահանջագրի ներկայացման դեպքում: Ընդ որում</w:t>
            </w:r>
            <w:r w:rsidRPr="00784172">
              <w:rPr>
                <w:rFonts w:ascii="GHEA Grapalat" w:hAnsi="GHEA Grapalat"/>
                <w:sz w:val="20"/>
                <w:szCs w:val="20"/>
              </w:rPr>
              <w:t xml:space="preserve"> եթե </w:t>
            </w:r>
            <w:r w:rsidRPr="00784172">
              <w:rPr>
                <w:rFonts w:ascii="GHEA Grapalat" w:hAnsi="GHEA Grapalat" w:cs="Sylfaen"/>
                <w:sz w:val="20"/>
                <w:szCs w:val="20"/>
                <w:lang w:val="hy-AM"/>
              </w:rPr>
              <w:t xml:space="preserve">Վճարման պայմաններ դաշտում </w:t>
            </w:r>
            <w:r w:rsidRPr="00784172">
              <w:rPr>
                <w:rFonts w:ascii="GHEA Grapalat" w:hAnsi="GHEA Grapalat"/>
                <w:sz w:val="20"/>
                <w:szCs w:val="20"/>
                <w:lang w:val="hy-AM"/>
              </w:rPr>
              <w:t>նշված է &lt;ակցեպտավորված վճարում&gt; ապա</w:t>
            </w:r>
            <w:r w:rsidRPr="00784172">
              <w:rPr>
                <w:rFonts w:ascii="GHEA Grapalat" w:hAnsi="GHEA Grapalat" w:cs="Sylfaen"/>
                <w:sz w:val="20"/>
                <w:szCs w:val="20"/>
                <w:lang w:val="hy-AM"/>
              </w:rPr>
              <w:t xml:space="preserve"> </w:t>
            </w:r>
            <w:r w:rsidRPr="00784172">
              <w:rPr>
                <w:rFonts w:ascii="GHEA Grapalat" w:hAnsi="GHEA Grapalat"/>
                <w:sz w:val="20"/>
                <w:szCs w:val="20"/>
              </w:rPr>
              <w:t>վճարող</w:t>
            </w:r>
            <w:r w:rsidRPr="00784172">
              <w:rPr>
                <w:rFonts w:ascii="GHEA Grapalat" w:hAnsi="GHEA Grapalat"/>
                <w:sz w:val="20"/>
                <w:szCs w:val="20"/>
                <w:lang w:val="hy-AM"/>
              </w:rPr>
              <w:t xml:space="preserve">ը ստորագրելով՝ </w:t>
            </w:r>
            <w:r w:rsidRPr="00784172">
              <w:rPr>
                <w:rFonts w:ascii="GHEA Grapalat" w:hAnsi="GHEA Grapalat" w:cs="Sylfaen"/>
                <w:sz w:val="20"/>
                <w:szCs w:val="20"/>
                <w:lang w:val="hy-AM"/>
              </w:rPr>
              <w:t xml:space="preserve">նախապես </w:t>
            </w:r>
            <w:r w:rsidRPr="00784172">
              <w:rPr>
                <w:rFonts w:ascii="GHEA Grapalat" w:hAnsi="GHEA Grapalat"/>
                <w:sz w:val="20"/>
                <w:szCs w:val="20"/>
                <w:lang w:val="hy-AM"/>
              </w:rPr>
              <w:t xml:space="preserve">համաձայնվում  </w:t>
            </w:r>
            <w:r w:rsidRPr="00784172">
              <w:rPr>
                <w:rFonts w:ascii="GHEA Grapalat" w:hAnsi="GHEA Grapalat" w:cs="Sylfaen"/>
                <w:sz w:val="20"/>
                <w:szCs w:val="20"/>
                <w:lang w:val="hy-AM"/>
              </w:rPr>
              <w:t xml:space="preserve">  </w:t>
            </w:r>
            <w:r w:rsidRPr="007841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784172" w:rsidRPr="00784172" w:rsidRDefault="00784172" w:rsidP="00784172">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 xml:space="preserve">ստորագրվում է վճարողի կողմից կամ </w:t>
            </w:r>
          </w:p>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դրվում է վճարողի էլեկտրոնային ստորագրությունը</w:t>
            </w:r>
          </w:p>
          <w:p w:rsidR="00784172" w:rsidRPr="00784172" w:rsidRDefault="00784172" w:rsidP="00784172">
            <w:pPr>
              <w:jc w:val="center"/>
              <w:rPr>
                <w:rFonts w:ascii="GHEA Grapalat" w:hAnsi="GHEA Grapalat"/>
                <w:sz w:val="20"/>
                <w:szCs w:val="20"/>
                <w:lang w:val="hy-AM"/>
              </w:rPr>
            </w:pPr>
          </w:p>
        </w:tc>
      </w:tr>
      <w:tr w:rsidR="00784172" w:rsidRPr="00F105A7" w:rsidTr="00784172">
        <w:tc>
          <w:tcPr>
            <w:tcW w:w="720" w:type="dxa"/>
            <w:tcBorders>
              <w:top w:val="single" w:sz="4" w:space="0" w:color="auto"/>
              <w:left w:val="single" w:sz="4" w:space="0" w:color="auto"/>
              <w:bottom w:val="single" w:sz="4" w:space="0" w:color="auto"/>
              <w:right w:val="single" w:sz="4" w:space="0" w:color="auto"/>
            </w:tcBorders>
            <w:vAlign w:val="center"/>
          </w:tcPr>
          <w:p w:rsidR="00784172" w:rsidRPr="00784172" w:rsidRDefault="00784172" w:rsidP="00784172">
            <w:pPr>
              <w:rPr>
                <w:rFonts w:ascii="GHEA Grapalat" w:hAnsi="GHEA Grapalat"/>
                <w:sz w:val="20"/>
                <w:szCs w:val="20"/>
              </w:rPr>
            </w:pPr>
            <w:r w:rsidRPr="00784172">
              <w:rPr>
                <w:rFonts w:ascii="GHEA Grapalat" w:hAnsi="GHEA Grapalat"/>
                <w:sz w:val="20"/>
                <w:szCs w:val="20"/>
                <w:lang w:val="hy-AM"/>
              </w:rPr>
              <w:t>2</w:t>
            </w:r>
            <w:r w:rsidRPr="007841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պարտադիր` </w:t>
            </w:r>
          </w:p>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t>կնիքի առկայության դեպքում</w:t>
            </w:r>
            <w:r w:rsidRPr="007841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 xml:space="preserve">կնքվում է վճարողի կողմից </w:t>
            </w:r>
          </w:p>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թղթային եղանակով ներկայացնելիս</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22</w:t>
            </w:r>
            <w:r w:rsidRPr="007841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r w:rsidRPr="00784172">
              <w:rPr>
                <w:rFonts w:ascii="GHEA Grapalat" w:hAnsi="GHEA Grapalat"/>
                <w:sz w:val="20"/>
                <w:szCs w:val="20"/>
                <w:lang w:val="hy-AM"/>
              </w:rPr>
              <w:t>՝</w:t>
            </w:r>
            <w:r w:rsidRPr="00784172">
              <w:rPr>
                <w:rFonts w:ascii="GHEA Grapalat" w:hAnsi="GHEA Grapalat"/>
                <w:sz w:val="20"/>
                <w:szCs w:val="20"/>
              </w:rPr>
              <w:t xml:space="preserve"> </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ստորագրվում է շահառուի կողմից</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vAlign w:val="center"/>
          </w:tcPr>
          <w:p w:rsidR="00784172" w:rsidRPr="00784172" w:rsidRDefault="00784172" w:rsidP="00784172">
            <w:pPr>
              <w:rPr>
                <w:rFonts w:ascii="GHEA Grapalat" w:hAnsi="GHEA Grapalat"/>
                <w:sz w:val="20"/>
                <w:szCs w:val="20"/>
              </w:rPr>
            </w:pPr>
            <w:r w:rsidRPr="00784172">
              <w:rPr>
                <w:rFonts w:ascii="GHEA Grapalat" w:hAnsi="GHEA Grapalat"/>
                <w:sz w:val="20"/>
                <w:szCs w:val="20"/>
                <w:lang w:val="hy-AM"/>
              </w:rPr>
              <w:t>22</w:t>
            </w:r>
            <w:r w:rsidRPr="007841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պարտադիր` </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t>կնքվում է շահառուի կողմից</w:t>
            </w:r>
            <w:r w:rsidRPr="00784172">
              <w:rPr>
                <w:rFonts w:ascii="GHEA Grapalat" w:hAnsi="GHEA Grapalat"/>
                <w:sz w:val="20"/>
                <w:szCs w:val="20"/>
                <w:lang w:val="hy-AM"/>
              </w:rPr>
              <w:t xml:space="preserve"> </w:t>
            </w:r>
          </w:p>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թղթային եղանակով բանկ ներկայացնելիս</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2</w:t>
            </w:r>
            <w:r w:rsidRPr="00784172">
              <w:rPr>
                <w:rFonts w:ascii="GHEA Grapalat" w:hAnsi="GHEA Grapalat"/>
                <w:sz w:val="20"/>
                <w:szCs w:val="20"/>
                <w:lang w:val="hy-AM"/>
              </w:rPr>
              <w:t>3</w:t>
            </w:r>
            <w:r w:rsidRPr="007841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վճարման պահանջագիրը վճարողին սպասարկող ֆինանսական կազմակերպության</w:t>
            </w:r>
            <w:r w:rsidRPr="00784172">
              <w:rPr>
                <w:rFonts w:ascii="GHEA Grapalat" w:hAnsi="GHEA Grapalat"/>
                <w:sz w:val="20"/>
                <w:szCs w:val="20"/>
                <w:lang w:val="hy-AM"/>
              </w:rPr>
              <w:t>ը</w:t>
            </w:r>
            <w:r w:rsidRPr="00784172">
              <w:rPr>
                <w:rFonts w:ascii="GHEA Grapalat" w:hAnsi="GHEA Grapalat"/>
                <w:sz w:val="20"/>
                <w:szCs w:val="20"/>
              </w:rPr>
              <w:t xml:space="preserve"> թղթային եղանակով </w:t>
            </w:r>
            <w:r w:rsidRPr="00784172">
              <w:rPr>
                <w:rFonts w:ascii="GHEA Grapalat" w:hAnsi="GHEA Grapalat"/>
                <w:sz w:val="20"/>
                <w:szCs w:val="20"/>
                <w:lang w:val="hy-AM"/>
              </w:rPr>
              <w:t xml:space="preserve"> </w:t>
            </w:r>
            <w:r w:rsidRPr="00784172">
              <w:rPr>
                <w:rFonts w:ascii="GHEA Grapalat" w:hAnsi="GHEA Grapalat"/>
                <w:sz w:val="20"/>
                <w:szCs w:val="20"/>
              </w:rPr>
              <w:t>ներկայաց</w:t>
            </w:r>
            <w:r w:rsidRPr="00784172">
              <w:rPr>
                <w:rFonts w:ascii="GHEA Grapalat" w:hAnsi="GHEA Grapalat"/>
                <w:sz w:val="20"/>
                <w:szCs w:val="20"/>
                <w:lang w:val="hy-AM"/>
              </w:rPr>
              <w:t>ված լի</w:t>
            </w:r>
            <w:r w:rsidRPr="007841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vAlign w:val="center"/>
          </w:tcPr>
          <w:p w:rsidR="00784172" w:rsidRPr="00784172" w:rsidRDefault="00784172" w:rsidP="00784172">
            <w:pPr>
              <w:rPr>
                <w:rFonts w:ascii="GHEA Grapalat" w:hAnsi="GHEA Grapalat"/>
                <w:sz w:val="20"/>
                <w:szCs w:val="20"/>
              </w:rPr>
            </w:pPr>
            <w:r w:rsidRPr="00784172">
              <w:rPr>
                <w:rFonts w:ascii="GHEA Grapalat" w:hAnsi="GHEA Grapalat"/>
                <w:sz w:val="20"/>
                <w:szCs w:val="20"/>
              </w:rPr>
              <w:t>2</w:t>
            </w:r>
            <w:r w:rsidRPr="00784172">
              <w:rPr>
                <w:rFonts w:ascii="GHEA Grapalat" w:hAnsi="GHEA Grapalat"/>
                <w:sz w:val="20"/>
                <w:szCs w:val="20"/>
                <w:lang w:val="hy-AM"/>
              </w:rPr>
              <w:t>3</w:t>
            </w:r>
            <w:r w:rsidRPr="007841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վճարողին </w:t>
            </w:r>
            <w:r w:rsidRPr="00784172">
              <w:rPr>
                <w:rFonts w:ascii="GHEA Grapalat" w:hAnsi="GHEA Grapalat"/>
                <w:sz w:val="20"/>
                <w:szCs w:val="20"/>
              </w:rPr>
              <w:lastRenderedPageBreak/>
              <w:t xml:space="preserve">սպասարկող ֆինանսական կազմակերպության (մասնաճյուղի) </w:t>
            </w:r>
            <w:r w:rsidRPr="00784172">
              <w:rPr>
                <w:rFonts w:ascii="GHEA Grapalat" w:hAnsi="GHEA Grapalat"/>
                <w:sz w:val="20"/>
                <w:szCs w:val="20"/>
                <w:lang w:val="hy-AM"/>
              </w:rPr>
              <w:t>դրոշմա</w:t>
            </w:r>
            <w:r w:rsidRPr="0078417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lastRenderedPageBreak/>
              <w:t>վճարման պահանջագիրը վճարողին սպասարկող ֆինանսական կազմակերպության</w:t>
            </w:r>
            <w:r w:rsidRPr="00784172">
              <w:rPr>
                <w:rFonts w:ascii="GHEA Grapalat" w:hAnsi="GHEA Grapalat"/>
                <w:sz w:val="20"/>
                <w:szCs w:val="20"/>
                <w:lang w:val="hy-AM"/>
              </w:rPr>
              <w:t>ը</w:t>
            </w:r>
            <w:r w:rsidRPr="00784172">
              <w:rPr>
                <w:rFonts w:ascii="GHEA Grapalat" w:hAnsi="GHEA Grapalat"/>
                <w:sz w:val="20"/>
                <w:szCs w:val="20"/>
              </w:rPr>
              <w:t xml:space="preserve"> թղթային եղանակով ներկայաց</w:t>
            </w:r>
            <w:r w:rsidRPr="00784172">
              <w:rPr>
                <w:rFonts w:ascii="GHEA Grapalat" w:hAnsi="GHEA Grapalat"/>
                <w:sz w:val="20"/>
                <w:szCs w:val="20"/>
                <w:lang w:val="hy-AM"/>
              </w:rPr>
              <w:t>ված լի</w:t>
            </w:r>
            <w:r w:rsidRPr="007841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lastRenderedPageBreak/>
              <w:t>2</w:t>
            </w:r>
            <w:r w:rsidRPr="00784172">
              <w:rPr>
                <w:rFonts w:ascii="GHEA Grapalat" w:hAnsi="GHEA Grapalat"/>
                <w:sz w:val="20"/>
                <w:szCs w:val="20"/>
                <w:lang w:val="hy-AM"/>
              </w:rPr>
              <w:t>3</w:t>
            </w:r>
            <w:r w:rsidRPr="00784172">
              <w:rPr>
                <w:rFonts w:ascii="GHEA Grapalat" w:hAnsi="GHEA Grapalat"/>
                <w:sz w:val="20"/>
                <w:szCs w:val="20"/>
              </w:rPr>
              <w:t>.</w:t>
            </w:r>
            <w:r w:rsidRPr="007841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2</w:t>
            </w:r>
            <w:r w:rsidRPr="00784172">
              <w:rPr>
                <w:rFonts w:ascii="GHEA Grapalat" w:hAnsi="GHEA Grapalat"/>
                <w:sz w:val="20"/>
                <w:szCs w:val="20"/>
                <w:lang w:val="hy-AM"/>
              </w:rPr>
              <w:t>4</w:t>
            </w:r>
            <w:r w:rsidRPr="007841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ոչ 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 xml:space="preserve">լրացվում է </w:t>
            </w:r>
            <w:r w:rsidRPr="00784172">
              <w:rPr>
                <w:rFonts w:ascii="GHEA Grapalat" w:hAnsi="GHEA Grapalat"/>
                <w:sz w:val="20"/>
                <w:szCs w:val="20"/>
              </w:rPr>
              <w:t>վճարման պահանջագիրը շահառուին սպասարկող ֆինանսական կազմակերպության</w:t>
            </w:r>
            <w:r w:rsidRPr="00784172">
              <w:rPr>
                <w:rFonts w:ascii="GHEA Grapalat" w:hAnsi="GHEA Grapalat"/>
                <w:sz w:val="20"/>
                <w:szCs w:val="20"/>
                <w:lang w:val="hy-AM"/>
              </w:rPr>
              <w:t xml:space="preserve">ը </w:t>
            </w:r>
            <w:r w:rsidRPr="00784172">
              <w:rPr>
                <w:rFonts w:ascii="GHEA Grapalat" w:hAnsi="GHEA Grapalat"/>
                <w:sz w:val="20"/>
                <w:szCs w:val="20"/>
              </w:rPr>
              <w:t xml:space="preserve"> ներկայաց</w:t>
            </w:r>
            <w:r w:rsidRPr="00784172">
              <w:rPr>
                <w:rFonts w:ascii="GHEA Grapalat" w:hAnsi="GHEA Grapalat"/>
                <w:sz w:val="20"/>
                <w:szCs w:val="20"/>
                <w:lang w:val="hy-AM"/>
              </w:rPr>
              <w:t>վ</w:t>
            </w:r>
            <w:r w:rsidRPr="00784172">
              <w:rPr>
                <w:rFonts w:ascii="GHEA Grapalat" w:hAnsi="GHEA Grapalat"/>
                <w:sz w:val="20"/>
                <w:szCs w:val="20"/>
              </w:rPr>
              <w:t>ելու դեպքում</w:t>
            </w:r>
            <w:r w:rsidRPr="00784172">
              <w:rPr>
                <w:rFonts w:ascii="GHEA Grapalat" w:hAnsi="GHEA Grapalat"/>
                <w:sz w:val="20"/>
                <w:szCs w:val="20"/>
                <w:lang w:val="hy-AM"/>
              </w:rPr>
              <w:t xml:space="preserve">, որտեղ </w:t>
            </w:r>
            <w:r w:rsidRPr="00784172" w:rsidDel="00DF049B">
              <w:rPr>
                <w:rFonts w:ascii="GHEA Grapalat" w:hAnsi="GHEA Grapalat"/>
                <w:sz w:val="20"/>
                <w:szCs w:val="20"/>
                <w:lang w:val="hy-AM"/>
              </w:rPr>
              <w:t xml:space="preserve"> </w:t>
            </w:r>
            <w:r w:rsidRPr="00784172">
              <w:rPr>
                <w:rFonts w:ascii="GHEA Grapalat" w:hAnsi="GHEA Grapalat"/>
                <w:sz w:val="20"/>
                <w:szCs w:val="20"/>
                <w:lang w:val="hy-AM"/>
              </w:rPr>
              <w:t xml:space="preserve"> </w:t>
            </w:r>
            <w:r w:rsidRPr="00784172">
              <w:rPr>
                <w:rFonts w:ascii="GHEA Grapalat" w:hAnsi="GHEA Grapalat"/>
                <w:sz w:val="20"/>
                <w:szCs w:val="20"/>
              </w:rPr>
              <w:t xml:space="preserve">աշխատակցի ստորագրությունը </w:t>
            </w:r>
            <w:r w:rsidRPr="00784172">
              <w:rPr>
                <w:rFonts w:ascii="GHEA Grapalat" w:hAnsi="GHEA Grapalat"/>
                <w:sz w:val="20"/>
                <w:szCs w:val="20"/>
                <w:lang w:val="hy-AM"/>
              </w:rPr>
              <w:t xml:space="preserve">դրվում է </w:t>
            </w:r>
            <w:r w:rsidRPr="00784172">
              <w:rPr>
                <w:rFonts w:ascii="GHEA Grapalat" w:hAnsi="GHEA Grapalat"/>
                <w:sz w:val="20"/>
                <w:szCs w:val="20"/>
              </w:rPr>
              <w:t>թղթային եղանակով ներկայաց</w:t>
            </w:r>
            <w:r w:rsidRPr="007841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2</w:t>
            </w:r>
            <w:r w:rsidRPr="00784172">
              <w:rPr>
                <w:rFonts w:ascii="GHEA Grapalat" w:hAnsi="GHEA Grapalat"/>
                <w:sz w:val="20"/>
                <w:szCs w:val="20"/>
                <w:lang w:val="hy-AM"/>
              </w:rPr>
              <w:t>4</w:t>
            </w:r>
            <w:r w:rsidRPr="007841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շահառռւին սպասարկող ֆինանսական կազմակերպության (մասնաճյուղի) </w:t>
            </w:r>
            <w:r w:rsidRPr="00784172">
              <w:rPr>
                <w:rFonts w:ascii="GHEA Grapalat" w:hAnsi="GHEA Grapalat"/>
                <w:sz w:val="20"/>
                <w:szCs w:val="20"/>
                <w:lang w:val="hy-AM"/>
              </w:rPr>
              <w:t>դրոշմա</w:t>
            </w:r>
            <w:r w:rsidRPr="0078417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 xml:space="preserve">ոչ </w:t>
            </w:r>
            <w:r w:rsidRPr="00784172">
              <w:rPr>
                <w:rFonts w:ascii="GHEA Grapalat" w:hAnsi="GHEA Grapalat"/>
                <w:sz w:val="20"/>
                <w:szCs w:val="20"/>
              </w:rPr>
              <w:t>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 xml:space="preserve">լրացվում է </w:t>
            </w:r>
            <w:r w:rsidRPr="00784172">
              <w:rPr>
                <w:rFonts w:ascii="GHEA Grapalat" w:hAnsi="GHEA Grapalat"/>
                <w:sz w:val="20"/>
                <w:szCs w:val="20"/>
              </w:rPr>
              <w:t xml:space="preserve">վճարման պահանջագիրը </w:t>
            </w:r>
            <w:r w:rsidRPr="00784172">
              <w:rPr>
                <w:rFonts w:ascii="GHEA Grapalat" w:hAnsi="GHEA Grapalat"/>
                <w:sz w:val="20"/>
                <w:szCs w:val="20"/>
                <w:lang w:val="hy-AM"/>
              </w:rPr>
              <w:t xml:space="preserve">վերջինիս </w:t>
            </w:r>
            <w:r w:rsidRPr="00784172">
              <w:rPr>
                <w:rFonts w:ascii="GHEA Grapalat" w:hAnsi="GHEA Grapalat"/>
                <w:sz w:val="20"/>
                <w:szCs w:val="20"/>
              </w:rPr>
              <w:t>ներկայաց</w:t>
            </w:r>
            <w:r w:rsidRPr="00784172">
              <w:rPr>
                <w:rFonts w:ascii="GHEA Grapalat" w:hAnsi="GHEA Grapalat"/>
                <w:sz w:val="20"/>
                <w:szCs w:val="20"/>
                <w:lang w:val="hy-AM"/>
              </w:rPr>
              <w:t>վ</w:t>
            </w:r>
            <w:r w:rsidRPr="00784172">
              <w:rPr>
                <w:rFonts w:ascii="GHEA Grapalat" w:hAnsi="GHEA Grapalat"/>
                <w:sz w:val="20"/>
                <w:szCs w:val="20"/>
              </w:rPr>
              <w:t>ելու դեպքում</w:t>
            </w:r>
            <w:r w:rsidRPr="00784172">
              <w:rPr>
                <w:rFonts w:ascii="GHEA Grapalat" w:hAnsi="GHEA Grapalat"/>
                <w:sz w:val="20"/>
                <w:szCs w:val="20"/>
                <w:lang w:val="hy-AM"/>
              </w:rPr>
              <w:t xml:space="preserve">, որտեղ </w:t>
            </w:r>
            <w:r w:rsidRPr="00784172" w:rsidDel="00DF049B">
              <w:rPr>
                <w:rFonts w:ascii="GHEA Grapalat" w:hAnsi="GHEA Grapalat"/>
                <w:sz w:val="20"/>
                <w:szCs w:val="20"/>
                <w:lang w:val="hy-AM"/>
              </w:rPr>
              <w:t xml:space="preserve"> </w:t>
            </w:r>
            <w:r w:rsidRPr="00784172">
              <w:rPr>
                <w:rFonts w:ascii="GHEA Grapalat" w:hAnsi="GHEA Grapalat"/>
                <w:sz w:val="20"/>
                <w:szCs w:val="20"/>
                <w:lang w:val="hy-AM"/>
              </w:rPr>
              <w:t xml:space="preserve"> դրոշմակնիքը</w:t>
            </w:r>
            <w:r w:rsidRPr="00784172">
              <w:rPr>
                <w:rFonts w:ascii="GHEA Grapalat" w:hAnsi="GHEA Grapalat"/>
                <w:sz w:val="20"/>
                <w:szCs w:val="20"/>
              </w:rPr>
              <w:t xml:space="preserve"> </w:t>
            </w:r>
            <w:r w:rsidRPr="00784172">
              <w:rPr>
                <w:rFonts w:ascii="GHEA Grapalat" w:hAnsi="GHEA Grapalat"/>
                <w:sz w:val="20"/>
                <w:szCs w:val="20"/>
                <w:lang w:val="hy-AM"/>
              </w:rPr>
              <w:t xml:space="preserve">դրվում է </w:t>
            </w:r>
            <w:r w:rsidRPr="00784172">
              <w:rPr>
                <w:rFonts w:ascii="GHEA Grapalat" w:hAnsi="GHEA Grapalat"/>
                <w:sz w:val="20"/>
                <w:szCs w:val="20"/>
              </w:rPr>
              <w:t>թղթային եղանակով ներկայաց</w:t>
            </w:r>
            <w:r w:rsidRPr="007841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2</w:t>
            </w:r>
            <w:r w:rsidRPr="00784172">
              <w:rPr>
                <w:rFonts w:ascii="GHEA Grapalat" w:hAnsi="GHEA Grapalat"/>
                <w:sz w:val="20"/>
                <w:szCs w:val="20"/>
                <w:lang w:val="hy-AM"/>
              </w:rPr>
              <w:t>4</w:t>
            </w:r>
            <w:r w:rsidRPr="007841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 xml:space="preserve">ոչ </w:t>
            </w:r>
            <w:r w:rsidRPr="00784172">
              <w:rPr>
                <w:rFonts w:ascii="GHEA Grapalat" w:hAnsi="GHEA Grapalat"/>
                <w:sz w:val="20"/>
                <w:szCs w:val="20"/>
              </w:rPr>
              <w:t>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 xml:space="preserve">լրացվում է </w:t>
            </w:r>
            <w:r w:rsidRPr="00784172">
              <w:rPr>
                <w:rFonts w:ascii="GHEA Grapalat" w:hAnsi="GHEA Grapalat"/>
                <w:sz w:val="20"/>
                <w:szCs w:val="20"/>
              </w:rPr>
              <w:t xml:space="preserve">վճարման պահանջագիրը </w:t>
            </w:r>
            <w:r w:rsidRPr="00784172">
              <w:rPr>
                <w:rFonts w:ascii="GHEA Grapalat" w:hAnsi="GHEA Grapalat"/>
                <w:sz w:val="20"/>
                <w:szCs w:val="20"/>
                <w:lang w:val="hy-AM"/>
              </w:rPr>
              <w:t xml:space="preserve">վերջինիս </w:t>
            </w:r>
            <w:r w:rsidRPr="00784172">
              <w:rPr>
                <w:rFonts w:ascii="GHEA Grapalat" w:hAnsi="GHEA Grapalat"/>
                <w:sz w:val="20"/>
                <w:szCs w:val="20"/>
              </w:rPr>
              <w:t>ներկայաց</w:t>
            </w:r>
            <w:r w:rsidRPr="00784172">
              <w:rPr>
                <w:rFonts w:ascii="GHEA Grapalat" w:hAnsi="GHEA Grapalat"/>
                <w:sz w:val="20"/>
                <w:szCs w:val="20"/>
                <w:lang w:val="hy-AM"/>
              </w:rPr>
              <w:t>վ</w:t>
            </w:r>
            <w:r w:rsidRPr="00784172">
              <w:rPr>
                <w:rFonts w:ascii="GHEA Grapalat" w:hAnsi="GHEA Grapalat"/>
                <w:sz w:val="20"/>
                <w:szCs w:val="20"/>
              </w:rPr>
              <w:t>ելու դեպքում</w:t>
            </w:r>
            <w:r w:rsidRPr="00784172">
              <w:rPr>
                <w:rFonts w:ascii="GHEA Grapalat" w:hAnsi="GHEA Grapalat"/>
                <w:sz w:val="20"/>
                <w:szCs w:val="20"/>
                <w:lang w:val="hy-AM"/>
              </w:rPr>
              <w:t xml:space="preserve">,   որտեղ </w:t>
            </w:r>
            <w:r w:rsidRPr="00784172" w:rsidDel="00DF049B">
              <w:rPr>
                <w:rFonts w:ascii="GHEA Grapalat" w:hAnsi="GHEA Grapalat"/>
                <w:sz w:val="20"/>
                <w:szCs w:val="20"/>
                <w:lang w:val="hy-AM"/>
              </w:rPr>
              <w:t xml:space="preserve"> </w:t>
            </w:r>
            <w:r w:rsidRPr="00784172">
              <w:rPr>
                <w:rFonts w:ascii="GHEA Grapalat" w:hAnsi="GHEA Grapalat"/>
                <w:sz w:val="20"/>
                <w:szCs w:val="20"/>
                <w:lang w:val="hy-AM"/>
              </w:rPr>
              <w:t xml:space="preserve"> սույն տվյալները</w:t>
            </w:r>
            <w:r w:rsidRPr="00784172">
              <w:rPr>
                <w:rFonts w:ascii="GHEA Grapalat" w:hAnsi="GHEA Grapalat"/>
                <w:sz w:val="20"/>
                <w:szCs w:val="20"/>
              </w:rPr>
              <w:t xml:space="preserve"> </w:t>
            </w:r>
            <w:r w:rsidRPr="00784172">
              <w:rPr>
                <w:rFonts w:ascii="GHEA Grapalat" w:hAnsi="GHEA Grapalat"/>
                <w:sz w:val="20"/>
                <w:szCs w:val="20"/>
                <w:lang w:val="hy-AM"/>
              </w:rPr>
              <w:t xml:space="preserve">դրվում են </w:t>
            </w:r>
            <w:r w:rsidRPr="00784172">
              <w:rPr>
                <w:rFonts w:ascii="GHEA Grapalat" w:hAnsi="GHEA Grapalat"/>
                <w:sz w:val="20"/>
                <w:szCs w:val="20"/>
              </w:rPr>
              <w:t>թղթային եղանակով ներկայաց</w:t>
            </w:r>
            <w:r w:rsidRPr="007841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p>
        </w:tc>
      </w:tr>
    </w:tbl>
    <w:p w:rsidR="00784172" w:rsidRPr="00784172" w:rsidRDefault="00784172" w:rsidP="00784172">
      <w:pPr>
        <w:spacing w:line="360" w:lineRule="auto"/>
        <w:ind w:firstLine="720"/>
        <w:jc w:val="right"/>
        <w:rPr>
          <w:rFonts w:ascii="GHEA Grapalat" w:hAnsi="GHEA Grapalat" w:cs="Sylfaen"/>
          <w:sz w:val="20"/>
          <w:szCs w:val="20"/>
        </w:rPr>
      </w:pPr>
    </w:p>
    <w:p w:rsidR="00784172" w:rsidRPr="00784172" w:rsidRDefault="00784172" w:rsidP="00784172">
      <w:pPr>
        <w:spacing w:line="360" w:lineRule="auto"/>
        <w:ind w:firstLine="720"/>
        <w:jc w:val="right"/>
        <w:rPr>
          <w:rFonts w:ascii="GHEA Grapalat" w:hAnsi="GHEA Grapalat" w:cs="Sylfaen"/>
          <w:sz w:val="20"/>
          <w:szCs w:val="20"/>
        </w:rPr>
      </w:pPr>
    </w:p>
    <w:p w:rsidR="00784172" w:rsidRPr="00784172" w:rsidRDefault="00784172" w:rsidP="00784172">
      <w:pPr>
        <w:spacing w:line="360" w:lineRule="auto"/>
        <w:ind w:firstLine="720"/>
        <w:jc w:val="right"/>
        <w:rPr>
          <w:rFonts w:ascii="GHEA Grapalat" w:hAnsi="GHEA Grapalat" w:cs="Sylfaen"/>
          <w:sz w:val="20"/>
          <w:szCs w:val="20"/>
        </w:rPr>
      </w:pPr>
    </w:p>
    <w:p w:rsidR="00784172" w:rsidRPr="00784172" w:rsidRDefault="00784172" w:rsidP="00784172">
      <w:pPr>
        <w:spacing w:line="360" w:lineRule="auto"/>
        <w:ind w:firstLine="720"/>
        <w:jc w:val="right"/>
        <w:rPr>
          <w:rFonts w:ascii="GHEA Grapalat" w:hAnsi="GHEA Grapalat" w:cs="Sylfaen"/>
          <w:sz w:val="20"/>
          <w:szCs w:val="20"/>
        </w:rPr>
      </w:pPr>
    </w:p>
    <w:p w:rsidR="00784172" w:rsidRPr="00784172" w:rsidRDefault="00784172" w:rsidP="00784172">
      <w:pPr>
        <w:spacing w:line="360" w:lineRule="auto"/>
        <w:ind w:firstLine="720"/>
        <w:jc w:val="right"/>
        <w:rPr>
          <w:rFonts w:ascii="GHEA Grapalat" w:hAnsi="GHEA Grapalat" w:cs="Sylfaen"/>
          <w:sz w:val="20"/>
          <w:szCs w:val="20"/>
        </w:rPr>
      </w:pPr>
    </w:p>
    <w:p w:rsidR="00784172" w:rsidRPr="00784172" w:rsidRDefault="00784172" w:rsidP="00784172">
      <w:pPr>
        <w:rPr>
          <w:rFonts w:ascii="GHEA Grapalat" w:hAnsi="GHEA Grapalat"/>
        </w:rPr>
      </w:pPr>
    </w:p>
    <w:p w:rsidR="00784172" w:rsidRPr="00784172" w:rsidRDefault="00784172" w:rsidP="00784172">
      <w:pPr>
        <w:jc w:val="center"/>
        <w:rPr>
          <w:rFonts w:ascii="GHEA Grapalat" w:hAnsi="GHEA Grapalat" w:cs="GHEA Grapalat"/>
          <w:sz w:val="22"/>
          <w:szCs w:val="22"/>
          <w:lang w:val="hy-AM"/>
        </w:rPr>
      </w:pPr>
    </w:p>
    <w:p w:rsidR="00784172" w:rsidRPr="00784172" w:rsidRDefault="00784172" w:rsidP="00784172">
      <w:pPr>
        <w:ind w:firstLine="567"/>
        <w:jc w:val="right"/>
        <w:rPr>
          <w:rFonts w:ascii="GHEA Grapalat" w:hAnsi="GHEA Grapalat" w:cs="Arial"/>
          <w:b/>
          <w:sz w:val="20"/>
          <w:szCs w:val="20"/>
          <w:lang w:val="hy-AM"/>
        </w:rPr>
      </w:pPr>
      <w:r w:rsidRPr="00784172">
        <w:rPr>
          <w:rFonts w:ascii="GHEA Grapalat" w:hAnsi="GHEA Grapalat"/>
          <w:b/>
          <w:sz w:val="20"/>
          <w:szCs w:val="20"/>
          <w:lang w:val="hy-AM"/>
        </w:rPr>
        <w:br w:type="page"/>
      </w:r>
      <w:r w:rsidRPr="00784172">
        <w:rPr>
          <w:rFonts w:ascii="GHEA Grapalat" w:hAnsi="GHEA Grapalat" w:cs="Sylfaen"/>
          <w:b/>
          <w:sz w:val="20"/>
          <w:szCs w:val="20"/>
          <w:lang w:val="hy-AM"/>
        </w:rPr>
        <w:lastRenderedPageBreak/>
        <w:t>Հավելված</w:t>
      </w:r>
      <w:r w:rsidRPr="00784172">
        <w:rPr>
          <w:rFonts w:ascii="GHEA Grapalat" w:hAnsi="GHEA Grapalat" w:cs="Arial"/>
          <w:b/>
          <w:sz w:val="20"/>
          <w:szCs w:val="20"/>
          <w:lang w:val="hy-AM"/>
        </w:rPr>
        <w:t xml:space="preserve"> 5</w:t>
      </w:r>
    </w:p>
    <w:p w:rsidR="00784172" w:rsidRPr="00784172" w:rsidRDefault="00E574D7" w:rsidP="00784172">
      <w:pPr>
        <w:ind w:firstLine="567"/>
        <w:jc w:val="right"/>
        <w:rPr>
          <w:rFonts w:ascii="GHEA Grapalat" w:hAnsi="GHEA Grapalat" w:cs="Arial"/>
          <w:b/>
          <w:sz w:val="20"/>
          <w:szCs w:val="20"/>
          <w:lang w:val="hy-AM"/>
        </w:rPr>
      </w:pPr>
      <w:r w:rsidRPr="00E85F2B">
        <w:rPr>
          <w:rFonts w:ascii="GHEA Grapalat" w:hAnsi="GHEA Grapalat"/>
          <w:b/>
          <w:sz w:val="20"/>
          <w:lang w:val="af-ZA"/>
        </w:rPr>
        <w:t xml:space="preserve">ԱՄԽՀ-ԲՄԱՇՁԲ-22/10  </w:t>
      </w:r>
      <w:r w:rsidRPr="00E85F2B">
        <w:rPr>
          <w:rFonts w:ascii="GHEA Grapalat" w:hAnsi="GHEA Grapalat" w:cs="Sylfaen"/>
          <w:b/>
          <w:sz w:val="20"/>
          <w:szCs w:val="20"/>
          <w:lang w:val="hy-AM"/>
        </w:rPr>
        <w:t xml:space="preserve"> </w:t>
      </w:r>
      <w:r w:rsidR="004F310F" w:rsidRPr="00E85F2B">
        <w:rPr>
          <w:rFonts w:ascii="GHEA Grapalat" w:hAnsi="GHEA Grapalat" w:cs="Sylfaen"/>
          <w:b/>
          <w:sz w:val="20"/>
          <w:szCs w:val="20"/>
          <w:lang w:val="hy-AM"/>
        </w:rPr>
        <w:t xml:space="preserve"> </w:t>
      </w:r>
      <w:r w:rsidR="00784172" w:rsidRPr="00784172">
        <w:rPr>
          <w:rFonts w:ascii="GHEA Grapalat" w:hAnsi="GHEA Grapalat" w:cs="Sylfaen"/>
          <w:b/>
          <w:sz w:val="20"/>
          <w:szCs w:val="20"/>
          <w:lang w:val="hy-AM"/>
        </w:rPr>
        <w:t>ծածկագրով</w:t>
      </w:r>
    </w:p>
    <w:p w:rsidR="00784172" w:rsidRPr="00784172" w:rsidRDefault="00784172" w:rsidP="00784172">
      <w:pPr>
        <w:ind w:firstLine="567"/>
        <w:jc w:val="right"/>
        <w:rPr>
          <w:rFonts w:ascii="GHEA Grapalat" w:hAnsi="GHEA Grapalat" w:cs="Sylfaen"/>
          <w:b/>
          <w:sz w:val="20"/>
          <w:szCs w:val="20"/>
          <w:lang w:val="hy-AM"/>
        </w:rPr>
      </w:pPr>
      <w:r w:rsidRPr="00784172">
        <w:rPr>
          <w:rFonts w:ascii="GHEA Grapalat" w:hAnsi="GHEA Grapalat" w:cs="Sylfaen"/>
          <w:b/>
          <w:sz w:val="20"/>
          <w:szCs w:val="20"/>
          <w:lang w:val="hy-AM"/>
        </w:rPr>
        <w:t>բաց</w:t>
      </w:r>
      <w:r w:rsidRPr="00784172">
        <w:rPr>
          <w:rFonts w:ascii="GHEA Grapalat" w:hAnsi="GHEA Grapalat" w:cs="Arial"/>
          <w:b/>
          <w:sz w:val="20"/>
          <w:szCs w:val="20"/>
          <w:lang w:val="hy-AM"/>
        </w:rPr>
        <w:t xml:space="preserve"> մրցույթի </w:t>
      </w:r>
      <w:r w:rsidRPr="00784172">
        <w:rPr>
          <w:rFonts w:ascii="GHEA Grapalat" w:hAnsi="GHEA Grapalat" w:cs="Sylfaen"/>
          <w:b/>
          <w:sz w:val="20"/>
          <w:szCs w:val="20"/>
          <w:lang w:val="hy-AM"/>
        </w:rPr>
        <w:t>հրավերի</w:t>
      </w:r>
    </w:p>
    <w:p w:rsidR="00784172" w:rsidRPr="00784172" w:rsidRDefault="00784172" w:rsidP="00784172">
      <w:pPr>
        <w:ind w:firstLine="567"/>
        <w:jc w:val="right"/>
        <w:rPr>
          <w:rFonts w:ascii="GHEA Grapalat" w:hAnsi="GHEA Grapalat" w:cs="Sylfaen"/>
          <w:b/>
          <w:sz w:val="20"/>
          <w:szCs w:val="20"/>
          <w:lang w:val="hy-AM"/>
        </w:rPr>
      </w:pPr>
    </w:p>
    <w:p w:rsidR="00784172" w:rsidRPr="00784172" w:rsidRDefault="00784172" w:rsidP="00784172">
      <w:pPr>
        <w:shd w:val="clear" w:color="auto" w:fill="FFFFFF"/>
        <w:ind w:firstLine="375"/>
        <w:jc w:val="center"/>
        <w:rPr>
          <w:rFonts w:ascii="GHEA Grapalat" w:hAnsi="GHEA Grapalat"/>
          <w:b/>
          <w:bCs/>
          <w:color w:val="000000"/>
          <w:sz w:val="20"/>
          <w:szCs w:val="20"/>
          <w:lang w:val="hy-AM"/>
        </w:rPr>
      </w:pPr>
      <w:r w:rsidRPr="00784172">
        <w:rPr>
          <w:rFonts w:ascii="GHEA Grapalat" w:hAnsi="GHEA Grapalat"/>
          <w:b/>
          <w:bCs/>
          <w:color w:val="000000"/>
          <w:sz w:val="20"/>
          <w:szCs w:val="20"/>
          <w:lang w:val="hy-AM"/>
        </w:rPr>
        <w:t>ԵՐԱՇԽԻՔ N __________</w:t>
      </w:r>
    </w:p>
    <w:p w:rsidR="00784172" w:rsidRPr="00784172" w:rsidRDefault="00784172" w:rsidP="00784172">
      <w:pPr>
        <w:jc w:val="center"/>
        <w:rPr>
          <w:rFonts w:ascii="GHEA Grapalat" w:hAnsi="GHEA Grapalat" w:cs="GHEA Grapalat"/>
          <w:b/>
          <w:sz w:val="20"/>
          <w:szCs w:val="20"/>
          <w:lang w:val="hy-AM"/>
        </w:rPr>
      </w:pPr>
      <w:r w:rsidRPr="00784172">
        <w:rPr>
          <w:rFonts w:ascii="GHEA Grapalat" w:hAnsi="GHEA Grapalat" w:cs="GHEA Grapalat"/>
          <w:b/>
          <w:sz w:val="18"/>
          <w:szCs w:val="18"/>
          <w:lang w:val="hy-AM"/>
        </w:rPr>
        <w:t xml:space="preserve">         (պայմանագրի ապահովում)</w:t>
      </w:r>
    </w:p>
    <w:p w:rsidR="00784172" w:rsidRPr="00784172" w:rsidRDefault="00784172" w:rsidP="00784172">
      <w:pPr>
        <w:shd w:val="clear" w:color="auto" w:fill="FFFFFF"/>
        <w:ind w:firstLine="375"/>
        <w:rPr>
          <w:b/>
          <w:bCs/>
          <w:lang w:val="hy-AM"/>
        </w:rPr>
      </w:pPr>
    </w:p>
    <w:p w:rsidR="00784172" w:rsidRPr="00784172" w:rsidRDefault="00784172" w:rsidP="00784172">
      <w:pPr>
        <w:shd w:val="clear" w:color="auto" w:fill="FFFFFF"/>
        <w:ind w:firstLine="375"/>
        <w:rPr>
          <w:rFonts w:ascii="GHEA Grapalat" w:hAnsi="GHEA Grapalat"/>
          <w:sz w:val="20"/>
          <w:szCs w:val="20"/>
          <w:u w:val="single"/>
          <w:lang w:val="hy-AM"/>
        </w:rPr>
      </w:pPr>
      <w:r w:rsidRPr="00784172">
        <w:rPr>
          <w:rFonts w:ascii="GHEA Grapalat" w:hAnsi="GHEA Grapalat"/>
          <w:sz w:val="20"/>
          <w:szCs w:val="20"/>
          <w:lang w:val="hy-AM"/>
        </w:rPr>
        <w:tab/>
        <w:t xml:space="preserve">1.Սույն երաշխիքը (այսուհետ՝ երաշխիք) հանդիսանում է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p>
    <w:p w:rsidR="00784172" w:rsidRPr="00784172" w:rsidRDefault="00784172" w:rsidP="00784172">
      <w:pPr>
        <w:shd w:val="clear" w:color="auto" w:fill="FFFFFF"/>
        <w:ind w:left="5664" w:firstLine="708"/>
        <w:rPr>
          <w:b/>
          <w:bCs/>
          <w:lang w:val="hy-AM"/>
        </w:rPr>
      </w:pPr>
      <w:r w:rsidRPr="00784172">
        <w:rPr>
          <w:rFonts w:ascii="GHEA Grapalat" w:hAnsi="GHEA Grapalat" w:cs="Sylfaen"/>
          <w:vertAlign w:val="superscript"/>
          <w:lang w:val="hy-AM"/>
        </w:rPr>
        <w:t xml:space="preserve">          պատվիրատուի անվանումը</w:t>
      </w:r>
    </w:p>
    <w:p w:rsidR="00784172" w:rsidRPr="00784172" w:rsidRDefault="00784172" w:rsidP="00784172">
      <w:pPr>
        <w:shd w:val="clear" w:color="auto" w:fill="FFFFFF"/>
        <w:rPr>
          <w:rFonts w:ascii="GHEA Grapalat" w:hAnsi="GHEA Grapalat" w:cs="Sylfaen"/>
          <w:vertAlign w:val="superscript"/>
          <w:lang w:val="hy-AM"/>
        </w:rPr>
      </w:pPr>
      <w:r w:rsidRPr="00784172">
        <w:rPr>
          <w:rFonts w:ascii="GHEA Grapalat" w:hAnsi="GHEA Grapalat"/>
          <w:sz w:val="20"/>
          <w:szCs w:val="20"/>
          <w:lang w:val="hy-AM"/>
        </w:rPr>
        <w:t xml:space="preserve">(այսուհետ՝ բենեֆիցիար) և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lang w:val="hy-AM"/>
        </w:rPr>
        <w:t xml:space="preserve"> միջև </w:t>
      </w:r>
      <w:r w:rsidRPr="00784172">
        <w:rPr>
          <w:rFonts w:cs="Sylfaen"/>
          <w:vertAlign w:val="superscript"/>
          <w:lang w:val="hy-AM"/>
        </w:rPr>
        <w:t xml:space="preserve">                       </w:t>
      </w:r>
      <w:r w:rsidRPr="00784172">
        <w:rPr>
          <w:rFonts w:cs="Sylfaen"/>
          <w:vertAlign w:val="superscript"/>
          <w:lang w:val="hy-AM"/>
        </w:rPr>
        <w:tab/>
      </w:r>
      <w:r w:rsidRPr="00784172">
        <w:rPr>
          <w:rFonts w:cs="Sylfaen"/>
          <w:vertAlign w:val="superscript"/>
          <w:lang w:val="hy-AM"/>
        </w:rPr>
        <w:tab/>
      </w:r>
      <w:r w:rsidRPr="00784172">
        <w:rPr>
          <w:rFonts w:cs="Sylfaen"/>
          <w:vertAlign w:val="superscript"/>
          <w:lang w:val="hy-AM"/>
        </w:rPr>
        <w:tab/>
      </w:r>
      <w:r w:rsidRPr="00784172">
        <w:rPr>
          <w:rFonts w:cs="Sylfaen"/>
          <w:vertAlign w:val="superscript"/>
          <w:lang w:val="hy-AM"/>
        </w:rPr>
        <w:tab/>
      </w:r>
      <w:r w:rsidRPr="00784172">
        <w:rPr>
          <w:rFonts w:cs="Sylfaen"/>
          <w:vertAlign w:val="superscript"/>
          <w:lang w:val="hy-AM"/>
        </w:rPr>
        <w:tab/>
      </w:r>
      <w:r w:rsidRPr="00784172">
        <w:rPr>
          <w:rFonts w:cs="Sylfaen"/>
          <w:vertAlign w:val="superscript"/>
          <w:lang w:val="hy-AM"/>
        </w:rPr>
        <w:tab/>
      </w:r>
      <w:r w:rsidRPr="00784172">
        <w:rPr>
          <w:rFonts w:ascii="GHEA Grapalat" w:hAnsi="GHEA Grapalat" w:cs="Sylfaen"/>
          <w:vertAlign w:val="superscript"/>
          <w:lang w:val="hy-AM"/>
        </w:rPr>
        <w:t xml:space="preserve">ընտրված մասնակցի անվանումը </w:t>
      </w:r>
    </w:p>
    <w:p w:rsidR="00784172" w:rsidRPr="00784172" w:rsidRDefault="00784172" w:rsidP="00784172">
      <w:pPr>
        <w:shd w:val="clear" w:color="auto" w:fill="FFFFFF"/>
        <w:rPr>
          <w:rFonts w:ascii="GHEA Grapalat" w:hAnsi="GHEA Grapalat"/>
          <w:sz w:val="20"/>
          <w:szCs w:val="20"/>
          <w:lang w:val="hy-AM"/>
        </w:rPr>
      </w:pPr>
      <w:r w:rsidRPr="00784172">
        <w:rPr>
          <w:rFonts w:ascii="GHEA Grapalat" w:hAnsi="GHEA Grapalat"/>
          <w:sz w:val="20"/>
          <w:szCs w:val="20"/>
          <w:lang w:val="hy-AM"/>
        </w:rPr>
        <w:t xml:space="preserve">կնքվելիք N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lang w:val="hy-AM"/>
        </w:rPr>
        <w:t xml:space="preserve">  պայմանագրից բխող պրինցիպալի </w:t>
      </w:r>
    </w:p>
    <w:p w:rsidR="00784172" w:rsidRPr="00784172" w:rsidRDefault="00784172" w:rsidP="00784172">
      <w:pPr>
        <w:shd w:val="clear" w:color="auto" w:fill="FFFFFF"/>
        <w:ind w:firstLine="375"/>
        <w:rPr>
          <w:rFonts w:ascii="GHEA Grapalat" w:hAnsi="GHEA Grapalat"/>
          <w:sz w:val="20"/>
          <w:szCs w:val="20"/>
          <w:lang w:val="hy-AM"/>
        </w:rPr>
      </w:pP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cs="Sylfaen"/>
          <w:vertAlign w:val="superscript"/>
          <w:lang w:val="hy-AM"/>
        </w:rPr>
        <w:t>կնքվելիք պայմանագրի համարը</w:t>
      </w:r>
    </w:p>
    <w:p w:rsidR="00784172" w:rsidRPr="00784172" w:rsidRDefault="00784172" w:rsidP="00784172">
      <w:pPr>
        <w:shd w:val="clear" w:color="auto" w:fill="FFFFFF"/>
        <w:rPr>
          <w:rFonts w:ascii="GHEA Grapalat" w:hAnsi="GHEA Grapalat"/>
          <w:sz w:val="20"/>
          <w:szCs w:val="20"/>
          <w:lang w:val="hy-AM"/>
        </w:rPr>
      </w:pPr>
      <w:r w:rsidRPr="00784172">
        <w:rPr>
          <w:rFonts w:ascii="GHEA Grapalat" w:hAnsi="GHEA Grapalat"/>
          <w:sz w:val="20"/>
          <w:szCs w:val="20"/>
          <w:lang w:val="hy-AM"/>
        </w:rPr>
        <w:t xml:space="preserve">պարտավորությունների (այսուհետ՝ երաշխավորված պարտավորություններ) կատարման ապահովում: </w:t>
      </w:r>
    </w:p>
    <w:p w:rsidR="00784172" w:rsidRPr="00784172" w:rsidRDefault="00784172" w:rsidP="00784172">
      <w:pPr>
        <w:shd w:val="clear" w:color="auto" w:fill="FFFFFF"/>
        <w:ind w:firstLine="708"/>
        <w:rPr>
          <w:rFonts w:ascii="GHEA Grapalat" w:hAnsi="GHEA Grapalat"/>
          <w:sz w:val="20"/>
          <w:szCs w:val="20"/>
          <w:lang w:val="hy-AM"/>
        </w:rPr>
      </w:pPr>
      <w:r w:rsidRPr="00784172">
        <w:rPr>
          <w:rFonts w:ascii="GHEA Grapalat" w:hAnsi="GHEA Grapalat"/>
          <w:sz w:val="20"/>
          <w:szCs w:val="20"/>
          <w:lang w:val="hy-AM"/>
        </w:rPr>
        <w:t xml:space="preserve">2. Երաշխիքով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lang w:val="hy-AM"/>
        </w:rPr>
        <w:t xml:space="preserve"> (այսուհետ՝ երաշխիք տվող </w:t>
      </w:r>
    </w:p>
    <w:p w:rsidR="00784172" w:rsidRPr="00784172" w:rsidRDefault="00784172" w:rsidP="00784172">
      <w:pPr>
        <w:shd w:val="clear" w:color="auto" w:fill="FFFFFF"/>
        <w:ind w:firstLine="375"/>
        <w:rPr>
          <w:rFonts w:ascii="GHEA Grapalat" w:hAnsi="GHEA Grapalat"/>
          <w:sz w:val="20"/>
          <w:szCs w:val="20"/>
          <w:lang w:val="hy-AM"/>
        </w:rPr>
      </w:pP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sz w:val="20"/>
          <w:szCs w:val="20"/>
          <w:lang w:val="hy-AM"/>
        </w:rPr>
        <w:tab/>
        <w:t xml:space="preserve">                         </w:t>
      </w:r>
      <w:r w:rsidRPr="00784172">
        <w:rPr>
          <w:rFonts w:ascii="GHEA Grapalat" w:hAnsi="GHEA Grapalat" w:cs="Sylfaen"/>
          <w:vertAlign w:val="superscript"/>
          <w:lang w:val="hy-AM"/>
        </w:rPr>
        <w:t>երաշխիքը տվող բանկի անվանումը</w:t>
      </w:r>
    </w:p>
    <w:p w:rsidR="00784172" w:rsidRPr="00784172" w:rsidRDefault="00784172" w:rsidP="00784172">
      <w:pPr>
        <w:shd w:val="clear" w:color="auto" w:fill="FFFFFF"/>
        <w:rPr>
          <w:rFonts w:ascii="GHEA Grapalat" w:hAnsi="GHEA Grapalat"/>
          <w:sz w:val="20"/>
          <w:szCs w:val="20"/>
          <w:u w:val="single"/>
          <w:lang w:val="hy-AM"/>
        </w:rPr>
      </w:pPr>
      <w:r w:rsidRPr="00784172">
        <w:rPr>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p>
    <w:p w:rsidR="00784172" w:rsidRPr="00784172" w:rsidRDefault="00784172" w:rsidP="00784172">
      <w:pPr>
        <w:shd w:val="clear" w:color="auto" w:fill="FFFFFF"/>
        <w:ind w:left="7080" w:firstLine="708"/>
        <w:rPr>
          <w:rFonts w:ascii="GHEA Grapalat" w:hAnsi="GHEA Grapalat"/>
          <w:sz w:val="20"/>
          <w:szCs w:val="20"/>
          <w:u w:val="single"/>
          <w:lang w:val="hy-AM"/>
        </w:rPr>
      </w:pPr>
      <w:r w:rsidRPr="00784172">
        <w:rPr>
          <w:rFonts w:ascii="GHEA Grapalat" w:hAnsi="GHEA Grapalat" w:cs="Sylfaen"/>
          <w:vertAlign w:val="superscript"/>
          <w:lang w:val="hy-AM"/>
        </w:rPr>
        <w:t xml:space="preserve">   գումարը թվերով և տառերով</w:t>
      </w:r>
    </w:p>
    <w:p w:rsidR="00784172" w:rsidRPr="00784172" w:rsidRDefault="00784172" w:rsidP="00784172">
      <w:pPr>
        <w:shd w:val="clear" w:color="auto" w:fill="FFFFFF"/>
        <w:rPr>
          <w:rFonts w:ascii="GHEA Grapalat" w:hAnsi="GHEA Grapalat"/>
          <w:sz w:val="20"/>
          <w:szCs w:val="20"/>
          <w:lang w:val="hy-AM"/>
        </w:rPr>
      </w:pPr>
      <w:r w:rsidRPr="00784172">
        <w:rPr>
          <w:rFonts w:ascii="GHEA Grapalat" w:hAnsi="GHEA Grapalat"/>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lang w:val="hy-AM"/>
        </w:rPr>
        <w:t>հաշվեհամարին փոխանցման միջոցով:</w:t>
      </w:r>
    </w:p>
    <w:p w:rsidR="00784172" w:rsidRPr="00784172" w:rsidRDefault="00784172" w:rsidP="00784172">
      <w:pPr>
        <w:shd w:val="clear" w:color="auto" w:fill="FFFFFF"/>
        <w:rPr>
          <w:rFonts w:ascii="GHEA Grapalat" w:hAnsi="GHEA Grapalat"/>
          <w:sz w:val="20"/>
          <w:szCs w:val="20"/>
          <w:lang w:val="hy-AM"/>
        </w:rPr>
      </w:pPr>
      <w:r w:rsidRPr="00784172">
        <w:rPr>
          <w:rFonts w:ascii="GHEA Grapalat" w:hAnsi="GHEA Grapalat" w:cs="Sylfaen"/>
          <w:vertAlign w:val="superscript"/>
          <w:lang w:val="hy-AM"/>
        </w:rPr>
        <w:t xml:space="preserve">                                                                                      հաշվեհամարը</w:t>
      </w:r>
    </w:p>
    <w:p w:rsidR="00784172" w:rsidRPr="00784172" w:rsidRDefault="00784172" w:rsidP="00784172">
      <w:pPr>
        <w:shd w:val="clear" w:color="auto" w:fill="FFFFFF"/>
        <w:ind w:firstLine="375"/>
        <w:rPr>
          <w:rFonts w:ascii="GHEA Grapalat" w:hAnsi="GHEA Grapalat"/>
          <w:color w:val="000000"/>
          <w:sz w:val="20"/>
          <w:szCs w:val="20"/>
          <w:lang w:val="hy-AM"/>
        </w:rPr>
      </w:pPr>
      <w:r w:rsidRPr="00784172">
        <w:rPr>
          <w:rFonts w:ascii="GHEA Grapalat" w:hAnsi="GHEA Grapalat"/>
          <w:color w:val="000000"/>
          <w:sz w:val="20"/>
          <w:szCs w:val="20"/>
          <w:lang w:val="hy-AM"/>
        </w:rPr>
        <w:t>3. Սույն երաշխիքն անհետկանչելի է:</w:t>
      </w:r>
    </w:p>
    <w:p w:rsidR="00784172" w:rsidRPr="00784172" w:rsidRDefault="00784172" w:rsidP="00784172">
      <w:pPr>
        <w:shd w:val="clear" w:color="auto" w:fill="FFFFFF"/>
        <w:ind w:firstLine="375"/>
        <w:rPr>
          <w:rFonts w:ascii="GHEA Grapalat" w:hAnsi="GHEA Grapalat"/>
          <w:color w:val="000000"/>
          <w:sz w:val="20"/>
          <w:szCs w:val="20"/>
          <w:lang w:val="hy-AM"/>
        </w:rPr>
      </w:pPr>
      <w:r w:rsidRPr="00784172">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t xml:space="preserve">5. Երաշխիքը գործում է բենեֆիցիարի և պրիցիպալի միջև կնքվելիքN </w:t>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p>
    <w:p w:rsidR="00784172" w:rsidRPr="00784172" w:rsidRDefault="00784172" w:rsidP="00784172">
      <w:pPr>
        <w:shd w:val="clear" w:color="auto" w:fill="FFFFFF"/>
        <w:ind w:left="4956" w:firstLine="708"/>
        <w:rPr>
          <w:rFonts w:ascii="GHEA Grapalat" w:hAnsi="GHEA Grapalat" w:cs="Sylfaen"/>
          <w:vertAlign w:val="superscript"/>
          <w:lang w:val="hy-AM"/>
        </w:rPr>
      </w:pPr>
      <w:r w:rsidRPr="00784172">
        <w:rPr>
          <w:rFonts w:ascii="GHEA Grapalat" w:hAnsi="GHEA Grapalat" w:cs="Sylfaen"/>
          <w:vertAlign w:val="superscript"/>
          <w:lang w:val="hy-AM"/>
        </w:rPr>
        <w:t xml:space="preserve">                                   կնքվելիք պայմանագրի համարը </w:t>
      </w:r>
    </w:p>
    <w:p w:rsidR="00784172" w:rsidRPr="00784172" w:rsidRDefault="00784172" w:rsidP="00784172">
      <w:pPr>
        <w:tabs>
          <w:tab w:val="left" w:pos="0"/>
        </w:tabs>
        <w:mirrorIndents/>
        <w:jc w:val="both"/>
        <w:rPr>
          <w:rFonts w:ascii="GHEA Grapalat" w:hAnsi="GHEA Grapalat"/>
          <w:color w:val="000000"/>
          <w:sz w:val="20"/>
          <w:szCs w:val="20"/>
          <w:u w:val="single"/>
          <w:lang w:val="hy-AM" w:eastAsia="ru-RU"/>
        </w:rPr>
      </w:pPr>
      <w:r w:rsidRPr="00784172">
        <w:rPr>
          <w:rFonts w:ascii="GHEA Grapalat" w:hAnsi="GHEA Grapalat"/>
          <w:color w:val="000000"/>
          <w:sz w:val="20"/>
          <w:szCs w:val="20"/>
          <w:lang w:val="hy-AM" w:eastAsia="ru-RU"/>
        </w:rPr>
        <w:t xml:space="preserve">պայմանագիրն ուժի մեջ մտնելու օրվանից մինչև </w:t>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s="Sylfaen"/>
          <w:vertAlign w:val="superscript"/>
          <w:lang w:val="hy-AM" w:eastAsia="ru-RU"/>
        </w:rPr>
        <w:t>կնքվելիք պայմանագրով նախատեսված աշխատանքի կատարման վերջնաժամկետը, ներառյալ երաշխիքային ժամկետը</w:t>
      </w:r>
    </w:p>
    <w:p w:rsidR="00784172" w:rsidRPr="00784172" w:rsidRDefault="00784172" w:rsidP="00784172">
      <w:pPr>
        <w:tabs>
          <w:tab w:val="left" w:pos="0"/>
        </w:tabs>
        <w:mirrorIndents/>
        <w:jc w:val="both"/>
        <w:rPr>
          <w:rFonts w:ascii="GHEA Grapalat" w:hAnsi="GHEA Grapalat"/>
          <w:color w:val="000000"/>
          <w:sz w:val="20"/>
          <w:szCs w:val="20"/>
          <w:lang w:val="hy-AM" w:eastAsia="ru-RU"/>
        </w:rPr>
      </w:pPr>
      <w:r w:rsidRPr="00784172">
        <w:rPr>
          <w:rFonts w:ascii="GHEA Grapalat" w:hAnsi="GHEA Grapalat"/>
          <w:color w:val="000000"/>
          <w:sz w:val="20"/>
          <w:szCs w:val="20"/>
          <w:lang w:val="hy-AM" w:eastAsia="ru-RU"/>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84172" w:rsidRPr="00784172" w:rsidRDefault="00784172" w:rsidP="00784172">
      <w:pPr>
        <w:shd w:val="clear" w:color="auto" w:fill="FFFFFF"/>
        <w:ind w:firstLine="375"/>
        <w:rPr>
          <w:rFonts w:ascii="GHEA Grapalat" w:hAnsi="GHEA Grapalat"/>
          <w:color w:val="000000"/>
          <w:sz w:val="20"/>
          <w:szCs w:val="20"/>
          <w:lang w:val="hy-AM"/>
        </w:rPr>
      </w:pPr>
      <w:r w:rsidRPr="00784172">
        <w:rPr>
          <w:rFonts w:ascii="GHEA Grapalat" w:hAnsi="GHEA Grapalat"/>
          <w:color w:val="000000"/>
          <w:sz w:val="20"/>
          <w:szCs w:val="20"/>
          <w:lang w:val="hy-AM"/>
        </w:rPr>
        <w:t xml:space="preserve">1) N </w:t>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t xml:space="preserve">     </w:t>
      </w:r>
      <w:r w:rsidRPr="00784172">
        <w:rPr>
          <w:rFonts w:ascii="GHEA Grapalat" w:hAnsi="GHEA Grapalat"/>
          <w:color w:val="000000"/>
          <w:sz w:val="20"/>
          <w:szCs w:val="20"/>
          <w:lang w:val="hy-AM"/>
        </w:rPr>
        <w:t xml:space="preserve"> պայմանագրի, ներառյալ նաև դրանում կատարված</w:t>
      </w:r>
    </w:p>
    <w:p w:rsidR="00784172" w:rsidRPr="00784172" w:rsidRDefault="00784172" w:rsidP="00784172">
      <w:pPr>
        <w:shd w:val="clear" w:color="auto" w:fill="FFFFFF"/>
        <w:rPr>
          <w:rFonts w:ascii="GHEA Grapalat" w:hAnsi="GHEA Grapalat" w:cs="Sylfaen"/>
          <w:vertAlign w:val="superscript"/>
          <w:lang w:val="hy-AM"/>
        </w:rPr>
      </w:pPr>
      <w:r w:rsidRPr="00784172">
        <w:rPr>
          <w:rFonts w:ascii="GHEA Grapalat" w:hAnsi="GHEA Grapalat" w:cs="Sylfaen"/>
          <w:vertAlign w:val="superscript"/>
          <w:lang w:val="hy-AM"/>
        </w:rPr>
        <w:t xml:space="preserve">                          կնքվելիք պայմանագրի համարը </w:t>
      </w:r>
    </w:p>
    <w:p w:rsidR="00784172" w:rsidRPr="00784172" w:rsidRDefault="00784172" w:rsidP="00784172">
      <w:pPr>
        <w:shd w:val="clear" w:color="auto" w:fill="FFFFFF"/>
        <w:rPr>
          <w:rFonts w:ascii="GHEA Grapalat" w:hAnsi="GHEA Grapalat"/>
          <w:color w:val="000000"/>
          <w:sz w:val="20"/>
          <w:szCs w:val="20"/>
          <w:lang w:val="hy-AM"/>
        </w:rPr>
      </w:pPr>
      <w:r w:rsidRPr="00784172">
        <w:rPr>
          <w:rFonts w:ascii="GHEA Grapalat" w:hAnsi="GHEA Grapalat"/>
          <w:color w:val="000000"/>
          <w:sz w:val="20"/>
          <w:szCs w:val="20"/>
          <w:lang w:val="hy-AM"/>
        </w:rPr>
        <w:t>կատարված փոփոխությունների, լրացուցիչ համաձայնագրերի պատճենները.</w:t>
      </w:r>
    </w:p>
    <w:p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784172">
          <w:rPr>
            <w:rFonts w:ascii="GHEA Grapalat" w:hAnsi="GHEA Grapalat"/>
            <w:color w:val="0000FF"/>
            <w:sz w:val="20"/>
            <w:szCs w:val="20"/>
            <w:u w:val="single"/>
            <w:lang w:val="hy-AM"/>
          </w:rPr>
          <w:t>www.procurement.am</w:t>
        </w:r>
      </w:hyperlink>
      <w:r w:rsidRPr="00784172">
        <w:rPr>
          <w:rFonts w:ascii="GHEA Grapalat" w:hAnsi="GHEA Grapalat"/>
          <w:color w:val="000000"/>
          <w:sz w:val="20"/>
          <w:szCs w:val="20"/>
          <w:lang w:val="hy-AM"/>
        </w:rPr>
        <w:t xml:space="preserve"> հասցեով գործող տեղեկագրում հրապարակած ծանուցումը:</w:t>
      </w:r>
    </w:p>
    <w:p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84172" w:rsidRPr="00784172" w:rsidRDefault="00784172" w:rsidP="00784172">
      <w:pPr>
        <w:shd w:val="clear" w:color="auto" w:fill="FFFFFF"/>
        <w:ind w:firstLine="375"/>
        <w:rPr>
          <w:rFonts w:ascii="GHEA Grapalat" w:hAnsi="GHEA Grapalat"/>
          <w:color w:val="000000"/>
          <w:sz w:val="20"/>
          <w:szCs w:val="20"/>
          <w:lang w:val="hy-AM"/>
        </w:rPr>
      </w:pPr>
      <w:r w:rsidRPr="00784172">
        <w:rPr>
          <w:rFonts w:ascii="GHEA Grapalat" w:hAnsi="GHEA Grapalat"/>
          <w:color w:val="000000"/>
          <w:sz w:val="20"/>
          <w:szCs w:val="20"/>
          <w:lang w:val="hy-AM"/>
        </w:rPr>
        <w:t>8. Երաշխիք տվող անձը մերժում է բենեֆիցիարի պահանջը, եթե`</w:t>
      </w:r>
    </w:p>
    <w:p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784172" w:rsidRPr="00784172" w:rsidRDefault="00784172" w:rsidP="00784172">
      <w:pPr>
        <w:shd w:val="clear" w:color="auto" w:fill="FFFFFF"/>
        <w:ind w:firstLine="375"/>
        <w:rPr>
          <w:rFonts w:ascii="GHEA Grapalat" w:hAnsi="GHEA Grapalat"/>
          <w:color w:val="000000"/>
          <w:sz w:val="20"/>
          <w:szCs w:val="20"/>
          <w:lang w:val="hy-AM"/>
        </w:rPr>
      </w:pPr>
      <w:r w:rsidRPr="00784172">
        <w:rPr>
          <w:rFonts w:ascii="GHEA Grapalat" w:hAnsi="GHEA Grapalat"/>
          <w:color w:val="000000"/>
          <w:sz w:val="20"/>
          <w:szCs w:val="20"/>
          <w:lang w:val="hy-AM"/>
        </w:rPr>
        <w:t>2) պահանջը ներկայացվել է երաշխիքով սահմանված ժամկետի ավարտից հետո:</w:t>
      </w:r>
    </w:p>
    <w:p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84172" w:rsidRPr="00784172" w:rsidRDefault="00784172" w:rsidP="00784172">
      <w:pPr>
        <w:shd w:val="clear" w:color="auto" w:fill="FFFFFF"/>
        <w:ind w:firstLine="375"/>
        <w:jc w:val="both"/>
        <w:rPr>
          <w:rFonts w:ascii="GHEA Grapalat" w:hAnsi="GHEA Grapalat"/>
          <w:color w:val="000000"/>
          <w:sz w:val="20"/>
          <w:szCs w:val="20"/>
          <w:lang w:val="hy-AM"/>
        </w:rPr>
      </w:pPr>
    </w:p>
    <w:p w:rsidR="00784172" w:rsidRPr="00784172" w:rsidRDefault="00784172" w:rsidP="00784172">
      <w:pPr>
        <w:shd w:val="clear" w:color="auto" w:fill="FFFFFF"/>
        <w:ind w:firstLine="375"/>
        <w:jc w:val="both"/>
        <w:rPr>
          <w:rFonts w:ascii="GHEA Grapalat" w:hAnsi="GHEA Grapalat"/>
          <w:color w:val="000000"/>
          <w:sz w:val="20"/>
          <w:szCs w:val="20"/>
          <w:u w:val="single"/>
          <w:lang w:val="hy-AM"/>
        </w:rPr>
      </w:pPr>
      <w:r w:rsidRPr="00784172">
        <w:rPr>
          <w:rFonts w:ascii="GHEA Grapalat" w:hAnsi="GHEA Grapalat"/>
          <w:color w:val="000000"/>
          <w:sz w:val="20"/>
          <w:szCs w:val="20"/>
          <w:lang w:val="hy-AM"/>
        </w:rPr>
        <w:t xml:space="preserve">Գործադիր մարմնի ղեկավար </w:t>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p>
    <w:p w:rsidR="00784172" w:rsidRPr="00784172" w:rsidRDefault="00784172" w:rsidP="00784172">
      <w:pPr>
        <w:shd w:val="clear" w:color="auto" w:fill="FFFFFF"/>
        <w:ind w:firstLine="375"/>
        <w:jc w:val="both"/>
        <w:rPr>
          <w:rFonts w:ascii="GHEA Grapalat" w:hAnsi="GHEA Grapalat"/>
          <w:color w:val="000000"/>
          <w:sz w:val="20"/>
          <w:szCs w:val="20"/>
          <w:lang w:val="hy-AM"/>
        </w:rPr>
      </w:pPr>
    </w:p>
    <w:p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p>
    <w:p w:rsidR="00784172" w:rsidRPr="00784172" w:rsidRDefault="00784172" w:rsidP="00784172">
      <w:pPr>
        <w:shd w:val="clear" w:color="auto" w:fill="FFFFFF"/>
        <w:rPr>
          <w:rFonts w:ascii="GHEA Grapalat" w:hAnsi="GHEA Grapalat" w:cs="Sylfaen"/>
          <w:vertAlign w:val="superscript"/>
          <w:lang w:val="hy-AM"/>
        </w:rPr>
      </w:pPr>
      <w:r w:rsidRPr="00784172">
        <w:rPr>
          <w:rFonts w:ascii="GHEA Grapalat" w:hAnsi="GHEA Grapalat" w:cs="Sylfaen"/>
          <w:vertAlign w:val="superscript"/>
          <w:lang w:val="hy-AM"/>
        </w:rPr>
        <w:t xml:space="preserve">                                                        ամիսը, ամսաթիվը, տարեթիվը</w:t>
      </w:r>
    </w:p>
    <w:p w:rsidR="00784172" w:rsidRPr="00784172" w:rsidRDefault="00784172" w:rsidP="00784172">
      <w:pPr>
        <w:ind w:firstLine="567"/>
        <w:jc w:val="center"/>
        <w:rPr>
          <w:rFonts w:ascii="GHEA Grapalat" w:hAnsi="GHEA Grapalat" w:cs="Arial"/>
          <w:b/>
          <w:sz w:val="20"/>
          <w:szCs w:val="20"/>
          <w:lang w:val="hy-AM"/>
        </w:rPr>
      </w:pPr>
    </w:p>
    <w:p w:rsidR="00784172" w:rsidRPr="00784172" w:rsidRDefault="00784172" w:rsidP="00784172">
      <w:pPr>
        <w:ind w:firstLine="567"/>
        <w:jc w:val="right"/>
        <w:rPr>
          <w:rFonts w:ascii="GHEA Grapalat" w:hAnsi="GHEA Grapalat"/>
          <w:sz w:val="20"/>
          <w:lang w:val="hy-AM"/>
        </w:rPr>
      </w:pPr>
    </w:p>
    <w:p w:rsidR="00784172" w:rsidRPr="00784172" w:rsidRDefault="00784172" w:rsidP="00784172">
      <w:pPr>
        <w:jc w:val="right"/>
        <w:rPr>
          <w:rFonts w:ascii="GHEA Grapalat" w:hAnsi="GHEA Grapalat" w:cs="GHEA Grapalat"/>
          <w:i/>
          <w:sz w:val="18"/>
          <w:szCs w:val="18"/>
          <w:lang w:val="hy-AM"/>
        </w:rPr>
      </w:pPr>
      <w:r w:rsidRPr="00784172">
        <w:rPr>
          <w:rFonts w:ascii="GHEA Grapalat" w:hAnsi="GHEA Grapalat"/>
          <w:b/>
          <w:lang w:val="hy-AM"/>
        </w:rPr>
        <w:br w:type="page"/>
      </w:r>
    </w:p>
    <w:p w:rsidR="00784172" w:rsidRPr="00784172" w:rsidRDefault="00784172" w:rsidP="00784172">
      <w:pPr>
        <w:ind w:firstLine="567"/>
        <w:jc w:val="right"/>
        <w:rPr>
          <w:rFonts w:ascii="GHEA Grapalat" w:hAnsi="GHEA Grapalat" w:cs="Sylfaen"/>
          <w:b/>
          <w:sz w:val="20"/>
          <w:szCs w:val="20"/>
          <w:lang w:val="hy-AM"/>
        </w:rPr>
      </w:pPr>
      <w:r w:rsidRPr="00784172">
        <w:rPr>
          <w:rFonts w:ascii="GHEA Grapalat" w:hAnsi="GHEA Grapalat" w:cs="Sylfaen"/>
          <w:b/>
          <w:sz w:val="20"/>
          <w:szCs w:val="20"/>
          <w:lang w:val="hy-AM"/>
        </w:rPr>
        <w:lastRenderedPageBreak/>
        <w:t>Հավելված 5.1</w:t>
      </w:r>
    </w:p>
    <w:p w:rsidR="00784172" w:rsidRPr="00784172" w:rsidRDefault="00E574D7" w:rsidP="00784172">
      <w:pPr>
        <w:ind w:firstLine="567"/>
        <w:jc w:val="right"/>
        <w:rPr>
          <w:rFonts w:ascii="GHEA Grapalat" w:hAnsi="GHEA Grapalat" w:cs="Sylfaen"/>
          <w:b/>
          <w:sz w:val="20"/>
          <w:szCs w:val="20"/>
          <w:lang w:val="hy-AM"/>
        </w:rPr>
      </w:pPr>
      <w:r>
        <w:rPr>
          <w:rFonts w:ascii="GHEA Grapalat" w:hAnsi="GHEA Grapalat" w:cs="Sylfaen"/>
          <w:b/>
          <w:sz w:val="20"/>
          <w:szCs w:val="20"/>
          <w:lang w:val="af-ZA"/>
        </w:rPr>
        <w:t xml:space="preserve">`  ԱՄԽՀ-ԲՄԱՇՁԲ-22/10            </w:t>
      </w:r>
      <w:r w:rsidR="003C47E0">
        <w:rPr>
          <w:rFonts w:ascii="GHEA Grapalat" w:hAnsi="GHEA Grapalat" w:cs="Sylfaen"/>
          <w:b/>
          <w:sz w:val="20"/>
          <w:szCs w:val="20"/>
          <w:lang w:val="af-ZA"/>
        </w:rPr>
        <w:t xml:space="preserve"> </w:t>
      </w:r>
      <w:r w:rsidR="00784172" w:rsidRPr="00784172">
        <w:rPr>
          <w:rFonts w:ascii="GHEA Grapalat" w:hAnsi="GHEA Grapalat" w:cs="Sylfaen"/>
          <w:b/>
          <w:sz w:val="20"/>
          <w:szCs w:val="20"/>
          <w:lang w:val="hy-AM"/>
        </w:rPr>
        <w:t>ծածկագրով</w:t>
      </w:r>
    </w:p>
    <w:p w:rsidR="00784172" w:rsidRPr="00784172" w:rsidRDefault="00784172" w:rsidP="00784172">
      <w:pPr>
        <w:ind w:firstLine="567"/>
        <w:jc w:val="right"/>
        <w:rPr>
          <w:rFonts w:ascii="GHEA Grapalat" w:hAnsi="GHEA Grapalat" w:cs="Sylfaen"/>
          <w:b/>
          <w:sz w:val="20"/>
          <w:szCs w:val="20"/>
          <w:lang w:val="hy-AM"/>
        </w:rPr>
      </w:pPr>
      <w:r w:rsidRPr="00784172">
        <w:rPr>
          <w:rFonts w:ascii="GHEA Grapalat" w:hAnsi="GHEA Grapalat" w:cs="Sylfaen"/>
          <w:b/>
          <w:sz w:val="20"/>
          <w:szCs w:val="20"/>
          <w:lang w:val="hy-AM"/>
        </w:rPr>
        <w:t>բաց մրցույթի հրավերի</w:t>
      </w:r>
    </w:p>
    <w:p w:rsidR="00784172" w:rsidRPr="00784172" w:rsidRDefault="00784172" w:rsidP="00784172">
      <w:pPr>
        <w:jc w:val="center"/>
        <w:rPr>
          <w:rFonts w:ascii="GHEA Grapalat" w:hAnsi="GHEA Grapalat" w:cs="GHEA Grapalat"/>
          <w:b/>
          <w:sz w:val="20"/>
          <w:szCs w:val="20"/>
          <w:lang w:val="hy-AM"/>
        </w:rPr>
      </w:pPr>
      <w:r w:rsidRPr="00784172">
        <w:rPr>
          <w:rFonts w:ascii="GHEA Grapalat" w:hAnsi="GHEA Grapalat" w:cs="GHEA Grapalat"/>
          <w:b/>
          <w:sz w:val="18"/>
          <w:szCs w:val="18"/>
          <w:lang w:val="hy-AM"/>
        </w:rPr>
        <w:t xml:space="preserve">       </w:t>
      </w:r>
      <w:r w:rsidRPr="00784172">
        <w:rPr>
          <w:rFonts w:ascii="GHEA Grapalat" w:hAnsi="GHEA Grapalat" w:cs="GHEA Grapalat"/>
          <w:b/>
          <w:sz w:val="20"/>
          <w:szCs w:val="20"/>
          <w:lang w:val="hy-AM"/>
        </w:rPr>
        <w:t xml:space="preserve">ՏՈւԺԱՆՔԻ ՄԱՍԻՆ ՀԱՄԱՁԱՅՆԱԳԻՐ </w:t>
      </w:r>
    </w:p>
    <w:p w:rsidR="00784172" w:rsidRPr="00784172" w:rsidRDefault="00784172" w:rsidP="00784172">
      <w:pPr>
        <w:jc w:val="center"/>
        <w:rPr>
          <w:rFonts w:ascii="GHEA Grapalat" w:hAnsi="GHEA Grapalat" w:cs="GHEA Grapalat"/>
          <w:b/>
          <w:sz w:val="20"/>
          <w:szCs w:val="20"/>
          <w:lang w:val="hy-AM"/>
        </w:rPr>
      </w:pPr>
      <w:r w:rsidRPr="00784172">
        <w:rPr>
          <w:rFonts w:ascii="GHEA Grapalat" w:hAnsi="GHEA Grapalat" w:cs="GHEA Grapalat"/>
          <w:sz w:val="20"/>
          <w:szCs w:val="20"/>
          <w:lang w:val="hy-AM"/>
        </w:rPr>
        <w:t xml:space="preserve">  </w:t>
      </w:r>
      <w:r w:rsidRPr="00784172">
        <w:rPr>
          <w:rFonts w:ascii="GHEA Grapalat" w:hAnsi="GHEA Grapalat" w:cs="GHEA Grapalat"/>
          <w:b/>
          <w:sz w:val="20"/>
          <w:szCs w:val="20"/>
          <w:lang w:val="hy-AM"/>
        </w:rPr>
        <w:t xml:space="preserve"> </w:t>
      </w:r>
      <w:r w:rsidRPr="00784172">
        <w:rPr>
          <w:rFonts w:ascii="GHEA Grapalat" w:hAnsi="GHEA Grapalat" w:cs="GHEA Grapalat"/>
          <w:b/>
          <w:sz w:val="18"/>
          <w:szCs w:val="18"/>
          <w:lang w:val="hy-AM"/>
        </w:rPr>
        <w:t xml:space="preserve">         (պայմանագրի ապահովում)</w:t>
      </w:r>
    </w:p>
    <w:p w:rsidR="00784172" w:rsidRPr="00784172" w:rsidRDefault="00784172" w:rsidP="00784172">
      <w:pPr>
        <w:rPr>
          <w:rFonts w:ascii="GHEA Grapalat" w:hAnsi="GHEA Grapalat" w:cs="GHEA Grapalat"/>
          <w:b/>
          <w:sz w:val="20"/>
          <w:szCs w:val="20"/>
          <w:lang w:val="hy-AM"/>
        </w:rPr>
      </w:pPr>
    </w:p>
    <w:p w:rsidR="00784172" w:rsidRPr="00784172" w:rsidRDefault="00784172" w:rsidP="00784172">
      <w:pPr>
        <w:rPr>
          <w:rFonts w:ascii="GHEA Grapalat" w:hAnsi="GHEA Grapalat" w:cs="GHEA Grapalat"/>
          <w:sz w:val="20"/>
          <w:szCs w:val="20"/>
          <w:lang w:val="hy-AM"/>
        </w:rPr>
      </w:pPr>
      <w:r w:rsidRPr="00784172">
        <w:rPr>
          <w:rFonts w:ascii="GHEA Grapalat" w:hAnsi="GHEA Grapalat" w:cs="GHEA Grapalat"/>
          <w:sz w:val="20"/>
          <w:szCs w:val="20"/>
          <w:lang w:val="hy-AM"/>
        </w:rPr>
        <w:t xml:space="preserve">     ք. Երևան</w:t>
      </w:r>
      <w:r w:rsidRPr="00784172">
        <w:rPr>
          <w:rFonts w:ascii="GHEA Grapalat" w:hAnsi="GHEA Grapalat" w:cs="GHEA Grapalat"/>
          <w:sz w:val="20"/>
          <w:szCs w:val="20"/>
          <w:lang w:val="hy-AM"/>
        </w:rPr>
        <w:tab/>
      </w:r>
      <w:r w:rsidRPr="00784172">
        <w:rPr>
          <w:rFonts w:ascii="GHEA Grapalat" w:hAnsi="GHEA Grapalat" w:cs="GHEA Grapalat"/>
          <w:sz w:val="20"/>
          <w:szCs w:val="20"/>
          <w:lang w:val="hy-AM"/>
        </w:rPr>
        <w:tab/>
      </w:r>
      <w:r w:rsidRPr="00784172">
        <w:rPr>
          <w:rFonts w:ascii="GHEA Grapalat" w:hAnsi="GHEA Grapalat" w:cs="GHEA Grapalat"/>
          <w:sz w:val="20"/>
          <w:szCs w:val="20"/>
          <w:lang w:val="hy-AM"/>
        </w:rPr>
        <w:tab/>
      </w:r>
      <w:r w:rsidRPr="00784172">
        <w:rPr>
          <w:rFonts w:ascii="GHEA Grapalat" w:hAnsi="GHEA Grapalat" w:cs="GHEA Grapalat"/>
          <w:sz w:val="20"/>
          <w:szCs w:val="20"/>
          <w:lang w:val="hy-AM"/>
        </w:rPr>
        <w:tab/>
      </w:r>
      <w:r w:rsidRPr="00784172">
        <w:rPr>
          <w:rFonts w:ascii="GHEA Grapalat" w:hAnsi="GHEA Grapalat" w:cs="GHEA Grapalat"/>
          <w:sz w:val="20"/>
          <w:szCs w:val="20"/>
          <w:lang w:val="hy-AM"/>
        </w:rPr>
        <w:tab/>
      </w:r>
      <w:r w:rsidRPr="00784172">
        <w:rPr>
          <w:rFonts w:ascii="GHEA Grapalat" w:hAnsi="GHEA Grapalat" w:cs="GHEA Grapalat"/>
          <w:sz w:val="20"/>
          <w:szCs w:val="20"/>
          <w:lang w:val="hy-AM"/>
        </w:rPr>
        <w:tab/>
        <w:t xml:space="preserve">            </w:t>
      </w:r>
      <w:r w:rsidRPr="00784172">
        <w:rPr>
          <w:rFonts w:ascii="GHEA Grapalat" w:hAnsi="GHEA Grapalat"/>
          <w:sz w:val="20"/>
          <w:szCs w:val="20"/>
          <w:lang w:val="hy-AM"/>
        </w:rPr>
        <w:t>«</w:t>
      </w:r>
      <w:r w:rsidRPr="00784172">
        <w:rPr>
          <w:rFonts w:ascii="GHEA Grapalat" w:hAnsi="GHEA Grapalat" w:cs="GHEA Grapalat"/>
          <w:sz w:val="20"/>
          <w:szCs w:val="20"/>
          <w:u w:val="single"/>
          <w:lang w:val="hy-AM"/>
        </w:rPr>
        <w:t xml:space="preserve">         </w:t>
      </w:r>
      <w:r w:rsidRPr="00784172">
        <w:rPr>
          <w:rFonts w:ascii="GHEA Grapalat" w:hAnsi="GHEA Grapalat"/>
          <w:sz w:val="20"/>
          <w:szCs w:val="20"/>
          <w:lang w:val="hy-AM"/>
        </w:rPr>
        <w:t>»</w:t>
      </w:r>
      <w:r w:rsidRPr="00784172">
        <w:rPr>
          <w:rFonts w:ascii="GHEA Grapalat" w:hAnsi="GHEA Grapalat" w:cs="GHEA Grapalat"/>
          <w:sz w:val="20"/>
          <w:szCs w:val="20"/>
          <w:u w:val="single"/>
          <w:lang w:val="hy-AM"/>
        </w:rPr>
        <w:t xml:space="preserve"> </w:t>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lang w:val="hy-AM"/>
        </w:rPr>
        <w:t xml:space="preserve"> 20   թ.**</w:t>
      </w:r>
    </w:p>
    <w:p w:rsidR="00784172" w:rsidRPr="00784172" w:rsidRDefault="00784172" w:rsidP="00784172">
      <w:pPr>
        <w:rPr>
          <w:rFonts w:ascii="GHEA Grapalat" w:hAnsi="GHEA Grapalat" w:cs="GHEA Grapalat"/>
          <w:sz w:val="20"/>
          <w:szCs w:val="20"/>
          <w:lang w:val="hy-AM"/>
        </w:rPr>
      </w:pPr>
    </w:p>
    <w:p w:rsidR="00784172" w:rsidRPr="00784172" w:rsidRDefault="00784172" w:rsidP="00784172">
      <w:pPr>
        <w:jc w:val="both"/>
        <w:rPr>
          <w:rFonts w:ascii="GHEA Grapalat" w:hAnsi="GHEA Grapalat" w:cs="GHEA Grapalat"/>
          <w:sz w:val="20"/>
          <w:szCs w:val="20"/>
          <w:u w:val="single"/>
          <w:vertAlign w:val="subscript"/>
          <w:lang w:val="hy-AM"/>
        </w:rPr>
      </w:pPr>
      <w:r w:rsidRPr="00784172">
        <w:rPr>
          <w:rFonts w:ascii="GHEA Grapalat" w:hAnsi="GHEA Grapalat" w:cs="GHEA Grapalat"/>
          <w:sz w:val="20"/>
          <w:szCs w:val="20"/>
          <w:u w:val="single"/>
          <w:vertAlign w:val="subscript"/>
          <w:lang w:val="hy-AM"/>
        </w:rPr>
        <w:tab/>
      </w:r>
      <w:r w:rsidRPr="00784172">
        <w:rPr>
          <w:rFonts w:ascii="GHEA Grapalat" w:hAnsi="GHEA Grapalat" w:cs="GHEA Grapalat"/>
          <w:sz w:val="20"/>
          <w:szCs w:val="20"/>
          <w:u w:val="single"/>
          <w:vertAlign w:val="subscript"/>
          <w:lang w:val="hy-AM"/>
        </w:rPr>
        <w:tab/>
      </w:r>
      <w:r w:rsidRPr="00784172">
        <w:rPr>
          <w:rFonts w:ascii="GHEA Grapalat" w:hAnsi="GHEA Grapalat" w:cs="GHEA Grapalat"/>
          <w:sz w:val="20"/>
          <w:szCs w:val="20"/>
          <w:u w:val="single"/>
          <w:vertAlign w:val="subscript"/>
          <w:lang w:val="hy-AM"/>
        </w:rPr>
        <w:tab/>
      </w:r>
      <w:r w:rsidRPr="00784172">
        <w:rPr>
          <w:rFonts w:ascii="GHEA Grapalat" w:hAnsi="GHEA Grapalat" w:cs="GHEA Grapalat"/>
          <w:sz w:val="20"/>
          <w:szCs w:val="20"/>
          <w:vertAlign w:val="subscript"/>
          <w:lang w:val="hy-AM"/>
        </w:rPr>
        <w:t xml:space="preserve">, </w:t>
      </w:r>
      <w:r w:rsidRPr="00784172">
        <w:rPr>
          <w:rFonts w:ascii="GHEA Grapalat" w:hAnsi="GHEA Grapalat" w:cs="GHEA Grapalat"/>
          <w:sz w:val="20"/>
          <w:szCs w:val="20"/>
          <w:lang w:val="hy-AM"/>
        </w:rPr>
        <w:t xml:space="preserve">ի դեմս Ընկերության տնօրեն </w:t>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p>
    <w:p w:rsidR="00784172" w:rsidRPr="00784172" w:rsidRDefault="00784172" w:rsidP="00784172">
      <w:pPr>
        <w:jc w:val="both"/>
        <w:rPr>
          <w:rFonts w:ascii="GHEA Grapalat" w:hAnsi="GHEA Grapalat" w:cs="GHEA Grapalat"/>
          <w:sz w:val="20"/>
          <w:szCs w:val="20"/>
          <w:lang w:val="hy-AM"/>
        </w:rPr>
      </w:pPr>
      <w:r w:rsidRPr="00784172">
        <w:rPr>
          <w:rFonts w:ascii="GHEA Grapalat" w:hAnsi="GHEA Grapalat"/>
          <w:sz w:val="20"/>
          <w:szCs w:val="20"/>
          <w:vertAlign w:val="superscript"/>
          <w:lang w:val="hy-AM"/>
        </w:rPr>
        <w:t xml:space="preserve">       Ընկերության անվանումը</w:t>
      </w:r>
      <w:r w:rsidRPr="00784172">
        <w:rPr>
          <w:rFonts w:ascii="GHEA Grapalat" w:hAnsi="GHEA Grapalat" w:cs="GHEA Grapalat"/>
          <w:sz w:val="20"/>
          <w:szCs w:val="20"/>
          <w:vertAlign w:val="subscript"/>
          <w:lang w:val="hy-AM"/>
        </w:rPr>
        <w:tab/>
      </w:r>
      <w:r w:rsidRPr="00784172">
        <w:rPr>
          <w:rFonts w:ascii="GHEA Grapalat" w:hAnsi="GHEA Grapalat" w:cs="GHEA Grapalat"/>
          <w:sz w:val="20"/>
          <w:szCs w:val="20"/>
          <w:vertAlign w:val="subscript"/>
          <w:lang w:val="hy-AM"/>
        </w:rPr>
        <w:tab/>
      </w:r>
      <w:r w:rsidRPr="00784172">
        <w:rPr>
          <w:rFonts w:ascii="GHEA Grapalat" w:hAnsi="GHEA Grapalat" w:cs="GHEA Grapalat"/>
          <w:sz w:val="20"/>
          <w:szCs w:val="20"/>
          <w:vertAlign w:val="subscript"/>
          <w:lang w:val="hy-AM"/>
        </w:rPr>
        <w:tab/>
      </w:r>
      <w:r w:rsidRPr="00784172">
        <w:rPr>
          <w:rFonts w:ascii="GHEA Grapalat" w:hAnsi="GHEA Grapalat" w:cs="GHEA Grapalat"/>
          <w:sz w:val="20"/>
          <w:szCs w:val="20"/>
          <w:vertAlign w:val="subscript"/>
          <w:lang w:val="hy-AM"/>
        </w:rPr>
        <w:tab/>
      </w:r>
      <w:r w:rsidRPr="00784172">
        <w:rPr>
          <w:rFonts w:ascii="GHEA Grapalat" w:hAnsi="GHEA Grapalat" w:cs="GHEA Grapalat"/>
          <w:sz w:val="20"/>
          <w:szCs w:val="20"/>
          <w:vertAlign w:val="subscript"/>
          <w:lang w:val="hy-AM"/>
        </w:rPr>
        <w:tab/>
        <w:t xml:space="preserve">    </w:t>
      </w:r>
      <w:r w:rsidRPr="00784172">
        <w:rPr>
          <w:rFonts w:ascii="GHEA Grapalat" w:hAnsi="GHEA Grapalat"/>
          <w:sz w:val="20"/>
          <w:szCs w:val="20"/>
          <w:vertAlign w:val="superscript"/>
          <w:lang w:val="hy-AM"/>
        </w:rPr>
        <w:t>Ընկերության տնօրենի անուն ազգանունը, անձնագրային տվյալները</w:t>
      </w:r>
      <w:r w:rsidRPr="00784172">
        <w:rPr>
          <w:rFonts w:ascii="GHEA Grapalat" w:hAnsi="GHEA Grapalat" w:cs="GHEA Grapalat"/>
          <w:sz w:val="20"/>
          <w:szCs w:val="20"/>
          <w:vertAlign w:val="subscript"/>
          <w:lang w:val="hy-AM"/>
        </w:rPr>
        <w:t xml:space="preserve">, </w:t>
      </w:r>
      <w:r w:rsidRPr="0078417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4172" w:rsidRPr="00784172" w:rsidRDefault="00784172" w:rsidP="00784172">
      <w:pPr>
        <w:ind w:firstLine="708"/>
        <w:jc w:val="both"/>
        <w:rPr>
          <w:rFonts w:ascii="GHEA Grapalat" w:hAnsi="GHEA Grapalat" w:cs="GHEA Grapalat"/>
          <w:sz w:val="20"/>
          <w:szCs w:val="20"/>
          <w:lang w:val="hy-AM"/>
        </w:rPr>
      </w:pPr>
    </w:p>
    <w:p w:rsidR="00784172" w:rsidRPr="00784172" w:rsidRDefault="00784172" w:rsidP="00784172">
      <w:pPr>
        <w:ind w:left="360"/>
        <w:jc w:val="center"/>
        <w:rPr>
          <w:rFonts w:ascii="GHEA Grapalat" w:hAnsi="GHEA Grapalat" w:cs="GHEA Grapalat"/>
          <w:b/>
          <w:bCs/>
          <w:sz w:val="20"/>
          <w:szCs w:val="20"/>
          <w:lang w:val="pt-BR"/>
        </w:rPr>
      </w:pPr>
      <w:r w:rsidRPr="00784172">
        <w:rPr>
          <w:rFonts w:ascii="GHEA Grapalat" w:hAnsi="GHEA Grapalat" w:cs="GHEA Grapalat"/>
          <w:b/>
          <w:sz w:val="20"/>
          <w:szCs w:val="20"/>
          <w:lang w:val="hy-AM"/>
        </w:rPr>
        <w:t>1. Համաձայնության առարկան</w:t>
      </w:r>
    </w:p>
    <w:p w:rsidR="00784172" w:rsidRPr="00784172" w:rsidRDefault="00784172" w:rsidP="00784172">
      <w:pPr>
        <w:jc w:val="both"/>
        <w:rPr>
          <w:rFonts w:ascii="GHEA Grapalat" w:hAnsi="GHEA Grapalat" w:cs="GHEA Grapalat"/>
          <w:b/>
          <w:bCs/>
          <w:sz w:val="20"/>
          <w:szCs w:val="20"/>
          <w:lang w:val="pt-BR"/>
        </w:rPr>
      </w:pPr>
      <w:r w:rsidRPr="00784172">
        <w:rPr>
          <w:rFonts w:ascii="GHEA Grapalat" w:hAnsi="GHEA Grapalat" w:cs="GHEA Grapalat"/>
          <w:sz w:val="20"/>
          <w:szCs w:val="20"/>
          <w:lang w:val="pt-BR"/>
        </w:rPr>
        <w:tab/>
      </w:r>
      <w:r w:rsidRPr="00784172">
        <w:rPr>
          <w:rFonts w:ascii="GHEA Grapalat" w:hAnsi="GHEA Grapalat" w:cs="GHEA Grapalat"/>
          <w:sz w:val="20"/>
          <w:szCs w:val="20"/>
          <w:lang w:val="pt-BR"/>
        </w:rPr>
        <w:tab/>
        <w:t xml:space="preserve">                               </w:t>
      </w:r>
    </w:p>
    <w:p w:rsidR="00774730" w:rsidRPr="00784172" w:rsidRDefault="00784172" w:rsidP="00774730">
      <w:pPr>
        <w:ind w:left="708"/>
        <w:jc w:val="both"/>
        <w:rPr>
          <w:rFonts w:ascii="GHEA Grapalat" w:hAnsi="GHEA Grapalat" w:cs="GHEA Grapalat"/>
          <w:sz w:val="20"/>
          <w:szCs w:val="20"/>
          <w:lang w:val="pt-BR"/>
        </w:rPr>
      </w:pPr>
      <w:r w:rsidRPr="00784172">
        <w:rPr>
          <w:rFonts w:ascii="GHEA Grapalat" w:hAnsi="GHEA Grapalat" w:cs="GHEA Grapalat"/>
          <w:sz w:val="20"/>
          <w:szCs w:val="20"/>
          <w:lang w:val="pt-BR"/>
        </w:rPr>
        <w:t xml:space="preserve">1.1 </w:t>
      </w:r>
      <w:r w:rsidR="00774730" w:rsidRPr="00784172">
        <w:rPr>
          <w:rFonts w:ascii="GHEA Grapalat" w:hAnsi="GHEA Grapalat" w:cs="GHEA Grapalat"/>
          <w:sz w:val="20"/>
          <w:szCs w:val="20"/>
          <w:lang w:val="pt-BR"/>
        </w:rPr>
        <w:t xml:space="preserve">Ընկերությունը մասնակցում է </w:t>
      </w:r>
      <w:r w:rsidR="00774730" w:rsidRPr="00E85F2B">
        <w:rPr>
          <w:rFonts w:ascii="GHEA Grapalat" w:hAnsi="GHEA Grapalat" w:cs="GHEA Grapalat"/>
          <w:b/>
          <w:sz w:val="20"/>
          <w:szCs w:val="20"/>
          <w:u w:val="single"/>
          <w:lang w:val="hy-AM"/>
        </w:rPr>
        <w:t>Խոյի համայնքապետարան</w:t>
      </w:r>
      <w:r w:rsidR="00774730" w:rsidRPr="00784172">
        <w:rPr>
          <w:rFonts w:ascii="GHEA Grapalat" w:hAnsi="GHEA Grapalat" w:cs="GHEA Grapalat"/>
          <w:sz w:val="20"/>
          <w:szCs w:val="20"/>
          <w:lang w:val="pt-BR"/>
        </w:rPr>
        <w:t xml:space="preserve">*  (այսուհետ` Պատվիրատու) կողմից </w:t>
      </w:r>
    </w:p>
    <w:p w:rsidR="00774730" w:rsidRPr="00784172" w:rsidRDefault="00774730" w:rsidP="00774730">
      <w:pPr>
        <w:ind w:left="426"/>
        <w:jc w:val="both"/>
        <w:rPr>
          <w:rFonts w:ascii="GHEA Grapalat" w:hAnsi="GHEA Grapalat" w:cs="GHEA Grapalat"/>
          <w:sz w:val="20"/>
          <w:szCs w:val="20"/>
          <w:lang w:val="pt-BR"/>
        </w:rPr>
      </w:pPr>
      <w:r w:rsidRPr="00784172">
        <w:rPr>
          <w:rFonts w:ascii="GHEA Grapalat" w:hAnsi="GHEA Grapalat" w:cs="GHEA Grapalat"/>
          <w:sz w:val="20"/>
          <w:szCs w:val="20"/>
          <w:lang w:val="pt-BR"/>
        </w:rPr>
        <w:t xml:space="preserve">                                                                 </w:t>
      </w:r>
      <w:r w:rsidRPr="00784172">
        <w:rPr>
          <w:rFonts w:ascii="GHEA Grapalat" w:hAnsi="GHEA Grapalat"/>
          <w:sz w:val="20"/>
          <w:szCs w:val="20"/>
          <w:vertAlign w:val="superscript"/>
          <w:lang w:val="hy-AM"/>
        </w:rPr>
        <w:t>պատվիրատուի անվանումը</w:t>
      </w:r>
    </w:p>
    <w:p w:rsidR="00774730" w:rsidRPr="00784172" w:rsidRDefault="00774730" w:rsidP="00774730">
      <w:pPr>
        <w:jc w:val="both"/>
        <w:rPr>
          <w:rFonts w:ascii="GHEA Grapalat" w:hAnsi="GHEA Grapalat" w:cs="GHEA Grapalat"/>
          <w:sz w:val="20"/>
          <w:szCs w:val="20"/>
          <w:lang w:val="pt-BR"/>
        </w:rPr>
      </w:pPr>
      <w:r w:rsidRPr="00784172">
        <w:rPr>
          <w:rFonts w:ascii="GHEA Grapalat" w:hAnsi="GHEA Grapalat" w:cs="GHEA Grapalat"/>
          <w:sz w:val="20"/>
          <w:szCs w:val="20"/>
          <w:lang w:val="pt-BR"/>
        </w:rPr>
        <w:t xml:space="preserve">կազմակերպված` </w:t>
      </w:r>
      <w:r w:rsidRPr="00784172">
        <w:rPr>
          <w:rFonts w:ascii="GHEA Grapalat" w:hAnsi="GHEA Grapalat" w:cs="GHEA Grapalat"/>
          <w:sz w:val="20"/>
          <w:szCs w:val="20"/>
          <w:u w:val="single"/>
          <w:lang w:val="pt-BR"/>
        </w:rPr>
        <w:t xml:space="preserve"> </w:t>
      </w:r>
      <w:r w:rsidRPr="00E85F2B">
        <w:rPr>
          <w:rFonts w:ascii="GHEA Grapalat" w:hAnsi="GHEA Grapalat"/>
          <w:b/>
          <w:sz w:val="20"/>
          <w:u w:val="single"/>
          <w:lang w:val="af-ZA"/>
        </w:rPr>
        <w:t xml:space="preserve">ԱՄԽՀ-ԲՄԱՇՁԲ-22/10 </w:t>
      </w:r>
      <w:r w:rsidRPr="00E85F2B">
        <w:rPr>
          <w:rFonts w:ascii="GHEA Grapalat" w:hAnsi="GHEA Grapalat" w:cs="Sylfaen"/>
          <w:b/>
          <w:sz w:val="20"/>
          <w:szCs w:val="20"/>
          <w:u w:val="single"/>
          <w:lang w:val="hy-AM"/>
        </w:rPr>
        <w:t xml:space="preserve"> </w:t>
      </w:r>
      <w:r w:rsidRPr="00784172">
        <w:rPr>
          <w:rFonts w:ascii="GHEA Grapalat" w:hAnsi="GHEA Grapalat" w:cs="GHEA Grapalat"/>
          <w:sz w:val="20"/>
          <w:szCs w:val="20"/>
          <w:lang w:val="pt-BR"/>
        </w:rPr>
        <w:t>* ծածկագրով գնման ընթացակարգին:</w:t>
      </w:r>
    </w:p>
    <w:p w:rsidR="00784172" w:rsidRPr="00784172" w:rsidRDefault="00774730" w:rsidP="00774730">
      <w:pPr>
        <w:ind w:left="426"/>
        <w:jc w:val="both"/>
        <w:rPr>
          <w:rFonts w:ascii="GHEA Grapalat" w:hAnsi="GHEA Grapalat" w:cs="GHEA Grapalat"/>
          <w:sz w:val="20"/>
          <w:szCs w:val="20"/>
          <w:lang w:val="pt-BR"/>
        </w:rPr>
      </w:pPr>
      <w:r w:rsidRPr="00784172">
        <w:rPr>
          <w:rFonts w:ascii="GHEA Grapalat" w:hAnsi="GHEA Grapalat"/>
          <w:sz w:val="20"/>
          <w:szCs w:val="20"/>
          <w:vertAlign w:val="superscript"/>
          <w:lang w:val="pt-BR"/>
        </w:rPr>
        <w:t xml:space="preserve">                                                        </w:t>
      </w:r>
      <w:r w:rsidRPr="00784172">
        <w:rPr>
          <w:rFonts w:ascii="GHEA Grapalat" w:hAnsi="GHEA Grapalat"/>
          <w:sz w:val="20"/>
          <w:szCs w:val="20"/>
          <w:vertAlign w:val="superscript"/>
          <w:lang w:val="hy-AM"/>
        </w:rPr>
        <w:t>ընթացակարգի ծածկագիրը</w:t>
      </w:r>
      <w:r w:rsidR="00784172" w:rsidRPr="00784172">
        <w:rPr>
          <w:rFonts w:ascii="GHEA Grapalat" w:hAnsi="GHEA Grapalat" w:cs="GHEA Grapalat"/>
          <w:sz w:val="20"/>
          <w:szCs w:val="20"/>
          <w:lang w:val="pt-BR"/>
        </w:rPr>
        <w:t>:</w:t>
      </w:r>
    </w:p>
    <w:p w:rsidR="00784172" w:rsidRPr="00784172" w:rsidRDefault="00784172" w:rsidP="00784172">
      <w:pPr>
        <w:ind w:firstLine="426"/>
        <w:jc w:val="both"/>
        <w:rPr>
          <w:rFonts w:ascii="GHEA Grapalat" w:hAnsi="GHEA Grapalat" w:cs="GHEA Grapalat"/>
          <w:color w:val="5B9BD5"/>
          <w:sz w:val="20"/>
          <w:szCs w:val="20"/>
          <w:lang w:val="hy-AM"/>
        </w:rPr>
      </w:pPr>
      <w:r w:rsidRPr="00784172">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784172" w:rsidRPr="00784172" w:rsidRDefault="00784172" w:rsidP="00784172">
      <w:pPr>
        <w:ind w:firstLine="426"/>
        <w:jc w:val="both"/>
        <w:rPr>
          <w:rFonts w:ascii="GHEA Grapalat" w:hAnsi="GHEA Grapalat" w:cs="GHEA Grapalat"/>
          <w:color w:val="000000"/>
          <w:sz w:val="20"/>
          <w:szCs w:val="20"/>
          <w:lang w:val="pt-BR"/>
        </w:rPr>
      </w:pPr>
      <w:r w:rsidRPr="00784172">
        <w:rPr>
          <w:rFonts w:ascii="GHEA Grapalat" w:hAnsi="GHEA Grapalat" w:cs="GHEA Grapalat"/>
          <w:color w:val="000000"/>
          <w:sz w:val="20"/>
          <w:szCs w:val="20"/>
          <w:lang w:val="pt-BR"/>
        </w:rPr>
        <w:t>1.3 Ընկերությունը</w:t>
      </w:r>
      <w:r w:rsidRPr="00784172">
        <w:rPr>
          <w:rFonts w:ascii="GHEA Grapalat" w:hAnsi="GHEA Grapalat" w:cs="GHEA Grapalat"/>
          <w:color w:val="000000"/>
          <w:sz w:val="20"/>
          <w:szCs w:val="20"/>
          <w:lang w:val="hy-AM"/>
        </w:rPr>
        <w:t xml:space="preserve"> սույն </w:t>
      </w:r>
      <w:r w:rsidRPr="00784172">
        <w:rPr>
          <w:rFonts w:ascii="GHEA Grapalat" w:hAnsi="GHEA Grapalat" w:cs="GHEA Grapalat"/>
          <w:color w:val="000000"/>
          <w:sz w:val="20"/>
          <w:szCs w:val="20"/>
          <w:lang w:val="pt-BR"/>
        </w:rPr>
        <w:t>տուժանքի համաձայնագ</w:t>
      </w:r>
      <w:r w:rsidRPr="00784172">
        <w:rPr>
          <w:rFonts w:ascii="GHEA Grapalat" w:hAnsi="GHEA Grapalat" w:cs="GHEA Grapalat"/>
          <w:color w:val="000000"/>
          <w:sz w:val="20"/>
          <w:szCs w:val="20"/>
          <w:lang w:val="hy-AM"/>
        </w:rPr>
        <w:t>ր</w:t>
      </w:r>
      <w:r w:rsidRPr="00784172">
        <w:rPr>
          <w:rFonts w:ascii="GHEA Grapalat" w:hAnsi="GHEA Grapalat" w:cs="GHEA Grapalat"/>
          <w:color w:val="000000"/>
          <w:sz w:val="20"/>
          <w:szCs w:val="20"/>
          <w:lang w:val="pt-BR"/>
        </w:rPr>
        <w:t>ի</w:t>
      </w:r>
      <w:r w:rsidRPr="00784172">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784172" w:rsidRPr="00784172" w:rsidRDefault="00784172" w:rsidP="00784172">
      <w:pPr>
        <w:ind w:firstLine="426"/>
        <w:jc w:val="both"/>
        <w:rPr>
          <w:rFonts w:ascii="GHEA Grapalat" w:hAnsi="GHEA Grapalat" w:cs="GHEA Grapalat"/>
          <w:color w:val="000000"/>
          <w:sz w:val="20"/>
          <w:szCs w:val="20"/>
          <w:lang w:val="hy-AM"/>
        </w:rPr>
      </w:pPr>
      <w:r w:rsidRPr="00784172">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4172" w:rsidRPr="00784172" w:rsidRDefault="00784172" w:rsidP="00784172">
      <w:pPr>
        <w:ind w:firstLine="426"/>
        <w:jc w:val="both"/>
        <w:rPr>
          <w:rFonts w:ascii="GHEA Grapalat" w:hAnsi="GHEA Grapalat" w:cs="GHEA Grapalat"/>
          <w:color w:val="000000"/>
          <w:sz w:val="20"/>
          <w:szCs w:val="20"/>
          <w:lang w:val="hy-AM"/>
        </w:rPr>
      </w:pPr>
      <w:r w:rsidRPr="00784172">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784172">
        <w:rPr>
          <w:rFonts w:ascii="GHEA Grapalat" w:hAnsi="GHEA Grapalat" w:cs="GHEA Grapalat"/>
          <w:color w:val="000000"/>
          <w:sz w:val="20"/>
          <w:szCs w:val="20"/>
          <w:lang w:val="pt-BR"/>
        </w:rPr>
        <w:t>Ընկերության</w:t>
      </w:r>
      <w:r w:rsidRPr="00784172">
        <w:rPr>
          <w:rFonts w:ascii="GHEA Grapalat" w:hAnsi="GHEA Grapalat" w:cs="GHEA Grapalat"/>
          <w:color w:val="000000"/>
          <w:sz w:val="20"/>
          <w:szCs w:val="20"/>
          <w:lang w:val="hy-AM"/>
        </w:rPr>
        <w:t xml:space="preserve"> հաշվից  գանձելու համար՝ առանց լրացուցիչ ակցեպտավորման: </w:t>
      </w:r>
    </w:p>
    <w:p w:rsidR="00784172" w:rsidRPr="00784172" w:rsidRDefault="00784172" w:rsidP="00784172">
      <w:pPr>
        <w:ind w:firstLine="426"/>
        <w:jc w:val="both"/>
        <w:rPr>
          <w:rFonts w:ascii="GHEA Grapalat" w:hAnsi="GHEA Grapalat" w:cs="GHEA Grapalat"/>
          <w:color w:val="000000"/>
          <w:sz w:val="20"/>
          <w:szCs w:val="20"/>
          <w:lang w:val="hy-AM"/>
        </w:rPr>
      </w:pPr>
      <w:r w:rsidRPr="00784172">
        <w:rPr>
          <w:rFonts w:ascii="GHEA Grapalat" w:hAnsi="GHEA Grapalat" w:cs="GHEA Grapalat"/>
          <w:color w:val="000000"/>
          <w:sz w:val="20"/>
          <w:szCs w:val="20"/>
          <w:lang w:val="hy-AM"/>
        </w:rPr>
        <w:t xml:space="preserve">գ)  </w:t>
      </w:r>
      <w:r w:rsidRPr="00784172">
        <w:rPr>
          <w:rFonts w:ascii="GHEA Grapalat" w:hAnsi="GHEA Grapalat" w:cs="GHEA Grapalat"/>
          <w:color w:val="000000"/>
          <w:sz w:val="20"/>
          <w:szCs w:val="20"/>
          <w:lang w:val="pt-BR"/>
        </w:rPr>
        <w:t>Ընկերությունը</w:t>
      </w:r>
      <w:r w:rsidRPr="00784172">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4172" w:rsidRPr="00784172" w:rsidRDefault="00784172" w:rsidP="00784172">
      <w:pPr>
        <w:ind w:left="426"/>
        <w:jc w:val="both"/>
        <w:rPr>
          <w:rFonts w:ascii="GHEA Grapalat" w:hAnsi="GHEA Grapalat" w:cs="GHEA Grapalat"/>
          <w:color w:val="000000"/>
          <w:sz w:val="20"/>
          <w:szCs w:val="20"/>
          <w:lang w:val="hy-AM"/>
        </w:rPr>
      </w:pPr>
      <w:r w:rsidRPr="00784172">
        <w:rPr>
          <w:rFonts w:ascii="GHEA Grapalat" w:hAnsi="GHEA Grapalat" w:cs="GHEA Grapalat"/>
          <w:color w:val="000000"/>
          <w:sz w:val="20"/>
          <w:szCs w:val="20"/>
          <w:lang w:val="hy-AM"/>
        </w:rPr>
        <w:t xml:space="preserve">դ) </w:t>
      </w:r>
      <w:r w:rsidRPr="00784172">
        <w:rPr>
          <w:rFonts w:ascii="GHEA Grapalat" w:hAnsi="GHEA Grapalat" w:cs="GHEA Grapalat"/>
          <w:color w:val="000000"/>
          <w:sz w:val="20"/>
          <w:szCs w:val="20"/>
          <w:lang w:val="pt-BR"/>
        </w:rPr>
        <w:t>Ընկերությունը</w:t>
      </w:r>
      <w:r w:rsidRPr="00784172">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4172" w:rsidRPr="00784172" w:rsidRDefault="00784172" w:rsidP="00784172">
      <w:pPr>
        <w:ind w:firstLine="426"/>
        <w:jc w:val="both"/>
        <w:rPr>
          <w:rFonts w:ascii="GHEA Grapalat" w:hAnsi="GHEA Grapalat" w:cs="GHEA Grapalat"/>
          <w:sz w:val="20"/>
          <w:szCs w:val="20"/>
          <w:lang w:val="hy-AM"/>
        </w:rPr>
      </w:pPr>
      <w:r w:rsidRPr="0078417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4172" w:rsidRPr="00784172" w:rsidRDefault="00784172" w:rsidP="00784172">
      <w:pPr>
        <w:numPr>
          <w:ilvl w:val="1"/>
          <w:numId w:val="25"/>
        </w:numPr>
        <w:ind w:left="0" w:firstLine="426"/>
        <w:jc w:val="both"/>
        <w:rPr>
          <w:rFonts w:ascii="GHEA Grapalat" w:hAnsi="GHEA Grapalat" w:cs="GHEA Grapalat"/>
          <w:sz w:val="20"/>
          <w:szCs w:val="20"/>
          <w:lang w:val="pt-BR"/>
        </w:rPr>
      </w:pPr>
      <w:r w:rsidRPr="0078417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784172">
        <w:rPr>
          <w:rFonts w:ascii="GHEA Grapalat" w:hAnsi="GHEA Grapalat" w:cs="GHEA Grapalat"/>
          <w:sz w:val="20"/>
          <w:szCs w:val="20"/>
          <w:lang w:val="hy-AM"/>
        </w:rPr>
        <w:t xml:space="preserve">Պահանջագիրը բնօրինակներով </w:t>
      </w:r>
      <w:r w:rsidRPr="00784172">
        <w:rPr>
          <w:rFonts w:ascii="GHEA Grapalat" w:hAnsi="GHEA Grapalat" w:cs="GHEA Grapalat"/>
          <w:sz w:val="20"/>
          <w:szCs w:val="20"/>
          <w:lang w:val="pt-BR"/>
        </w:rPr>
        <w:t xml:space="preserve">ներկայացնում է </w:t>
      </w:r>
      <w:r w:rsidRPr="00784172">
        <w:rPr>
          <w:rFonts w:ascii="GHEA Grapalat" w:hAnsi="GHEA Grapalat" w:cs="GHEA Grapalat"/>
          <w:sz w:val="20"/>
          <w:szCs w:val="20"/>
          <w:lang w:val="hy-AM"/>
        </w:rPr>
        <w:t>Վճարող Բանկին</w:t>
      </w:r>
      <w:r w:rsidRPr="0078417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784172">
        <w:rPr>
          <w:rFonts w:ascii="GHEA Grapalat" w:hAnsi="GHEA Grapalat" w:cs="GHEA Grapalat"/>
          <w:sz w:val="20"/>
          <w:szCs w:val="20"/>
          <w:lang w:val="hy-AM"/>
        </w:rPr>
        <w:t>Պահանջագիրը</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էլեկտրոնային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թվային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ստորագրությամբ</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հաստատված</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լինելու</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դեպքում</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դրանք</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Վճարող</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Բանկին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են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ներկայացվում</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էլեկտրոնային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կրիչներով</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ինչպես</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նաև</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դրանցից</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արտատպված</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թղթային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տարբերակներով</w:t>
      </w:r>
      <w:r w:rsidRPr="00784172">
        <w:rPr>
          <w:rFonts w:ascii="GHEA Grapalat" w:hAnsi="GHEA Grapalat" w:cs="GHEA Grapalat"/>
          <w:sz w:val="20"/>
          <w:szCs w:val="20"/>
          <w:lang w:val="pt-BR"/>
        </w:rPr>
        <w:t>:</w:t>
      </w:r>
    </w:p>
    <w:p w:rsidR="00784172" w:rsidRPr="00784172" w:rsidRDefault="00784172" w:rsidP="00784172">
      <w:pPr>
        <w:numPr>
          <w:ilvl w:val="1"/>
          <w:numId w:val="25"/>
        </w:numPr>
        <w:ind w:left="0" w:firstLine="426"/>
        <w:jc w:val="both"/>
        <w:rPr>
          <w:rFonts w:ascii="GHEA Grapalat" w:hAnsi="GHEA Grapalat" w:cs="GHEA Grapalat"/>
          <w:color w:val="000000"/>
          <w:sz w:val="20"/>
          <w:szCs w:val="20"/>
          <w:lang w:val="hy-AM"/>
        </w:rPr>
      </w:pPr>
      <w:r w:rsidRPr="00784172">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784172" w:rsidRPr="00784172" w:rsidRDefault="00784172" w:rsidP="00784172">
      <w:pPr>
        <w:numPr>
          <w:ilvl w:val="1"/>
          <w:numId w:val="25"/>
        </w:numPr>
        <w:ind w:left="0" w:firstLine="426"/>
        <w:jc w:val="both"/>
        <w:rPr>
          <w:rFonts w:ascii="GHEA Grapalat" w:hAnsi="GHEA Grapalat" w:cs="GHEA Grapalat"/>
          <w:sz w:val="20"/>
          <w:szCs w:val="20"/>
          <w:lang w:val="pt-BR"/>
        </w:rPr>
      </w:pPr>
      <w:r w:rsidRPr="00784172">
        <w:rPr>
          <w:rFonts w:ascii="GHEA Grapalat" w:hAnsi="GHEA Grapalat" w:cs="GHEA Grapalat"/>
          <w:sz w:val="20"/>
          <w:szCs w:val="20"/>
          <w:lang w:val="hy-AM"/>
        </w:rPr>
        <w:t>Վճարող Բանկի կողմից Պ</w:t>
      </w:r>
      <w:r w:rsidRPr="00784172">
        <w:rPr>
          <w:rFonts w:ascii="GHEA Grapalat" w:hAnsi="GHEA Grapalat" w:cs="GHEA Grapalat"/>
          <w:sz w:val="20"/>
          <w:szCs w:val="20"/>
          <w:lang w:val="pt-BR"/>
        </w:rPr>
        <w:t xml:space="preserve">ահանջագրում նշված գումարի վճարման հետևանքով </w:t>
      </w:r>
      <w:r w:rsidRPr="00784172">
        <w:rPr>
          <w:rFonts w:ascii="GHEA Grapalat" w:hAnsi="GHEA Grapalat" w:cs="GHEA Grapalat"/>
          <w:sz w:val="20"/>
          <w:szCs w:val="20"/>
          <w:lang w:val="hy-AM"/>
        </w:rPr>
        <w:t xml:space="preserve">Ընկերության </w:t>
      </w:r>
      <w:r w:rsidRPr="00784172">
        <w:rPr>
          <w:rFonts w:ascii="GHEA Grapalat" w:hAnsi="GHEA Grapalat" w:cs="GHEA Grapalat"/>
          <w:sz w:val="20"/>
          <w:szCs w:val="20"/>
          <w:lang w:val="pt-BR"/>
        </w:rPr>
        <w:t xml:space="preserve">առաջացած ռիսկերի (Ընկերության կրած վնասների) </w:t>
      </w:r>
      <w:r w:rsidRPr="00784172">
        <w:rPr>
          <w:rFonts w:ascii="GHEA Grapalat" w:hAnsi="GHEA Grapalat" w:cs="GHEA Grapalat"/>
          <w:sz w:val="20"/>
          <w:szCs w:val="20"/>
          <w:lang w:val="hy-AM"/>
        </w:rPr>
        <w:t xml:space="preserve">և բացասական հետևանքների </w:t>
      </w:r>
      <w:r w:rsidRPr="00784172">
        <w:rPr>
          <w:rFonts w:ascii="GHEA Grapalat" w:hAnsi="GHEA Grapalat" w:cs="GHEA Grapalat"/>
          <w:sz w:val="20"/>
          <w:szCs w:val="20"/>
          <w:lang w:val="pt-BR"/>
        </w:rPr>
        <w:t>համար Բանկը</w:t>
      </w:r>
      <w:r w:rsidRPr="00784172">
        <w:rPr>
          <w:rFonts w:ascii="GHEA Grapalat" w:hAnsi="GHEA Grapalat" w:cs="GHEA Grapalat"/>
          <w:sz w:val="20"/>
          <w:szCs w:val="20"/>
          <w:lang w:val="hy-AM"/>
        </w:rPr>
        <w:t xml:space="preserve"> որևէ</w:t>
      </w:r>
      <w:r w:rsidRPr="00784172">
        <w:rPr>
          <w:rFonts w:ascii="GHEA Grapalat" w:hAnsi="GHEA Grapalat" w:cs="GHEA Grapalat"/>
          <w:sz w:val="20"/>
          <w:szCs w:val="20"/>
          <w:lang w:val="pt-BR"/>
        </w:rPr>
        <w:t xml:space="preserve"> պատասխանատվություն չի կրում</w:t>
      </w:r>
      <w:r w:rsidRPr="00784172">
        <w:rPr>
          <w:rFonts w:ascii="GHEA Grapalat" w:hAnsi="GHEA Grapalat" w:cs="GHEA Grapalat"/>
          <w:sz w:val="20"/>
          <w:szCs w:val="20"/>
          <w:lang w:val="hy-AM"/>
        </w:rPr>
        <w:t>:</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4172" w:rsidRPr="00784172" w:rsidRDefault="00784172" w:rsidP="00784172">
      <w:pPr>
        <w:numPr>
          <w:ilvl w:val="1"/>
          <w:numId w:val="25"/>
        </w:numPr>
        <w:ind w:left="0" w:firstLine="426"/>
        <w:jc w:val="both"/>
        <w:rPr>
          <w:rFonts w:ascii="GHEA Grapalat" w:hAnsi="GHEA Grapalat" w:cs="GHEA Grapalat"/>
          <w:sz w:val="20"/>
          <w:szCs w:val="20"/>
          <w:lang w:val="pt-BR"/>
        </w:rPr>
      </w:pPr>
      <w:r w:rsidRPr="00784172">
        <w:rPr>
          <w:rFonts w:ascii="GHEA Grapalat" w:hAnsi="GHEA Grapalat" w:cs="GHEA Grapalat"/>
          <w:sz w:val="20"/>
          <w:szCs w:val="20"/>
          <w:lang w:val="hy-AM"/>
        </w:rPr>
        <w:t>Այն դեպքում</w:t>
      </w:r>
      <w:r w:rsidRPr="00784172">
        <w:rPr>
          <w:rFonts w:ascii="GHEA Grapalat" w:hAnsi="GHEA Grapalat" w:cs="GHEA Grapalat"/>
          <w:sz w:val="20"/>
          <w:szCs w:val="20"/>
          <w:lang w:val="pt-BR"/>
        </w:rPr>
        <w:t>,</w:t>
      </w:r>
      <w:r w:rsidRPr="00784172">
        <w:rPr>
          <w:rFonts w:ascii="GHEA Grapalat" w:hAnsi="GHEA Grapalat" w:cs="GHEA Grapalat"/>
          <w:sz w:val="20"/>
          <w:szCs w:val="20"/>
          <w:lang w:val="hy-AM"/>
        </w:rPr>
        <w:t xml:space="preserve"> երբ Ընկերության հաշվի միջոցները չեն բավարարում</w:t>
      </w:r>
      <w:r w:rsidRPr="00784172">
        <w:rPr>
          <w:rFonts w:ascii="GHEA Grapalat" w:hAnsi="GHEA Grapalat" w:cs="GHEA Grapalat"/>
          <w:sz w:val="20"/>
          <w:szCs w:val="20"/>
        </w:rPr>
        <w:t>՝</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Վճարող</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բանկը</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վճարման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պահանջագիրը</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ստանալուց</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հետո՝</w:t>
      </w:r>
      <w:r w:rsidRPr="00784172">
        <w:rPr>
          <w:rFonts w:ascii="GHEA Grapalat" w:hAnsi="GHEA Grapalat" w:cs="GHEA Grapalat"/>
          <w:sz w:val="20"/>
          <w:szCs w:val="20"/>
          <w:lang w:val="pt-BR"/>
        </w:rPr>
        <w:t xml:space="preserve"> 2 (</w:t>
      </w:r>
      <w:r w:rsidRPr="00784172">
        <w:rPr>
          <w:rFonts w:ascii="GHEA Grapalat" w:hAnsi="GHEA Grapalat" w:cs="GHEA Grapalat"/>
          <w:sz w:val="20"/>
          <w:szCs w:val="20"/>
        </w:rPr>
        <w:t>երկու</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աշխատանքային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օրվա</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ընթացքում</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պետք</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է</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տեղեկացնի</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Պատվիրատուին՝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գրավոր</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ձևով</w:t>
      </w:r>
      <w:r w:rsidRPr="00784172">
        <w:rPr>
          <w:rFonts w:ascii="GHEA Grapalat" w:hAnsi="GHEA Grapalat" w:cs="GHEA Grapalat"/>
          <w:sz w:val="20"/>
          <w:szCs w:val="20"/>
          <w:lang w:val="pt-BR"/>
        </w:rPr>
        <w:t>:</w:t>
      </w:r>
    </w:p>
    <w:p w:rsidR="00784172" w:rsidRPr="00784172" w:rsidRDefault="00784172" w:rsidP="00784172">
      <w:pPr>
        <w:numPr>
          <w:ilvl w:val="1"/>
          <w:numId w:val="25"/>
        </w:numPr>
        <w:ind w:left="0" w:firstLine="426"/>
        <w:jc w:val="both"/>
        <w:rPr>
          <w:rFonts w:ascii="GHEA Grapalat" w:hAnsi="GHEA Grapalat" w:cs="GHEA Grapalat"/>
          <w:sz w:val="20"/>
          <w:szCs w:val="20"/>
          <w:lang w:val="pt-BR"/>
        </w:rPr>
      </w:pPr>
      <w:r w:rsidRPr="00784172">
        <w:rPr>
          <w:rFonts w:ascii="GHEA Grapalat" w:hAnsi="GHEA Grapalat" w:cs="GHEA Grapalat"/>
          <w:sz w:val="20"/>
          <w:szCs w:val="20"/>
          <w:lang w:val="pt-BR"/>
        </w:rPr>
        <w:t xml:space="preserve"> Սույն համաձայնագիրը և կից </w:t>
      </w:r>
      <w:r w:rsidRPr="00784172">
        <w:rPr>
          <w:rFonts w:ascii="GHEA Grapalat" w:hAnsi="GHEA Grapalat" w:cs="GHEA Grapalat"/>
          <w:sz w:val="20"/>
          <w:szCs w:val="20"/>
          <w:lang w:val="hy-AM"/>
        </w:rPr>
        <w:t>Պ</w:t>
      </w:r>
      <w:r w:rsidRPr="0078417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4172" w:rsidRPr="00784172" w:rsidRDefault="00784172" w:rsidP="00784172">
      <w:pPr>
        <w:jc w:val="both"/>
        <w:rPr>
          <w:rFonts w:ascii="GHEA Grapalat" w:hAnsi="GHEA Grapalat" w:cs="GHEA Grapalat"/>
          <w:sz w:val="20"/>
          <w:szCs w:val="20"/>
          <w:lang w:val="hy-AM"/>
        </w:rPr>
      </w:pPr>
    </w:p>
    <w:p w:rsidR="00784172" w:rsidRPr="00784172" w:rsidRDefault="00784172" w:rsidP="00784172">
      <w:pPr>
        <w:ind w:left="360"/>
        <w:jc w:val="center"/>
        <w:rPr>
          <w:rFonts w:ascii="GHEA Grapalat" w:hAnsi="GHEA Grapalat" w:cs="GHEA Grapalat"/>
          <w:b/>
          <w:bCs/>
          <w:sz w:val="20"/>
          <w:szCs w:val="20"/>
          <w:lang w:val="hy-AM"/>
        </w:rPr>
      </w:pPr>
      <w:r w:rsidRPr="00784172">
        <w:rPr>
          <w:rFonts w:ascii="GHEA Grapalat" w:hAnsi="GHEA Grapalat" w:cs="GHEA Grapalat"/>
          <w:b/>
          <w:bCs/>
          <w:sz w:val="20"/>
          <w:szCs w:val="20"/>
          <w:lang w:val="hy-AM"/>
        </w:rPr>
        <w:t>2.Այլ պայմաններ</w:t>
      </w:r>
    </w:p>
    <w:p w:rsidR="00784172" w:rsidRPr="00784172" w:rsidRDefault="00784172" w:rsidP="00784172">
      <w:pPr>
        <w:ind w:firstLine="567"/>
        <w:jc w:val="both"/>
        <w:rPr>
          <w:rFonts w:ascii="GHEA Grapalat" w:hAnsi="GHEA Grapalat" w:cs="GHEA Grapalat"/>
          <w:sz w:val="20"/>
          <w:szCs w:val="20"/>
          <w:lang w:val="hy-AM"/>
        </w:rPr>
      </w:pPr>
      <w:r w:rsidRPr="00784172">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84172" w:rsidRPr="00784172" w:rsidRDefault="00784172" w:rsidP="00784172">
      <w:pPr>
        <w:ind w:firstLine="567"/>
        <w:jc w:val="both"/>
        <w:rPr>
          <w:rFonts w:ascii="GHEA Grapalat" w:hAnsi="GHEA Grapalat" w:cs="GHEA Grapalat"/>
          <w:sz w:val="20"/>
          <w:szCs w:val="20"/>
          <w:lang w:val="hy-AM"/>
        </w:rPr>
      </w:pPr>
      <w:r w:rsidRPr="0078417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4172" w:rsidRPr="00784172" w:rsidRDefault="00784172" w:rsidP="00784172">
      <w:pPr>
        <w:ind w:firstLine="567"/>
        <w:jc w:val="both"/>
        <w:rPr>
          <w:rFonts w:ascii="GHEA Grapalat" w:hAnsi="GHEA Grapalat" w:cs="GHEA Grapalat"/>
          <w:sz w:val="20"/>
          <w:szCs w:val="20"/>
          <w:lang w:val="hy-AM"/>
        </w:rPr>
      </w:pPr>
      <w:r w:rsidRPr="0078417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4172" w:rsidRPr="00784172" w:rsidDel="00A13215" w:rsidRDefault="00784172" w:rsidP="00784172">
      <w:pPr>
        <w:ind w:firstLine="567"/>
        <w:jc w:val="both"/>
        <w:rPr>
          <w:rFonts w:ascii="GHEA Grapalat" w:hAnsi="GHEA Grapalat" w:cs="GHEA Grapalat"/>
          <w:sz w:val="20"/>
          <w:szCs w:val="20"/>
          <w:lang w:val="hy-AM"/>
        </w:rPr>
      </w:pPr>
      <w:r w:rsidRPr="0078417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4172" w:rsidRPr="00784172" w:rsidRDefault="00784172" w:rsidP="00784172">
      <w:pPr>
        <w:ind w:firstLine="567"/>
        <w:jc w:val="both"/>
        <w:rPr>
          <w:rFonts w:ascii="GHEA Grapalat" w:hAnsi="GHEA Grapalat" w:cs="GHEA Grapalat"/>
          <w:sz w:val="20"/>
          <w:szCs w:val="20"/>
          <w:lang w:val="hy-AM"/>
        </w:rPr>
      </w:pPr>
      <w:r w:rsidRPr="0078417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4172" w:rsidRPr="00784172" w:rsidRDefault="00784172" w:rsidP="00784172">
      <w:pPr>
        <w:ind w:firstLine="567"/>
        <w:jc w:val="both"/>
        <w:rPr>
          <w:rFonts w:ascii="GHEA Grapalat" w:hAnsi="GHEA Grapalat" w:cs="GHEA Grapalat"/>
          <w:sz w:val="20"/>
          <w:szCs w:val="20"/>
          <w:lang w:val="hy-AM"/>
        </w:rPr>
      </w:pPr>
    </w:p>
    <w:p w:rsidR="00784172" w:rsidRPr="00784172" w:rsidRDefault="00784172" w:rsidP="00784172">
      <w:pPr>
        <w:ind w:firstLine="567"/>
        <w:jc w:val="center"/>
        <w:rPr>
          <w:rFonts w:ascii="GHEA Grapalat" w:hAnsi="GHEA Grapalat" w:cs="GHEA Grapalat"/>
          <w:sz w:val="20"/>
          <w:szCs w:val="20"/>
          <w:lang w:val="hy-AM"/>
        </w:rPr>
      </w:pPr>
      <w:r w:rsidRPr="00784172">
        <w:rPr>
          <w:rFonts w:ascii="GHEA Grapalat" w:hAnsi="GHEA Grapalat" w:cs="GHEA Grapalat"/>
          <w:b/>
          <w:sz w:val="20"/>
          <w:szCs w:val="20"/>
          <w:lang w:val="hy-AM"/>
        </w:rPr>
        <w:t>3. Ընկերության հասցեն, բանկային վավերապայմանները`</w:t>
      </w:r>
    </w:p>
    <w:p w:rsidR="00784172" w:rsidRPr="00784172" w:rsidRDefault="00784172" w:rsidP="00784172">
      <w:pPr>
        <w:jc w:val="both"/>
        <w:rPr>
          <w:rFonts w:ascii="GHEA Grapalat" w:hAnsi="GHEA Grapalat" w:cs="GHEA Grapalat"/>
          <w:sz w:val="20"/>
          <w:szCs w:val="20"/>
          <w:u w:val="single"/>
          <w:lang w:val="hy-AM"/>
        </w:rPr>
      </w:pP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p>
    <w:p w:rsidR="00784172" w:rsidRPr="00784172" w:rsidRDefault="00784172" w:rsidP="00784172">
      <w:pPr>
        <w:jc w:val="both"/>
        <w:rPr>
          <w:rFonts w:ascii="GHEA Grapalat" w:hAnsi="GHEA Grapalat"/>
          <w:sz w:val="20"/>
          <w:szCs w:val="20"/>
          <w:vertAlign w:val="superscript"/>
          <w:lang w:val="hy-AM"/>
        </w:rPr>
      </w:pPr>
      <w:r w:rsidRPr="00784172">
        <w:rPr>
          <w:rFonts w:ascii="GHEA Grapalat" w:hAnsi="GHEA Grapalat"/>
          <w:sz w:val="20"/>
          <w:szCs w:val="20"/>
          <w:vertAlign w:val="superscript"/>
          <w:lang w:val="hy-AM"/>
        </w:rPr>
        <w:t xml:space="preserve">                               ընկերության անվանումը</w:t>
      </w:r>
    </w:p>
    <w:p w:rsidR="00784172" w:rsidRPr="00784172" w:rsidRDefault="00784172" w:rsidP="00784172">
      <w:pPr>
        <w:jc w:val="both"/>
        <w:rPr>
          <w:rFonts w:ascii="GHEA Grapalat" w:hAnsi="GHEA Grapalat"/>
          <w:sz w:val="20"/>
          <w:szCs w:val="20"/>
          <w:u w:val="single"/>
          <w:vertAlign w:val="superscript"/>
          <w:lang w:val="hy-AM"/>
        </w:rPr>
      </w:pPr>
      <w:r w:rsidRPr="00784172">
        <w:rPr>
          <w:rFonts w:ascii="GHEA Grapalat" w:hAnsi="GHEA Grapalat"/>
          <w:sz w:val="20"/>
          <w:szCs w:val="20"/>
          <w:vertAlign w:val="superscript"/>
          <w:lang w:val="hy-AM"/>
        </w:rPr>
        <w:t xml:space="preserve"> </w:t>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p>
    <w:p w:rsidR="00784172" w:rsidRPr="00784172" w:rsidRDefault="00784172" w:rsidP="00784172">
      <w:pPr>
        <w:jc w:val="both"/>
        <w:rPr>
          <w:rFonts w:ascii="GHEA Grapalat" w:hAnsi="GHEA Grapalat"/>
          <w:sz w:val="20"/>
          <w:szCs w:val="20"/>
          <w:vertAlign w:val="superscript"/>
          <w:lang w:val="hy-AM"/>
        </w:rPr>
      </w:pPr>
      <w:r w:rsidRPr="00784172">
        <w:rPr>
          <w:rFonts w:ascii="GHEA Grapalat" w:hAnsi="GHEA Grapalat"/>
          <w:sz w:val="20"/>
          <w:szCs w:val="20"/>
          <w:vertAlign w:val="superscript"/>
          <w:lang w:val="hy-AM"/>
        </w:rPr>
        <w:t xml:space="preserve">                              ընկերության հասցեն</w:t>
      </w:r>
    </w:p>
    <w:p w:rsidR="00784172" w:rsidRPr="00784172" w:rsidRDefault="00784172" w:rsidP="00784172">
      <w:pPr>
        <w:jc w:val="both"/>
        <w:rPr>
          <w:rFonts w:ascii="GHEA Grapalat" w:hAnsi="GHEA Grapalat"/>
          <w:sz w:val="20"/>
          <w:szCs w:val="20"/>
          <w:u w:val="single"/>
          <w:vertAlign w:val="superscript"/>
          <w:lang w:val="hy-AM"/>
        </w:rPr>
      </w:pP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p>
    <w:p w:rsidR="00784172" w:rsidRPr="00784172" w:rsidRDefault="00784172" w:rsidP="00784172">
      <w:pPr>
        <w:jc w:val="both"/>
        <w:rPr>
          <w:rFonts w:ascii="GHEA Grapalat" w:hAnsi="GHEA Grapalat"/>
          <w:sz w:val="20"/>
          <w:szCs w:val="20"/>
          <w:vertAlign w:val="superscript"/>
          <w:lang w:val="hy-AM"/>
        </w:rPr>
      </w:pPr>
      <w:r w:rsidRPr="00784172">
        <w:rPr>
          <w:rFonts w:ascii="GHEA Grapalat" w:hAnsi="GHEA Grapalat"/>
          <w:sz w:val="20"/>
          <w:szCs w:val="20"/>
          <w:vertAlign w:val="superscript"/>
          <w:lang w:val="hy-AM"/>
        </w:rPr>
        <w:t xml:space="preserve">              ընկերությանը սպասարկող բանկի անվանումը</w:t>
      </w:r>
    </w:p>
    <w:p w:rsidR="00784172" w:rsidRPr="00784172" w:rsidRDefault="00784172" w:rsidP="00784172">
      <w:pPr>
        <w:jc w:val="both"/>
        <w:rPr>
          <w:rFonts w:ascii="GHEA Grapalat" w:hAnsi="GHEA Grapalat"/>
          <w:sz w:val="20"/>
          <w:szCs w:val="20"/>
          <w:vertAlign w:val="superscript"/>
          <w:lang w:val="hy-AM"/>
        </w:rPr>
      </w:pP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p>
    <w:p w:rsidR="00784172" w:rsidRPr="00784172" w:rsidRDefault="00784172" w:rsidP="00784172">
      <w:pPr>
        <w:jc w:val="both"/>
        <w:rPr>
          <w:rFonts w:ascii="GHEA Grapalat" w:hAnsi="GHEA Grapalat"/>
          <w:sz w:val="20"/>
          <w:szCs w:val="20"/>
          <w:vertAlign w:val="superscript"/>
          <w:lang w:val="hy-AM"/>
        </w:rPr>
      </w:pPr>
      <w:r w:rsidRPr="00784172">
        <w:rPr>
          <w:rFonts w:ascii="GHEA Grapalat" w:hAnsi="GHEA Grapalat"/>
          <w:sz w:val="20"/>
          <w:szCs w:val="20"/>
          <w:vertAlign w:val="superscript"/>
          <w:lang w:val="hy-AM"/>
        </w:rPr>
        <w:t xml:space="preserve">                   ընկերության բանկային հաշվեհամարը</w:t>
      </w:r>
    </w:p>
    <w:p w:rsidR="00784172" w:rsidRPr="00784172" w:rsidRDefault="00784172" w:rsidP="00784172">
      <w:pPr>
        <w:jc w:val="both"/>
        <w:rPr>
          <w:rFonts w:ascii="GHEA Grapalat" w:hAnsi="GHEA Grapalat"/>
          <w:sz w:val="20"/>
          <w:szCs w:val="20"/>
          <w:vertAlign w:val="superscript"/>
          <w:lang w:val="hy-AM"/>
        </w:rPr>
      </w:pP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p>
    <w:p w:rsidR="00784172" w:rsidRPr="00784172" w:rsidRDefault="00784172" w:rsidP="00784172">
      <w:pPr>
        <w:jc w:val="both"/>
        <w:rPr>
          <w:rFonts w:ascii="GHEA Grapalat" w:hAnsi="GHEA Grapalat"/>
          <w:sz w:val="20"/>
          <w:szCs w:val="20"/>
          <w:vertAlign w:val="superscript"/>
          <w:lang w:val="hy-AM"/>
        </w:rPr>
      </w:pPr>
      <w:r w:rsidRPr="00784172">
        <w:rPr>
          <w:rFonts w:ascii="GHEA Grapalat" w:hAnsi="GHEA Grapalat"/>
          <w:sz w:val="20"/>
          <w:szCs w:val="20"/>
          <w:vertAlign w:val="superscript"/>
          <w:lang w:val="hy-AM"/>
        </w:rPr>
        <w:t xml:space="preserve">            ընկերության հարկ վճարողի հաշվառման համարը</w:t>
      </w:r>
    </w:p>
    <w:p w:rsidR="00784172" w:rsidRPr="00784172" w:rsidRDefault="00784172" w:rsidP="00784172">
      <w:pPr>
        <w:jc w:val="both"/>
        <w:rPr>
          <w:rFonts w:ascii="GHEA Grapalat" w:hAnsi="GHEA Grapalat"/>
          <w:sz w:val="20"/>
          <w:szCs w:val="20"/>
          <w:u w:val="single"/>
          <w:vertAlign w:val="superscript"/>
          <w:lang w:val="hy-AM"/>
        </w:rPr>
      </w:pP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p>
    <w:p w:rsidR="00784172" w:rsidRPr="00784172" w:rsidRDefault="00784172" w:rsidP="00784172">
      <w:pPr>
        <w:jc w:val="both"/>
        <w:rPr>
          <w:rFonts w:ascii="GHEA Grapalat" w:hAnsi="GHEA Grapalat"/>
          <w:sz w:val="20"/>
          <w:szCs w:val="20"/>
          <w:vertAlign w:val="superscript"/>
          <w:lang w:val="hy-AM"/>
        </w:rPr>
      </w:pPr>
      <w:r w:rsidRPr="00784172">
        <w:rPr>
          <w:rFonts w:ascii="GHEA Grapalat" w:hAnsi="GHEA Grapalat"/>
          <w:sz w:val="20"/>
          <w:szCs w:val="20"/>
          <w:vertAlign w:val="superscript"/>
          <w:lang w:val="hy-AM"/>
        </w:rPr>
        <w:t xml:space="preserve">       ընկերության տնօրենի անունը, ազգանունը և ստորագրությունը</w:t>
      </w:r>
    </w:p>
    <w:p w:rsidR="00784172" w:rsidRPr="00784172" w:rsidRDefault="00784172" w:rsidP="00784172">
      <w:pPr>
        <w:jc w:val="both"/>
        <w:rPr>
          <w:rFonts w:ascii="GHEA Grapalat" w:hAnsi="GHEA Grapalat"/>
          <w:sz w:val="20"/>
          <w:szCs w:val="20"/>
          <w:lang w:val="hy-AM"/>
        </w:rPr>
      </w:pPr>
      <w:r w:rsidRPr="00784172">
        <w:rPr>
          <w:rFonts w:ascii="GHEA Grapalat" w:hAnsi="GHEA Grapalat"/>
          <w:sz w:val="20"/>
          <w:szCs w:val="20"/>
          <w:lang w:val="hy-AM"/>
        </w:rPr>
        <w:t>Կ.Տ</w:t>
      </w:r>
    </w:p>
    <w:p w:rsidR="00784172" w:rsidRPr="00784172" w:rsidRDefault="00784172" w:rsidP="00784172">
      <w:pPr>
        <w:jc w:val="both"/>
        <w:rPr>
          <w:rFonts w:ascii="GHEA Grapalat" w:hAnsi="GHEA Grapalat"/>
          <w:sz w:val="20"/>
          <w:szCs w:val="20"/>
          <w:lang w:val="hy-AM"/>
        </w:rPr>
      </w:pPr>
    </w:p>
    <w:p w:rsidR="00784172" w:rsidRPr="00784172" w:rsidRDefault="00784172" w:rsidP="00784172">
      <w:pPr>
        <w:jc w:val="both"/>
        <w:rPr>
          <w:rFonts w:ascii="GHEA Grapalat" w:hAnsi="GHEA Grapalat"/>
          <w:sz w:val="20"/>
          <w:szCs w:val="20"/>
          <w:lang w:val="hy-AM"/>
        </w:rPr>
      </w:pPr>
      <w:r w:rsidRPr="00784172">
        <w:rPr>
          <w:rFonts w:ascii="GHEA Grapalat" w:hAnsi="GHEA Grapalat"/>
          <w:sz w:val="20"/>
          <w:szCs w:val="20"/>
          <w:lang w:val="hy-AM"/>
        </w:rPr>
        <w:t>Օր/ամիս/տարի</w:t>
      </w:r>
    </w:p>
    <w:p w:rsidR="00784172" w:rsidRPr="00784172" w:rsidRDefault="00784172" w:rsidP="00784172">
      <w:pPr>
        <w:jc w:val="center"/>
        <w:rPr>
          <w:rFonts w:ascii="GHEA Grapalat" w:hAnsi="GHEA Grapalat" w:cs="GHEA Grapalat"/>
          <w:sz w:val="20"/>
          <w:szCs w:val="20"/>
          <w:lang w:val="hy-AM"/>
        </w:rPr>
      </w:pPr>
    </w:p>
    <w:p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784172">
        <w:rPr>
          <w:rFonts w:ascii="GHEA Grapalat" w:hAnsi="GHEA Grapalat" w:cs="Sylfaen"/>
          <w:i/>
          <w:sz w:val="20"/>
          <w:szCs w:val="20"/>
          <w:lang w:val="hy-AM"/>
        </w:rPr>
        <w:t xml:space="preserve">* </w:t>
      </w:r>
      <w:r w:rsidRPr="00784172">
        <w:rPr>
          <w:rFonts w:ascii="GHEA Grapalat" w:hAnsi="GHEA Grapalat"/>
          <w:i/>
          <w:sz w:val="20"/>
          <w:szCs w:val="20"/>
          <w:lang w:val="hy-AM"/>
        </w:rPr>
        <w:t>լրացվում է հանձնաժողովի քարտուղարի կողմից` մինչև հրավերը տեղեկագրում հրապարակելը:</w:t>
      </w:r>
    </w:p>
    <w:p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784172" w:rsidRPr="00784172" w:rsidRDefault="00784172" w:rsidP="00784172">
      <w:pPr>
        <w:ind w:firstLine="567"/>
        <w:jc w:val="right"/>
        <w:rPr>
          <w:rFonts w:ascii="GHEA Grapalat" w:hAnsi="GHEA Grapalat"/>
          <w:b/>
          <w:sz w:val="20"/>
          <w:szCs w:val="20"/>
          <w:lang w:val="hy-AM"/>
        </w:rPr>
      </w:pPr>
      <w:r w:rsidRPr="00784172">
        <w:rPr>
          <w:rFonts w:ascii="GHEA Grapalat" w:hAnsi="GHEA Grapalat"/>
          <w:b/>
          <w:sz w:val="20"/>
          <w:szCs w:val="20"/>
          <w:lang w:val="hy-AM"/>
        </w:rPr>
        <w:br w:type="page"/>
      </w:r>
    </w:p>
    <w:tbl>
      <w:tblPr>
        <w:tblpPr w:leftFromText="180" w:rightFromText="180" w:vertAnchor="page" w:horzAnchor="margin" w:tblpXSpec="center" w:tblpY="1003"/>
        <w:tblW w:w="10980" w:type="dxa"/>
        <w:tblLook w:val="0000"/>
      </w:tblPr>
      <w:tblGrid>
        <w:gridCol w:w="5616"/>
        <w:gridCol w:w="5364"/>
      </w:tblGrid>
      <w:tr w:rsidR="00784172" w:rsidRPr="00784172" w:rsidTr="007841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Sylfaen"/>
                <w:b/>
                <w:bCs/>
                <w:sz w:val="20"/>
                <w:szCs w:val="20"/>
                <w:lang w:val="hy-AM"/>
              </w:rPr>
            </w:pPr>
            <w:r w:rsidRPr="00784172">
              <w:rPr>
                <w:rFonts w:ascii="GHEA Grapalat" w:hAnsi="GHEA Grapalat" w:cs="Sylfaen"/>
                <w:sz w:val="20"/>
                <w:szCs w:val="20"/>
              </w:rPr>
              <w:lastRenderedPageBreak/>
              <w:t xml:space="preserve">1.                                                              </w:t>
            </w:r>
            <w:r w:rsidRPr="00784172">
              <w:rPr>
                <w:rFonts w:ascii="GHEA Grapalat" w:hAnsi="GHEA Grapalat" w:cs="Sylfaen"/>
                <w:b/>
                <w:bCs/>
                <w:sz w:val="20"/>
                <w:szCs w:val="20"/>
              </w:rPr>
              <w:t>ՎՃԱՐՄԱՆ</w:t>
            </w:r>
            <w:r w:rsidRPr="00784172">
              <w:rPr>
                <w:rFonts w:ascii="GHEA Grapalat" w:hAnsi="GHEA Grapalat" w:cs="Arial"/>
                <w:b/>
                <w:bCs/>
                <w:sz w:val="20"/>
                <w:szCs w:val="20"/>
              </w:rPr>
              <w:t xml:space="preserve"> </w:t>
            </w:r>
            <w:r w:rsidRPr="00784172">
              <w:rPr>
                <w:rFonts w:ascii="GHEA Grapalat" w:hAnsi="GHEA Grapalat" w:cs="Sylfaen"/>
                <w:b/>
                <w:bCs/>
                <w:sz w:val="20"/>
                <w:szCs w:val="20"/>
              </w:rPr>
              <w:t xml:space="preserve">ՊԱՀԱՆՋԱԳԻՐ* </w:t>
            </w:r>
          </w:p>
          <w:p w:rsidR="00784172" w:rsidRPr="00784172" w:rsidRDefault="00784172" w:rsidP="00784172">
            <w:pPr>
              <w:jc w:val="center"/>
              <w:rPr>
                <w:rFonts w:ascii="GHEA Grapalat" w:hAnsi="GHEA Grapalat" w:cs="Arial"/>
                <w:bCs/>
                <w:i/>
                <w:sz w:val="20"/>
                <w:szCs w:val="20"/>
              </w:rPr>
            </w:pPr>
          </w:p>
        </w:tc>
      </w:tr>
      <w:tr w:rsidR="00784172" w:rsidRPr="00784172" w:rsidTr="007841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Sylfaen"/>
                <w:sz w:val="20"/>
                <w:szCs w:val="20"/>
                <w:lang w:val="hy-AM"/>
              </w:rPr>
            </w:pPr>
            <w:r w:rsidRPr="00784172">
              <w:rPr>
                <w:rFonts w:ascii="GHEA Grapalat" w:hAnsi="GHEA Grapalat" w:cs="Sylfaen"/>
                <w:sz w:val="20"/>
                <w:szCs w:val="20"/>
                <w:lang w:val="hy-AM"/>
              </w:rPr>
              <w:t>2</w:t>
            </w:r>
            <w:r w:rsidRPr="00784172">
              <w:rPr>
                <w:rFonts w:ascii="GHEA Grapalat" w:hAnsi="GHEA Grapalat" w:cs="Sylfaen"/>
                <w:sz w:val="20"/>
                <w:szCs w:val="20"/>
              </w:rPr>
              <w:t>.</w:t>
            </w:r>
            <w:r w:rsidRPr="00784172">
              <w:rPr>
                <w:rFonts w:ascii="GHEA Grapalat" w:hAnsi="GHEA Grapalat" w:cs="Sylfaen"/>
                <w:sz w:val="20"/>
                <w:szCs w:val="20"/>
                <w:lang w:val="hy-AM"/>
              </w:rPr>
              <w:t xml:space="preserve"> Թիվ </w:t>
            </w:r>
          </w:p>
        </w:tc>
      </w:tr>
      <w:tr w:rsidR="00784172" w:rsidRPr="00784172" w:rsidTr="0078417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lang w:val="hy-AM"/>
              </w:rPr>
              <w:t>3</w:t>
            </w:r>
            <w:r w:rsidRPr="00784172">
              <w:rPr>
                <w:rFonts w:ascii="GHEA Grapalat" w:hAnsi="GHEA Grapalat" w:cs="Sylfaen"/>
                <w:sz w:val="20"/>
                <w:szCs w:val="20"/>
              </w:rPr>
              <w:t>.                                                         Ներկայացման</w:t>
            </w:r>
            <w:r w:rsidRPr="00784172">
              <w:rPr>
                <w:rFonts w:ascii="GHEA Grapalat" w:hAnsi="GHEA Grapalat" w:cs="Arial"/>
                <w:sz w:val="20"/>
                <w:szCs w:val="20"/>
              </w:rPr>
              <w:t xml:space="preserve"> </w:t>
            </w:r>
            <w:r w:rsidRPr="00784172">
              <w:rPr>
                <w:rFonts w:ascii="GHEA Grapalat" w:hAnsi="GHEA Grapalat" w:cs="Sylfaen"/>
                <w:sz w:val="20"/>
                <w:szCs w:val="20"/>
              </w:rPr>
              <w:t>ամսաթիվը</w:t>
            </w:r>
            <w:r w:rsidRPr="00784172">
              <w:rPr>
                <w:rFonts w:ascii="GHEA Grapalat" w:hAnsi="GHEA Grapalat" w:cs="Arial"/>
                <w:sz w:val="20"/>
                <w:szCs w:val="20"/>
              </w:rPr>
              <w:t xml:space="preserve">` </w:t>
            </w:r>
            <w:r w:rsidRPr="00784172">
              <w:rPr>
                <w:rFonts w:ascii="GHEA Grapalat" w:hAnsi="GHEA Grapalat" w:cs="Tahoma"/>
                <w:color w:val="000000"/>
                <w:sz w:val="20"/>
                <w:szCs w:val="20"/>
              </w:rPr>
              <w:t xml:space="preserve">"___" </w:t>
            </w:r>
            <w:r w:rsidRPr="00784172">
              <w:rPr>
                <w:rFonts w:ascii="GHEA Grapalat" w:hAnsi="GHEA Grapalat" w:cs="Sylfaen"/>
                <w:color w:val="000000"/>
                <w:sz w:val="20"/>
                <w:szCs w:val="20"/>
              </w:rPr>
              <w:t xml:space="preserve">___ </w:t>
            </w:r>
            <w:r w:rsidRPr="00784172">
              <w:rPr>
                <w:rFonts w:ascii="GHEA Grapalat" w:hAnsi="GHEA Grapalat" w:cs="Tahoma"/>
                <w:color w:val="000000"/>
                <w:sz w:val="20"/>
                <w:szCs w:val="20"/>
              </w:rPr>
              <w:t>20___</w:t>
            </w:r>
            <w:r w:rsidRPr="00784172">
              <w:rPr>
                <w:rFonts w:ascii="GHEA Grapalat" w:hAnsi="GHEA Grapalat" w:cs="Sylfaen"/>
                <w:color w:val="000000"/>
                <w:sz w:val="20"/>
                <w:szCs w:val="20"/>
              </w:rPr>
              <w:t>թ.</w:t>
            </w:r>
          </w:p>
        </w:tc>
      </w:tr>
      <w:tr w:rsidR="00784172" w:rsidRPr="00784172" w:rsidTr="0078417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4</w:t>
            </w:r>
            <w:r w:rsidRPr="00784172">
              <w:rPr>
                <w:rFonts w:ascii="GHEA Grapalat" w:hAnsi="GHEA Grapalat" w:cs="Sylfaen"/>
                <w:sz w:val="20"/>
                <w:szCs w:val="20"/>
              </w:rPr>
              <w:t xml:space="preserve">. </w:t>
            </w:r>
            <w:r w:rsidRPr="00784172">
              <w:rPr>
                <w:rFonts w:ascii="GHEA Grapalat" w:hAnsi="GHEA Grapalat" w:cs="Sylfaen"/>
                <w:sz w:val="20"/>
                <w:szCs w:val="20"/>
                <w:lang w:val="hy-AM"/>
              </w:rPr>
              <w:t>Վճարողի անվանումը</w:t>
            </w:r>
            <w:r w:rsidRPr="00784172">
              <w:rPr>
                <w:rFonts w:ascii="GHEA Grapalat" w:hAnsi="GHEA Grapalat" w:cs="Sylfaen"/>
                <w:sz w:val="20"/>
                <w:szCs w:val="20"/>
              </w:rPr>
              <w:t>,</w:t>
            </w:r>
            <w:r w:rsidRPr="00784172">
              <w:rPr>
                <w:rFonts w:ascii="GHEA Grapalat" w:hAnsi="GHEA Grapalat" w:cs="Sylfaen"/>
                <w:sz w:val="20"/>
                <w:szCs w:val="20"/>
                <w:lang w:val="hy-AM"/>
              </w:rPr>
              <w:t xml:space="preserve"> կամ անուն ազգանուն </w:t>
            </w:r>
            <w:r w:rsidRPr="00784172">
              <w:rPr>
                <w:rFonts w:ascii="GHEA Grapalat" w:hAnsi="GHEA Grapalat" w:cs="Sylfaen"/>
                <w:sz w:val="20"/>
                <w:szCs w:val="20"/>
              </w:rPr>
              <w:t xml:space="preserve">(Ընկերություն </w:t>
            </w:r>
            <w:r w:rsidRPr="00784172">
              <w:rPr>
                <w:rFonts w:ascii="GHEA Grapalat" w:hAnsi="GHEA Grapalat" w:cs="Arial"/>
                <w:sz w:val="20"/>
                <w:szCs w:val="20"/>
              </w:rPr>
              <w:t>`</w:t>
            </w:r>
          </w:p>
        </w:tc>
      </w:tr>
      <w:tr w:rsidR="00784172" w:rsidRPr="00784172" w:rsidTr="0078417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5</w:t>
            </w:r>
            <w:r w:rsidRPr="00784172">
              <w:rPr>
                <w:rFonts w:ascii="GHEA Grapalat" w:hAnsi="GHEA Grapalat" w:cs="Sylfaen"/>
                <w:sz w:val="20"/>
                <w:szCs w:val="20"/>
              </w:rPr>
              <w:t>. Վճարողի</w:t>
            </w:r>
            <w:r w:rsidRPr="00784172">
              <w:rPr>
                <w:rFonts w:ascii="GHEA Grapalat" w:hAnsi="GHEA Grapalat" w:cs="Sylfaen"/>
                <w:sz w:val="20"/>
                <w:szCs w:val="20"/>
                <w:lang w:val="hy-AM"/>
              </w:rPr>
              <w:t xml:space="preserve">ն սպասարկող Ֆինանսական կազմակերպություն </w:t>
            </w:r>
            <w:r w:rsidRPr="00784172">
              <w:rPr>
                <w:rFonts w:ascii="GHEA Grapalat" w:hAnsi="GHEA Grapalat" w:cs="Sylfaen"/>
                <w:sz w:val="20"/>
                <w:szCs w:val="20"/>
              </w:rPr>
              <w:t>(</w:t>
            </w:r>
            <w:r w:rsidRPr="00784172">
              <w:rPr>
                <w:rFonts w:ascii="GHEA Grapalat" w:hAnsi="GHEA Grapalat" w:cs="Arial"/>
                <w:sz w:val="20"/>
                <w:szCs w:val="20"/>
              </w:rPr>
              <w:t xml:space="preserve"> </w:t>
            </w:r>
            <w:r w:rsidRPr="00784172">
              <w:rPr>
                <w:rFonts w:ascii="GHEA Grapalat" w:hAnsi="GHEA Grapalat" w:cs="Sylfaen"/>
                <w:sz w:val="20"/>
                <w:szCs w:val="20"/>
              </w:rPr>
              <w:t>բանկ)</w:t>
            </w:r>
            <w:r w:rsidRPr="00784172">
              <w:rPr>
                <w:rFonts w:ascii="GHEA Grapalat" w:hAnsi="GHEA Grapalat" w:cs="Arial"/>
                <w:sz w:val="20"/>
                <w:szCs w:val="20"/>
              </w:rPr>
              <w:t>`</w:t>
            </w:r>
          </w:p>
        </w:tc>
      </w:tr>
      <w:tr w:rsidR="00784172" w:rsidRPr="00784172" w:rsidTr="0078417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6</w:t>
            </w:r>
            <w:r w:rsidRPr="00784172">
              <w:rPr>
                <w:rFonts w:ascii="GHEA Grapalat" w:hAnsi="GHEA Grapalat" w:cs="Sylfaen"/>
                <w:sz w:val="20"/>
                <w:szCs w:val="20"/>
              </w:rPr>
              <w:t>. Վճարողի</w:t>
            </w:r>
            <w:r w:rsidRPr="00784172">
              <w:rPr>
                <w:rFonts w:ascii="GHEA Grapalat" w:hAnsi="GHEA Grapalat" w:cs="Sylfaen"/>
                <w:sz w:val="20"/>
                <w:szCs w:val="20"/>
                <w:lang w:val="hy-AM"/>
              </w:rPr>
              <w:t xml:space="preserve"> </w:t>
            </w:r>
            <w:r w:rsidRPr="00784172">
              <w:rPr>
                <w:rFonts w:ascii="GHEA Grapalat" w:hAnsi="GHEA Grapalat" w:cs="Sylfaen"/>
                <w:sz w:val="20"/>
                <w:szCs w:val="20"/>
              </w:rPr>
              <w:t>հաշվի</w:t>
            </w:r>
            <w:r w:rsidRPr="00784172">
              <w:rPr>
                <w:rFonts w:ascii="GHEA Grapalat" w:hAnsi="GHEA Grapalat" w:cs="Arial"/>
                <w:sz w:val="20"/>
                <w:szCs w:val="20"/>
              </w:rPr>
              <w:t xml:space="preserve"> </w:t>
            </w:r>
            <w:r w:rsidRPr="00784172">
              <w:rPr>
                <w:rFonts w:ascii="GHEA Grapalat" w:hAnsi="GHEA Grapalat" w:cs="Sylfaen"/>
                <w:sz w:val="20"/>
                <w:szCs w:val="20"/>
              </w:rPr>
              <w:t>համարը</w:t>
            </w:r>
            <w:r w:rsidRPr="00784172">
              <w:rPr>
                <w:rFonts w:ascii="GHEA Grapalat" w:hAnsi="GHEA Grapalat" w:cs="Arial"/>
                <w:sz w:val="20"/>
                <w:szCs w:val="20"/>
              </w:rPr>
              <w:t>`</w:t>
            </w:r>
          </w:p>
        </w:tc>
      </w:tr>
      <w:tr w:rsidR="00784172" w:rsidRPr="00784172" w:rsidTr="007841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7</w:t>
            </w:r>
            <w:r w:rsidRPr="00784172">
              <w:rPr>
                <w:rFonts w:ascii="GHEA Grapalat" w:hAnsi="GHEA Grapalat" w:cs="Sylfaen"/>
                <w:sz w:val="20"/>
                <w:szCs w:val="20"/>
              </w:rPr>
              <w:t>. Վճարողի</w:t>
            </w:r>
            <w:r w:rsidRPr="00784172">
              <w:rPr>
                <w:rFonts w:ascii="GHEA Grapalat" w:hAnsi="GHEA Grapalat" w:cs="Arial"/>
                <w:sz w:val="20"/>
                <w:szCs w:val="20"/>
              </w:rPr>
              <w:t xml:space="preserve"> </w:t>
            </w:r>
            <w:r w:rsidRPr="00784172">
              <w:rPr>
                <w:rFonts w:ascii="GHEA Grapalat" w:hAnsi="GHEA Grapalat" w:cs="Sylfaen"/>
                <w:sz w:val="20"/>
                <w:szCs w:val="20"/>
              </w:rPr>
              <w:t>ՀՎՀՀ</w:t>
            </w:r>
            <w:r w:rsidRPr="00784172">
              <w:rPr>
                <w:rFonts w:ascii="GHEA Grapalat" w:hAnsi="GHEA Grapalat" w:cs="Arial"/>
                <w:sz w:val="20"/>
                <w:szCs w:val="20"/>
              </w:rPr>
              <w:t>`</w:t>
            </w:r>
          </w:p>
        </w:tc>
      </w:tr>
      <w:tr w:rsidR="00784172" w:rsidRPr="00784172" w:rsidTr="007841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8</w:t>
            </w:r>
            <w:r w:rsidRPr="00784172">
              <w:rPr>
                <w:rFonts w:ascii="GHEA Grapalat" w:hAnsi="GHEA Grapalat" w:cs="Sylfaen"/>
                <w:sz w:val="20"/>
                <w:szCs w:val="20"/>
              </w:rPr>
              <w:t>. Վճարողի</w:t>
            </w:r>
            <w:r w:rsidRPr="00784172">
              <w:rPr>
                <w:rFonts w:ascii="GHEA Grapalat" w:hAnsi="GHEA Grapalat" w:cs="Arial"/>
                <w:sz w:val="20"/>
                <w:szCs w:val="20"/>
              </w:rPr>
              <w:t xml:space="preserve"> </w:t>
            </w:r>
            <w:r w:rsidRPr="00784172">
              <w:rPr>
                <w:rFonts w:ascii="GHEA Grapalat" w:hAnsi="GHEA Grapalat" w:cs="Sylfaen"/>
                <w:sz w:val="20"/>
                <w:szCs w:val="20"/>
              </w:rPr>
              <w:t>ՀԾՀ</w:t>
            </w:r>
            <w:r w:rsidRPr="00784172">
              <w:rPr>
                <w:rFonts w:ascii="GHEA Grapalat" w:hAnsi="GHEA Grapalat" w:cs="Arial"/>
                <w:sz w:val="20"/>
                <w:szCs w:val="20"/>
              </w:rPr>
              <w:t>`</w:t>
            </w:r>
          </w:p>
        </w:tc>
      </w:tr>
      <w:tr w:rsidR="00784172" w:rsidRPr="00784172" w:rsidTr="007841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9</w:t>
            </w:r>
            <w:r w:rsidRPr="00784172">
              <w:rPr>
                <w:rFonts w:ascii="GHEA Grapalat" w:hAnsi="GHEA Grapalat" w:cs="Sylfaen"/>
                <w:sz w:val="20"/>
                <w:szCs w:val="20"/>
              </w:rPr>
              <w:t>. Շահառու</w:t>
            </w:r>
            <w:r w:rsidRPr="00784172">
              <w:rPr>
                <w:rFonts w:ascii="GHEA Grapalat" w:hAnsi="GHEA Grapalat" w:cs="Sylfaen"/>
                <w:sz w:val="20"/>
                <w:szCs w:val="20"/>
                <w:lang w:val="hy-AM"/>
              </w:rPr>
              <w:t>ի  անվանումը</w:t>
            </w:r>
            <w:r w:rsidRPr="00784172">
              <w:rPr>
                <w:rFonts w:ascii="GHEA Grapalat" w:hAnsi="GHEA Grapalat" w:cs="Sylfaen"/>
                <w:sz w:val="20"/>
                <w:szCs w:val="20"/>
              </w:rPr>
              <w:t>,</w:t>
            </w:r>
            <w:r w:rsidRPr="00784172">
              <w:rPr>
                <w:rFonts w:ascii="GHEA Grapalat" w:hAnsi="GHEA Grapalat" w:cs="Sylfaen"/>
                <w:sz w:val="20"/>
                <w:szCs w:val="20"/>
                <w:lang w:val="hy-AM"/>
              </w:rPr>
              <w:t xml:space="preserve"> կամ անուն ազգանուն </w:t>
            </w:r>
            <w:r w:rsidRPr="00784172">
              <w:rPr>
                <w:rFonts w:ascii="GHEA Grapalat" w:hAnsi="GHEA Grapalat" w:cs="Arial"/>
                <w:sz w:val="20"/>
                <w:szCs w:val="20"/>
              </w:rPr>
              <w:t>`</w:t>
            </w:r>
          </w:p>
        </w:tc>
      </w:tr>
      <w:tr w:rsidR="00784172" w:rsidRPr="00784172" w:rsidTr="007841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Sylfaen"/>
                <w:sz w:val="20"/>
                <w:szCs w:val="20"/>
                <w:lang w:val="ru-RU"/>
              </w:rPr>
            </w:pPr>
            <w:r w:rsidRPr="00784172">
              <w:rPr>
                <w:rFonts w:ascii="GHEA Grapalat" w:hAnsi="GHEA Grapalat" w:cs="Sylfaen"/>
                <w:sz w:val="20"/>
                <w:szCs w:val="20"/>
                <w:lang w:val="ru-RU"/>
              </w:rPr>
              <w:t xml:space="preserve">10. </w:t>
            </w:r>
            <w:r w:rsidRPr="00784172">
              <w:rPr>
                <w:rFonts w:ascii="GHEA Grapalat" w:hAnsi="GHEA Grapalat" w:cs="Sylfaen"/>
                <w:sz w:val="20"/>
                <w:szCs w:val="20"/>
              </w:rPr>
              <w:t xml:space="preserve"> Շահառուի</w:t>
            </w:r>
            <w:r w:rsidRPr="00784172">
              <w:rPr>
                <w:rFonts w:ascii="GHEA Grapalat" w:hAnsi="GHEA Grapalat" w:cs="Arial"/>
                <w:sz w:val="20"/>
                <w:szCs w:val="20"/>
              </w:rPr>
              <w:t xml:space="preserve"> </w:t>
            </w:r>
            <w:r w:rsidRPr="00784172">
              <w:rPr>
                <w:rFonts w:ascii="GHEA Grapalat" w:hAnsi="GHEA Grapalat" w:cs="Sylfaen"/>
                <w:sz w:val="20"/>
                <w:szCs w:val="20"/>
              </w:rPr>
              <w:t xml:space="preserve"> ՀԾՀ</w:t>
            </w:r>
            <w:r w:rsidRPr="00784172">
              <w:rPr>
                <w:rFonts w:ascii="GHEA Grapalat" w:hAnsi="GHEA Grapalat" w:cs="Sylfaen"/>
                <w:sz w:val="20"/>
                <w:szCs w:val="20"/>
                <w:lang w:val="ru-RU"/>
              </w:rPr>
              <w:t xml:space="preserve"> (</w:t>
            </w:r>
            <w:r w:rsidRPr="00784172">
              <w:rPr>
                <w:rFonts w:ascii="GHEA Grapalat" w:hAnsi="GHEA Grapalat" w:cs="Sylfaen"/>
                <w:sz w:val="20"/>
                <w:szCs w:val="20"/>
                <w:lang w:val="hy-AM"/>
              </w:rPr>
              <w:t>չի լրացվում</w:t>
            </w:r>
            <w:r w:rsidRPr="00784172">
              <w:rPr>
                <w:rFonts w:ascii="GHEA Grapalat" w:hAnsi="GHEA Grapalat" w:cs="Sylfaen"/>
                <w:sz w:val="20"/>
                <w:szCs w:val="20"/>
                <w:lang w:val="ru-RU"/>
              </w:rPr>
              <w:t>)</w:t>
            </w:r>
          </w:p>
        </w:tc>
      </w:tr>
      <w:tr w:rsidR="00784172" w:rsidRPr="00784172" w:rsidTr="0078417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11</w:t>
            </w:r>
            <w:r w:rsidRPr="00784172">
              <w:rPr>
                <w:rFonts w:ascii="GHEA Grapalat" w:hAnsi="GHEA Grapalat" w:cs="Sylfaen"/>
                <w:sz w:val="20"/>
                <w:szCs w:val="20"/>
              </w:rPr>
              <w:t>. Շահառուի</w:t>
            </w:r>
            <w:r w:rsidRPr="00784172">
              <w:rPr>
                <w:rFonts w:ascii="GHEA Grapalat" w:hAnsi="GHEA Grapalat" w:cs="Arial"/>
                <w:sz w:val="20"/>
                <w:szCs w:val="20"/>
              </w:rPr>
              <w:t xml:space="preserve"> </w:t>
            </w:r>
            <w:r w:rsidRPr="00784172">
              <w:rPr>
                <w:rFonts w:ascii="GHEA Grapalat" w:hAnsi="GHEA Grapalat" w:cs="Sylfaen"/>
                <w:sz w:val="20"/>
                <w:szCs w:val="20"/>
              </w:rPr>
              <w:t>ՀՎՀՀ</w:t>
            </w:r>
            <w:r w:rsidRPr="00784172">
              <w:rPr>
                <w:rFonts w:ascii="GHEA Grapalat" w:hAnsi="GHEA Grapalat" w:cs="Arial"/>
                <w:sz w:val="20"/>
                <w:szCs w:val="20"/>
              </w:rPr>
              <w:t>`</w:t>
            </w:r>
            <w:r w:rsidR="003C47E0">
              <w:rPr>
                <w:rFonts w:ascii="GHEA Grapalat" w:hAnsi="GHEA Grapalat" w:cs="Arial"/>
                <w:sz w:val="20"/>
                <w:szCs w:val="20"/>
              </w:rPr>
              <w:t xml:space="preserve">  </w:t>
            </w:r>
            <w:r w:rsidR="003C47E0" w:rsidRPr="003C47E0">
              <w:rPr>
                <w:rFonts w:ascii="GHEA Grapalat" w:hAnsi="GHEA Grapalat" w:cs="Arial"/>
                <w:b/>
                <w:sz w:val="20"/>
                <w:szCs w:val="20"/>
              </w:rPr>
              <w:t>04440504</w:t>
            </w:r>
          </w:p>
        </w:tc>
      </w:tr>
      <w:tr w:rsidR="00784172" w:rsidRPr="00784172" w:rsidTr="0078417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rPr>
              <w:t>1</w:t>
            </w:r>
            <w:r w:rsidRPr="00784172">
              <w:rPr>
                <w:rFonts w:ascii="GHEA Grapalat" w:hAnsi="GHEA Grapalat" w:cs="Sylfaen"/>
                <w:sz w:val="20"/>
                <w:szCs w:val="20"/>
                <w:lang w:val="hy-AM"/>
              </w:rPr>
              <w:t>2</w:t>
            </w:r>
            <w:r w:rsidRPr="00784172">
              <w:rPr>
                <w:rFonts w:ascii="GHEA Grapalat" w:hAnsi="GHEA Grapalat" w:cs="Sylfaen"/>
                <w:sz w:val="20"/>
                <w:szCs w:val="20"/>
              </w:rPr>
              <w:t>.Շահառուի</w:t>
            </w:r>
            <w:r w:rsidRPr="00784172">
              <w:rPr>
                <w:rFonts w:ascii="GHEA Grapalat" w:hAnsi="GHEA Grapalat" w:cs="Sylfaen"/>
                <w:sz w:val="20"/>
                <w:szCs w:val="20"/>
                <w:lang w:val="hy-AM"/>
              </w:rPr>
              <w:t>ն</w:t>
            </w:r>
            <w:r w:rsidRPr="00784172">
              <w:rPr>
                <w:rFonts w:ascii="GHEA Grapalat" w:hAnsi="GHEA Grapalat" w:cs="Arial"/>
                <w:sz w:val="20"/>
                <w:szCs w:val="20"/>
              </w:rPr>
              <w:t xml:space="preserve"> </w:t>
            </w:r>
            <w:r w:rsidRPr="00784172">
              <w:rPr>
                <w:rFonts w:ascii="GHEA Grapalat" w:hAnsi="GHEA Grapalat" w:cs="Sylfaen"/>
                <w:sz w:val="20"/>
                <w:szCs w:val="20"/>
                <w:lang w:val="hy-AM"/>
              </w:rPr>
              <w:t xml:space="preserve"> սպասարկող Ֆինանսական կազմակերպություն</w:t>
            </w:r>
            <w:r w:rsidRPr="00784172">
              <w:rPr>
                <w:rFonts w:ascii="GHEA Grapalat" w:hAnsi="GHEA Grapalat" w:cs="Sylfaen"/>
                <w:sz w:val="20"/>
                <w:szCs w:val="20"/>
              </w:rPr>
              <w:t xml:space="preserve"> (բանկ)</w:t>
            </w:r>
            <w:r w:rsidRPr="00784172">
              <w:rPr>
                <w:rFonts w:ascii="GHEA Grapalat" w:hAnsi="GHEA Grapalat" w:cs="Arial"/>
                <w:sz w:val="20"/>
                <w:szCs w:val="20"/>
              </w:rPr>
              <w:t>`</w:t>
            </w:r>
            <w:r w:rsidR="003C47E0">
              <w:rPr>
                <w:rFonts w:ascii="GHEA Grapalat" w:hAnsi="GHEA Grapalat" w:cs="Arial"/>
                <w:sz w:val="20"/>
                <w:szCs w:val="20"/>
              </w:rPr>
              <w:t xml:space="preserve"> </w:t>
            </w:r>
            <w:r w:rsidR="003C47E0" w:rsidRPr="003C47E0">
              <w:rPr>
                <w:rFonts w:ascii="GHEA Grapalat" w:hAnsi="GHEA Grapalat" w:cs="Arial"/>
                <w:b/>
                <w:sz w:val="20"/>
                <w:szCs w:val="20"/>
              </w:rPr>
              <w:t>ՀՀ ֆին.նախ. գործ. Վարչ.</w:t>
            </w:r>
          </w:p>
        </w:tc>
      </w:tr>
      <w:tr w:rsidR="00784172" w:rsidRPr="00784172" w:rsidTr="0078417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rPr>
              <w:t>1</w:t>
            </w:r>
            <w:r w:rsidRPr="00784172">
              <w:rPr>
                <w:rFonts w:ascii="GHEA Grapalat" w:hAnsi="GHEA Grapalat" w:cs="Sylfaen"/>
                <w:sz w:val="20"/>
                <w:szCs w:val="20"/>
                <w:lang w:val="hy-AM"/>
              </w:rPr>
              <w:t>3</w:t>
            </w:r>
            <w:r w:rsidRPr="00784172">
              <w:rPr>
                <w:rFonts w:ascii="GHEA Grapalat" w:hAnsi="GHEA Grapalat" w:cs="Sylfaen"/>
                <w:sz w:val="20"/>
                <w:szCs w:val="20"/>
              </w:rPr>
              <w:t>.Շահառուի</w:t>
            </w:r>
            <w:r w:rsidRPr="00784172">
              <w:rPr>
                <w:rFonts w:ascii="GHEA Grapalat" w:hAnsi="GHEA Grapalat" w:cs="Arial"/>
                <w:sz w:val="20"/>
                <w:szCs w:val="20"/>
              </w:rPr>
              <w:t xml:space="preserve"> </w:t>
            </w:r>
            <w:r w:rsidRPr="00784172">
              <w:rPr>
                <w:rFonts w:ascii="GHEA Grapalat" w:hAnsi="GHEA Grapalat" w:cs="Sylfaen"/>
                <w:sz w:val="20"/>
                <w:szCs w:val="20"/>
              </w:rPr>
              <w:t>հաշվի</w:t>
            </w:r>
            <w:r w:rsidRPr="00784172">
              <w:rPr>
                <w:rFonts w:ascii="GHEA Grapalat" w:hAnsi="GHEA Grapalat" w:cs="Arial"/>
                <w:sz w:val="20"/>
                <w:szCs w:val="20"/>
              </w:rPr>
              <w:t xml:space="preserve"> </w:t>
            </w:r>
            <w:r w:rsidRPr="00784172">
              <w:rPr>
                <w:rFonts w:ascii="GHEA Grapalat" w:hAnsi="GHEA Grapalat" w:cs="Sylfaen"/>
                <w:sz w:val="20"/>
                <w:szCs w:val="20"/>
              </w:rPr>
              <w:t>համարը</w:t>
            </w:r>
            <w:r w:rsidRPr="00784172">
              <w:rPr>
                <w:rFonts w:ascii="GHEA Grapalat" w:hAnsi="GHEA Grapalat" w:cs="Arial"/>
                <w:sz w:val="20"/>
                <w:szCs w:val="20"/>
              </w:rPr>
              <w:t xml:space="preserve"> (</w:t>
            </w:r>
            <w:r w:rsidRPr="00784172">
              <w:rPr>
                <w:rFonts w:ascii="GHEA Grapalat" w:hAnsi="GHEA Grapalat" w:cs="Sylfaen"/>
                <w:sz w:val="20"/>
                <w:szCs w:val="20"/>
              </w:rPr>
              <w:t>հշ</w:t>
            </w:r>
            <w:r w:rsidRPr="00784172">
              <w:rPr>
                <w:rFonts w:ascii="GHEA Grapalat" w:hAnsi="GHEA Grapalat" w:cs="Arial"/>
                <w:sz w:val="20"/>
                <w:szCs w:val="20"/>
              </w:rPr>
              <w:t>.N)</w:t>
            </w:r>
            <w:r w:rsidR="003C47E0">
              <w:rPr>
                <w:rFonts w:ascii="GHEA Grapalat" w:hAnsi="GHEA Grapalat" w:cs="Arial"/>
                <w:sz w:val="20"/>
                <w:szCs w:val="20"/>
              </w:rPr>
              <w:t xml:space="preserve"> </w:t>
            </w:r>
            <w:r w:rsidR="003C47E0" w:rsidRPr="003C47E0">
              <w:rPr>
                <w:rFonts w:ascii="GHEA Grapalat" w:hAnsi="GHEA Grapalat" w:cs="Arial"/>
                <w:b/>
                <w:sz w:val="20"/>
                <w:szCs w:val="20"/>
              </w:rPr>
              <w:t>900322525024</w:t>
            </w:r>
          </w:p>
        </w:tc>
      </w:tr>
      <w:tr w:rsidR="00784172" w:rsidRPr="00784172" w:rsidTr="007841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rPr>
              <w:t>1</w:t>
            </w:r>
            <w:r w:rsidRPr="00784172">
              <w:rPr>
                <w:rFonts w:ascii="GHEA Grapalat" w:hAnsi="GHEA Grapalat" w:cs="Sylfaen"/>
                <w:sz w:val="20"/>
                <w:szCs w:val="20"/>
                <w:lang w:val="hy-AM"/>
              </w:rPr>
              <w:t>4</w:t>
            </w:r>
            <w:r w:rsidRPr="00784172">
              <w:rPr>
                <w:rFonts w:ascii="GHEA Grapalat" w:hAnsi="GHEA Grapalat" w:cs="Sylfaen"/>
                <w:sz w:val="20"/>
                <w:szCs w:val="20"/>
              </w:rPr>
              <w:t>.Գումարը</w:t>
            </w:r>
            <w:r w:rsidRPr="00784172">
              <w:rPr>
                <w:rFonts w:ascii="GHEA Grapalat" w:hAnsi="GHEA Grapalat" w:cs="Arial"/>
                <w:sz w:val="20"/>
                <w:szCs w:val="20"/>
              </w:rPr>
              <w:t xml:space="preserve"> </w:t>
            </w:r>
            <w:r w:rsidRPr="003C47E0">
              <w:rPr>
                <w:rFonts w:ascii="GHEA Grapalat" w:hAnsi="GHEA Grapalat" w:cs="Arial"/>
                <w:sz w:val="20"/>
                <w:szCs w:val="20"/>
              </w:rPr>
              <w:t>(</w:t>
            </w:r>
            <w:r w:rsidRPr="00784172">
              <w:rPr>
                <w:rFonts w:ascii="GHEA Grapalat" w:hAnsi="GHEA Grapalat" w:cs="Sylfaen"/>
                <w:sz w:val="20"/>
                <w:szCs w:val="20"/>
              </w:rPr>
              <w:t>թվերով</w:t>
            </w:r>
            <w:r w:rsidRPr="00784172">
              <w:rPr>
                <w:rFonts w:ascii="GHEA Grapalat" w:hAnsi="GHEA Grapalat" w:cs="Arial"/>
                <w:sz w:val="20"/>
                <w:szCs w:val="20"/>
              </w:rPr>
              <w:t xml:space="preserve"> </w:t>
            </w:r>
            <w:r w:rsidRPr="00784172">
              <w:rPr>
                <w:rFonts w:ascii="GHEA Grapalat" w:hAnsi="GHEA Grapalat" w:cs="Sylfaen"/>
                <w:sz w:val="20"/>
                <w:szCs w:val="20"/>
              </w:rPr>
              <w:t>և</w:t>
            </w:r>
            <w:r w:rsidRPr="00784172">
              <w:rPr>
                <w:rFonts w:ascii="GHEA Grapalat" w:hAnsi="GHEA Grapalat" w:cs="Arial"/>
                <w:sz w:val="20"/>
                <w:szCs w:val="20"/>
              </w:rPr>
              <w:t xml:space="preserve"> </w:t>
            </w:r>
            <w:r w:rsidRPr="00784172">
              <w:rPr>
                <w:rFonts w:ascii="GHEA Grapalat" w:hAnsi="GHEA Grapalat" w:cs="Sylfaen"/>
                <w:sz w:val="20"/>
                <w:szCs w:val="20"/>
              </w:rPr>
              <w:t>բառերով</w:t>
            </w:r>
            <w:r w:rsidRPr="003C47E0">
              <w:rPr>
                <w:rFonts w:ascii="GHEA Grapalat" w:hAnsi="GHEA Grapalat" w:cs="Sylfaen"/>
                <w:sz w:val="20"/>
                <w:szCs w:val="20"/>
              </w:rPr>
              <w:t>)</w:t>
            </w:r>
            <w:r w:rsidRPr="00784172">
              <w:rPr>
                <w:rFonts w:ascii="GHEA Grapalat" w:hAnsi="GHEA Grapalat" w:cs="Arial"/>
                <w:sz w:val="20"/>
                <w:szCs w:val="20"/>
              </w:rPr>
              <w:t>`</w:t>
            </w:r>
          </w:p>
        </w:tc>
      </w:tr>
      <w:tr w:rsidR="00784172" w:rsidRPr="00784172" w:rsidTr="007841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15. </w:t>
            </w:r>
            <w:r w:rsidRPr="00784172">
              <w:rPr>
                <w:rFonts w:ascii="GHEA Grapalat" w:hAnsi="GHEA Grapalat" w:cs="Sylfaen"/>
                <w:sz w:val="20"/>
                <w:szCs w:val="20"/>
                <w:lang w:val="hy-AM"/>
              </w:rPr>
              <w:t xml:space="preserve">Ակցեպտավորված գումարը՝ </w:t>
            </w:r>
            <w:r w:rsidRPr="00784172">
              <w:rPr>
                <w:rFonts w:ascii="GHEA Grapalat" w:hAnsi="GHEA Grapalat" w:cs="Sylfaen"/>
                <w:sz w:val="20"/>
                <w:szCs w:val="20"/>
              </w:rPr>
              <w:t xml:space="preserve"> (թվերով</w:t>
            </w:r>
            <w:r w:rsidRPr="00784172">
              <w:rPr>
                <w:rFonts w:ascii="GHEA Grapalat" w:hAnsi="GHEA Grapalat" w:cs="Arial"/>
                <w:sz w:val="20"/>
                <w:szCs w:val="20"/>
              </w:rPr>
              <w:t xml:space="preserve"> </w:t>
            </w:r>
            <w:r w:rsidRPr="00784172">
              <w:rPr>
                <w:rFonts w:ascii="GHEA Grapalat" w:hAnsi="GHEA Grapalat" w:cs="Sylfaen"/>
                <w:sz w:val="20"/>
                <w:szCs w:val="20"/>
              </w:rPr>
              <w:t>և</w:t>
            </w:r>
            <w:r w:rsidRPr="00784172">
              <w:rPr>
                <w:rFonts w:ascii="GHEA Grapalat" w:hAnsi="GHEA Grapalat" w:cs="Arial"/>
                <w:sz w:val="20"/>
                <w:szCs w:val="20"/>
              </w:rPr>
              <w:t xml:space="preserve"> </w:t>
            </w:r>
            <w:r w:rsidRPr="00784172">
              <w:rPr>
                <w:rFonts w:ascii="GHEA Grapalat" w:hAnsi="GHEA Grapalat" w:cs="Sylfaen"/>
                <w:sz w:val="20"/>
                <w:szCs w:val="20"/>
              </w:rPr>
              <w:t>բառերով)</w:t>
            </w:r>
            <w:r w:rsidRPr="00784172">
              <w:rPr>
                <w:rFonts w:ascii="GHEA Grapalat" w:hAnsi="GHEA Grapalat" w:cs="Sylfaen"/>
                <w:sz w:val="20"/>
                <w:szCs w:val="20"/>
                <w:lang w:val="hy-AM"/>
              </w:rPr>
              <w:t xml:space="preserve">  </w:t>
            </w:r>
            <w:r w:rsidRPr="00784172">
              <w:rPr>
                <w:rFonts w:ascii="GHEA Grapalat" w:hAnsi="GHEA Grapalat" w:cs="Sylfaen"/>
                <w:sz w:val="20"/>
                <w:szCs w:val="20"/>
              </w:rPr>
              <w:t>(</w:t>
            </w:r>
            <w:r w:rsidRPr="00784172">
              <w:rPr>
                <w:rFonts w:ascii="GHEA Grapalat" w:hAnsi="GHEA Grapalat" w:cs="Sylfaen"/>
                <w:sz w:val="20"/>
                <w:szCs w:val="20"/>
                <w:lang w:val="hy-AM"/>
              </w:rPr>
              <w:t>նախատեսված է նշված գումարի մասնակի ակցեպտի համար, որը չի կիրառվում</w:t>
            </w:r>
            <w:r w:rsidRPr="00784172">
              <w:rPr>
                <w:rFonts w:ascii="GHEA Grapalat" w:hAnsi="GHEA Grapalat" w:cs="Sylfaen"/>
                <w:sz w:val="20"/>
                <w:szCs w:val="20"/>
              </w:rPr>
              <w:t>)</w:t>
            </w:r>
          </w:p>
        </w:tc>
      </w:tr>
      <w:tr w:rsidR="00784172" w:rsidRPr="00784172" w:rsidTr="007841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rPr>
              <w:t>1</w:t>
            </w:r>
            <w:r w:rsidRPr="00784172">
              <w:rPr>
                <w:rFonts w:ascii="GHEA Grapalat" w:hAnsi="GHEA Grapalat" w:cs="Sylfaen"/>
                <w:sz w:val="20"/>
                <w:szCs w:val="20"/>
                <w:lang w:val="ru-RU"/>
              </w:rPr>
              <w:t>6</w:t>
            </w:r>
            <w:r w:rsidRPr="00784172">
              <w:rPr>
                <w:rFonts w:ascii="GHEA Grapalat" w:hAnsi="GHEA Grapalat" w:cs="Sylfaen"/>
                <w:sz w:val="20"/>
                <w:szCs w:val="20"/>
              </w:rPr>
              <w:t>.Արժույթը</w:t>
            </w:r>
            <w:r w:rsidRPr="00784172">
              <w:rPr>
                <w:rFonts w:ascii="GHEA Grapalat" w:hAnsi="GHEA Grapalat" w:cs="Arial"/>
                <w:sz w:val="20"/>
                <w:szCs w:val="20"/>
              </w:rPr>
              <w:t xml:space="preserve"> (</w:t>
            </w:r>
            <w:r w:rsidRPr="00784172">
              <w:rPr>
                <w:rFonts w:ascii="GHEA Grapalat" w:hAnsi="GHEA Grapalat" w:cs="Sylfaen"/>
                <w:sz w:val="20"/>
                <w:szCs w:val="20"/>
              </w:rPr>
              <w:t>բառերով</w:t>
            </w:r>
            <w:r w:rsidRPr="00784172">
              <w:rPr>
                <w:rFonts w:ascii="GHEA Grapalat" w:hAnsi="GHEA Grapalat" w:cs="Arial"/>
                <w:sz w:val="20"/>
                <w:szCs w:val="20"/>
              </w:rPr>
              <w:t xml:space="preserve"> </w:t>
            </w:r>
            <w:r w:rsidRPr="00784172">
              <w:rPr>
                <w:rFonts w:ascii="GHEA Grapalat" w:hAnsi="GHEA Grapalat" w:cs="Sylfaen"/>
                <w:sz w:val="20"/>
                <w:szCs w:val="20"/>
              </w:rPr>
              <w:t>և</w:t>
            </w:r>
            <w:r w:rsidRPr="00784172">
              <w:rPr>
                <w:rFonts w:ascii="GHEA Grapalat" w:hAnsi="GHEA Grapalat" w:cs="Arial"/>
                <w:sz w:val="20"/>
                <w:szCs w:val="20"/>
              </w:rPr>
              <w:t xml:space="preserve"> </w:t>
            </w:r>
            <w:r w:rsidRPr="00784172">
              <w:rPr>
                <w:rFonts w:ascii="GHEA Grapalat" w:hAnsi="GHEA Grapalat" w:cs="Sylfaen"/>
                <w:sz w:val="20"/>
                <w:szCs w:val="20"/>
              </w:rPr>
              <w:t>կոդով</w:t>
            </w:r>
            <w:r w:rsidRPr="00784172">
              <w:rPr>
                <w:rFonts w:ascii="GHEA Grapalat" w:hAnsi="GHEA Grapalat" w:cs="Arial"/>
                <w:sz w:val="20"/>
                <w:szCs w:val="20"/>
              </w:rPr>
              <w:t>)`</w:t>
            </w:r>
          </w:p>
        </w:tc>
      </w:tr>
      <w:tr w:rsidR="00784172" w:rsidRPr="00784172" w:rsidTr="007841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Arial"/>
                <w:sz w:val="20"/>
                <w:szCs w:val="20"/>
                <w:lang w:val="hy-AM"/>
              </w:rPr>
            </w:pPr>
            <w:r w:rsidRPr="00784172">
              <w:rPr>
                <w:rFonts w:ascii="GHEA Grapalat" w:hAnsi="GHEA Grapalat" w:cs="Sylfaen"/>
                <w:sz w:val="20"/>
                <w:szCs w:val="20"/>
              </w:rPr>
              <w:t>1</w:t>
            </w:r>
            <w:r w:rsidRPr="00784172">
              <w:rPr>
                <w:rFonts w:ascii="GHEA Grapalat" w:hAnsi="GHEA Grapalat" w:cs="Sylfaen"/>
                <w:sz w:val="20"/>
                <w:szCs w:val="20"/>
                <w:lang w:val="hy-AM"/>
              </w:rPr>
              <w:t>7</w:t>
            </w:r>
            <w:r w:rsidRPr="00784172">
              <w:rPr>
                <w:rFonts w:ascii="GHEA Grapalat" w:hAnsi="GHEA Grapalat" w:cs="Sylfaen"/>
                <w:sz w:val="20"/>
                <w:szCs w:val="20"/>
              </w:rPr>
              <w:t>.Գործարքի</w:t>
            </w:r>
            <w:r w:rsidRPr="00784172">
              <w:rPr>
                <w:rFonts w:ascii="GHEA Grapalat" w:hAnsi="GHEA Grapalat" w:cs="Arial"/>
                <w:sz w:val="20"/>
                <w:szCs w:val="20"/>
              </w:rPr>
              <w:t xml:space="preserve"> (</w:t>
            </w:r>
            <w:r w:rsidRPr="00784172">
              <w:rPr>
                <w:rFonts w:ascii="GHEA Grapalat" w:hAnsi="GHEA Grapalat" w:cs="Sylfaen"/>
                <w:sz w:val="20"/>
                <w:szCs w:val="20"/>
              </w:rPr>
              <w:t>վճարման</w:t>
            </w:r>
            <w:r w:rsidRPr="00784172">
              <w:rPr>
                <w:rFonts w:ascii="GHEA Grapalat" w:hAnsi="GHEA Grapalat" w:cs="Arial"/>
                <w:sz w:val="20"/>
                <w:szCs w:val="20"/>
              </w:rPr>
              <w:t xml:space="preserve">) </w:t>
            </w:r>
            <w:r w:rsidRPr="00784172">
              <w:rPr>
                <w:rFonts w:ascii="GHEA Grapalat" w:hAnsi="GHEA Grapalat" w:cs="Sylfaen"/>
                <w:sz w:val="20"/>
                <w:szCs w:val="20"/>
              </w:rPr>
              <w:t>նպատակը</w:t>
            </w:r>
            <w:r w:rsidRPr="00784172">
              <w:rPr>
                <w:rFonts w:ascii="GHEA Grapalat" w:hAnsi="GHEA Grapalat" w:cs="Arial"/>
                <w:sz w:val="20"/>
                <w:szCs w:val="20"/>
              </w:rPr>
              <w:t>`</w:t>
            </w:r>
            <w:r w:rsidRPr="00784172">
              <w:rPr>
                <w:rFonts w:ascii="GHEA Grapalat" w:hAnsi="GHEA Grapalat" w:cs="Arial"/>
                <w:sz w:val="20"/>
                <w:szCs w:val="20"/>
                <w:lang w:val="hy-AM"/>
              </w:rPr>
              <w:t xml:space="preserve">  </w:t>
            </w:r>
            <w:r w:rsidRPr="00784172">
              <w:rPr>
                <w:rFonts w:ascii="GHEA Grapalat" w:hAnsi="GHEA Grapalat" w:cs="Sylfaen"/>
                <w:bCs/>
                <w:i/>
                <w:sz w:val="20"/>
                <w:szCs w:val="20"/>
              </w:rPr>
              <w:t>(</w:t>
            </w:r>
            <w:r w:rsidRPr="00784172">
              <w:rPr>
                <w:rFonts w:ascii="GHEA Grapalat" w:hAnsi="GHEA Grapalat" w:cs="Sylfaen"/>
                <w:bCs/>
                <w:i/>
                <w:sz w:val="20"/>
                <w:szCs w:val="20"/>
                <w:lang w:val="hy-AM"/>
              </w:rPr>
              <w:t>պայմանագրի կատարման</w:t>
            </w:r>
            <w:r w:rsidRPr="00784172">
              <w:rPr>
                <w:rFonts w:ascii="GHEA Grapalat" w:hAnsi="GHEA Grapalat" w:cs="Sylfaen"/>
                <w:bCs/>
                <w:i/>
                <w:sz w:val="20"/>
                <w:szCs w:val="20"/>
              </w:rPr>
              <w:t xml:space="preserve"> ապահովմ</w:t>
            </w:r>
            <w:r w:rsidRPr="00784172">
              <w:rPr>
                <w:rFonts w:ascii="GHEA Grapalat" w:hAnsi="GHEA Grapalat" w:cs="Sylfaen"/>
                <w:bCs/>
                <w:i/>
                <w:sz w:val="20"/>
                <w:szCs w:val="20"/>
                <w:lang w:val="hy-AM"/>
              </w:rPr>
              <w:t>ան համար</w:t>
            </w:r>
            <w:r w:rsidRPr="00784172">
              <w:rPr>
                <w:rFonts w:ascii="GHEA Grapalat" w:hAnsi="GHEA Grapalat" w:cs="Sylfaen"/>
                <w:bCs/>
                <w:i/>
                <w:sz w:val="20"/>
                <w:szCs w:val="20"/>
              </w:rPr>
              <w:t>)</w:t>
            </w:r>
          </w:p>
        </w:tc>
      </w:tr>
      <w:tr w:rsidR="00784172" w:rsidRPr="00784172" w:rsidTr="00784172">
        <w:trPr>
          <w:trHeight w:val="424"/>
        </w:trPr>
        <w:tc>
          <w:tcPr>
            <w:tcW w:w="10980" w:type="dxa"/>
            <w:gridSpan w:val="2"/>
            <w:tcBorders>
              <w:top w:val="single" w:sz="4" w:space="0" w:color="auto"/>
              <w:left w:val="single" w:sz="4" w:space="0" w:color="auto"/>
              <w:right w:val="single" w:sz="4" w:space="0" w:color="000000"/>
            </w:tcBorders>
            <w:noWrap/>
            <w:vAlign w:val="bottom"/>
          </w:tcPr>
          <w:p w:rsidR="00784172" w:rsidRPr="00774730" w:rsidRDefault="00784172" w:rsidP="00784172">
            <w:pPr>
              <w:rPr>
                <w:rFonts w:ascii="GHEA Grapalat" w:hAnsi="GHEA Grapalat" w:cs="Arial"/>
                <w:sz w:val="20"/>
                <w:szCs w:val="20"/>
                <w:lang w:val="hy-AM"/>
              </w:rPr>
            </w:pPr>
            <w:r w:rsidRPr="00784172">
              <w:rPr>
                <w:rFonts w:ascii="GHEA Grapalat" w:hAnsi="GHEA Grapalat" w:cs="Sylfaen"/>
                <w:sz w:val="20"/>
                <w:szCs w:val="20"/>
              </w:rPr>
              <w:t>1</w:t>
            </w:r>
            <w:r w:rsidRPr="00784172">
              <w:rPr>
                <w:rFonts w:ascii="GHEA Grapalat" w:hAnsi="GHEA Grapalat" w:cs="Sylfaen"/>
                <w:sz w:val="20"/>
                <w:szCs w:val="20"/>
                <w:lang w:val="hy-AM"/>
              </w:rPr>
              <w:t>8</w:t>
            </w:r>
            <w:r w:rsidRPr="00784172">
              <w:rPr>
                <w:rFonts w:ascii="GHEA Grapalat" w:hAnsi="GHEA Grapalat" w:cs="Sylfaen"/>
                <w:sz w:val="20"/>
                <w:szCs w:val="20"/>
              </w:rPr>
              <w:t xml:space="preserve">. </w:t>
            </w:r>
            <w:r w:rsidRPr="00784172">
              <w:rPr>
                <w:rFonts w:ascii="GHEA Grapalat" w:hAnsi="GHEA Grapalat" w:cs="Sylfaen"/>
                <w:sz w:val="20"/>
                <w:szCs w:val="20"/>
                <w:lang w:val="hy-AM"/>
              </w:rPr>
              <w:t xml:space="preserve">Վճարման կատարման հիմքերը՝ </w:t>
            </w:r>
            <w:r w:rsidRPr="00784172">
              <w:rPr>
                <w:rFonts w:ascii="GHEA Grapalat" w:hAnsi="GHEA Grapalat" w:cs="Sylfaen"/>
                <w:sz w:val="20"/>
                <w:szCs w:val="20"/>
              </w:rPr>
              <w:t>(</w:t>
            </w:r>
            <w:r w:rsidRPr="00784172">
              <w:rPr>
                <w:rFonts w:ascii="GHEA Grapalat" w:hAnsi="GHEA Grapalat" w:cs="Sylfaen"/>
                <w:sz w:val="20"/>
                <w:szCs w:val="20"/>
                <w:lang w:val="hy-AM"/>
              </w:rPr>
              <w:t>Փաստաթղթերի</w:t>
            </w:r>
            <w:r w:rsidRPr="00784172">
              <w:rPr>
                <w:rFonts w:ascii="GHEA Grapalat" w:hAnsi="GHEA Grapalat" w:cs="Arial"/>
                <w:sz w:val="20"/>
                <w:szCs w:val="20"/>
                <w:lang w:val="hy-AM"/>
              </w:rPr>
              <w:t xml:space="preserve"> անվանումը</w:t>
            </w:r>
            <w:r w:rsidRPr="00784172">
              <w:rPr>
                <w:rFonts w:ascii="GHEA Grapalat" w:hAnsi="GHEA Grapalat" w:cs="Arial"/>
                <w:sz w:val="20"/>
                <w:szCs w:val="20"/>
              </w:rPr>
              <w:t>,</w:t>
            </w:r>
            <w:r w:rsidRPr="00784172">
              <w:rPr>
                <w:rFonts w:ascii="GHEA Grapalat" w:hAnsi="GHEA Grapalat" w:cs="Arial"/>
                <w:sz w:val="20"/>
                <w:szCs w:val="20"/>
                <w:lang w:val="hy-AM"/>
              </w:rPr>
              <w:t xml:space="preserve"> այդ թվում՝ տուժանքի մասին համաձայնագիրը, </w:t>
            </w:r>
            <w:r w:rsidRPr="00784172">
              <w:rPr>
                <w:rFonts w:ascii="GHEA Grapalat" w:hAnsi="GHEA Grapalat" w:cs="Sylfaen"/>
                <w:sz w:val="20"/>
                <w:szCs w:val="20"/>
                <w:lang w:val="hy-AM"/>
              </w:rPr>
              <w:t>դրանց</w:t>
            </w:r>
            <w:r w:rsidRPr="00784172">
              <w:rPr>
                <w:rFonts w:ascii="GHEA Grapalat" w:hAnsi="GHEA Grapalat" w:cs="Arial"/>
                <w:sz w:val="20"/>
                <w:szCs w:val="20"/>
                <w:lang w:val="hy-AM"/>
              </w:rPr>
              <w:t xml:space="preserve"> </w:t>
            </w:r>
            <w:r w:rsidRPr="00784172">
              <w:rPr>
                <w:rFonts w:ascii="GHEA Grapalat" w:hAnsi="GHEA Grapalat" w:cs="Sylfaen"/>
                <w:sz w:val="20"/>
                <w:szCs w:val="20"/>
                <w:lang w:val="hy-AM"/>
              </w:rPr>
              <w:t>համարները</w:t>
            </w:r>
            <w:r w:rsidRPr="00784172">
              <w:rPr>
                <w:rFonts w:ascii="GHEA Grapalat" w:hAnsi="GHEA Grapalat" w:cs="Arial"/>
                <w:sz w:val="20"/>
                <w:szCs w:val="20"/>
                <w:lang w:val="hy-AM"/>
              </w:rPr>
              <w:t>,</w:t>
            </w:r>
            <w:r w:rsidRPr="00784172">
              <w:rPr>
                <w:rFonts w:ascii="GHEA Grapalat" w:hAnsi="GHEA Grapalat" w:cs="Arial"/>
                <w:sz w:val="20"/>
                <w:szCs w:val="20"/>
              </w:rPr>
              <w:t xml:space="preserve"> </w:t>
            </w:r>
            <w:r w:rsidRPr="00784172">
              <w:rPr>
                <w:rFonts w:ascii="GHEA Grapalat" w:hAnsi="GHEA Grapalat" w:cs="Sylfaen"/>
                <w:sz w:val="20"/>
                <w:szCs w:val="20"/>
                <w:lang w:val="hy-AM"/>
              </w:rPr>
              <w:t>պ</w:t>
            </w:r>
            <w:r w:rsidRPr="00784172">
              <w:rPr>
                <w:rFonts w:ascii="GHEA Grapalat" w:hAnsi="GHEA Grapalat" w:cs="Sylfaen"/>
                <w:sz w:val="20"/>
                <w:szCs w:val="20"/>
              </w:rPr>
              <w:t xml:space="preserve">այմանագրի </w:t>
            </w:r>
            <w:r w:rsidRPr="00784172">
              <w:rPr>
                <w:rFonts w:ascii="GHEA Grapalat" w:hAnsi="GHEA Grapalat" w:cs="Arial"/>
                <w:sz w:val="20"/>
                <w:szCs w:val="20"/>
              </w:rPr>
              <w:t xml:space="preserve"> </w:t>
            </w:r>
            <w:r w:rsidRPr="00784172">
              <w:rPr>
                <w:rFonts w:ascii="GHEA Grapalat" w:hAnsi="GHEA Grapalat" w:cs="Sylfaen"/>
                <w:sz w:val="20"/>
                <w:szCs w:val="20"/>
              </w:rPr>
              <w:t>ծածկագիրը</w:t>
            </w:r>
            <w:r w:rsidRPr="00784172">
              <w:rPr>
                <w:rFonts w:ascii="GHEA Grapalat" w:hAnsi="GHEA Grapalat" w:cs="Arial"/>
                <w:sz w:val="20"/>
                <w:szCs w:val="20"/>
                <w:lang w:val="hy-AM"/>
              </w:rPr>
              <w:t xml:space="preserve"> որի հիման վրա կատարվում է  գանձումը</w:t>
            </w:r>
            <w:r w:rsidRPr="00784172">
              <w:rPr>
                <w:rFonts w:ascii="GHEA Grapalat" w:hAnsi="GHEA Grapalat" w:cs="Arial"/>
                <w:sz w:val="20"/>
                <w:szCs w:val="20"/>
              </w:rPr>
              <w:t>)</w:t>
            </w:r>
            <w:r w:rsidRPr="00784172">
              <w:rPr>
                <w:rFonts w:ascii="GHEA Grapalat" w:hAnsi="GHEA Grapalat" w:cs="Sylfaen"/>
                <w:sz w:val="20"/>
                <w:szCs w:val="20"/>
              </w:rPr>
              <w:t>`</w:t>
            </w:r>
          </w:p>
        </w:tc>
      </w:tr>
      <w:tr w:rsidR="00784172" w:rsidRPr="00784172" w:rsidTr="003C47E0">
        <w:trPr>
          <w:trHeight w:val="80"/>
        </w:trPr>
        <w:tc>
          <w:tcPr>
            <w:tcW w:w="10980" w:type="dxa"/>
            <w:gridSpan w:val="2"/>
            <w:tcBorders>
              <w:left w:val="single" w:sz="4" w:space="0" w:color="auto"/>
              <w:bottom w:val="single" w:sz="4" w:space="0" w:color="auto"/>
              <w:right w:val="single" w:sz="4" w:space="0" w:color="000000"/>
            </w:tcBorders>
            <w:noWrap/>
            <w:vAlign w:val="bottom"/>
          </w:tcPr>
          <w:p w:rsidR="00784172" w:rsidRPr="00774730" w:rsidRDefault="00E574D7" w:rsidP="00784172">
            <w:pPr>
              <w:rPr>
                <w:rFonts w:ascii="GHEA Grapalat" w:hAnsi="GHEA Grapalat" w:cs="Arial"/>
                <w:sz w:val="20"/>
                <w:szCs w:val="20"/>
                <w:lang w:val="hy-AM"/>
              </w:rPr>
            </w:pPr>
            <w:r w:rsidRPr="00774730">
              <w:rPr>
                <w:rFonts w:ascii="GHEA Grapalat" w:hAnsi="GHEA Grapalat"/>
                <w:b/>
                <w:sz w:val="20"/>
                <w:lang w:val="af-ZA"/>
              </w:rPr>
              <w:t xml:space="preserve">ԱՄԽՀ-ԲՄԱՇՁԲ-22/10            </w:t>
            </w:r>
          </w:p>
        </w:tc>
      </w:tr>
      <w:tr w:rsidR="00784172" w:rsidRPr="00784172" w:rsidTr="0078417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Sylfaen"/>
                <w:sz w:val="20"/>
                <w:szCs w:val="20"/>
                <w:lang w:val="hy-AM"/>
              </w:rPr>
            </w:pPr>
            <w:r w:rsidRPr="00784172">
              <w:rPr>
                <w:rFonts w:ascii="GHEA Grapalat" w:hAnsi="GHEA Grapalat" w:cs="Sylfaen"/>
                <w:sz w:val="20"/>
                <w:szCs w:val="20"/>
                <w:lang w:val="hy-AM"/>
              </w:rPr>
              <w:t>19. Վճարման պայմանները՝                                &lt;ակցեպտավորված վճարում&gt;</w:t>
            </w:r>
          </w:p>
          <w:p w:rsidR="00784172" w:rsidRPr="00784172" w:rsidRDefault="00784172" w:rsidP="00784172">
            <w:pPr>
              <w:rPr>
                <w:rFonts w:ascii="GHEA Grapalat" w:hAnsi="GHEA Grapalat" w:cs="Sylfaen"/>
                <w:sz w:val="20"/>
                <w:szCs w:val="20"/>
                <w:lang w:val="ru-RU"/>
              </w:rPr>
            </w:pPr>
          </w:p>
        </w:tc>
      </w:tr>
      <w:tr w:rsidR="00784172" w:rsidRPr="00784172" w:rsidTr="0078417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lang w:val="hy-AM"/>
              </w:rPr>
              <w:t xml:space="preserve">20. Առդիր էջերի քանակը՝    </w:t>
            </w:r>
            <w:r w:rsidRPr="00784172">
              <w:rPr>
                <w:rFonts w:ascii="GHEA Grapalat" w:hAnsi="GHEA Grapalat" w:cs="Arial"/>
                <w:sz w:val="20"/>
                <w:szCs w:val="20"/>
              </w:rPr>
              <w:t xml:space="preserve">--- </w:t>
            </w:r>
            <w:r w:rsidRPr="00784172">
              <w:rPr>
                <w:rFonts w:ascii="GHEA Grapalat" w:hAnsi="GHEA Grapalat" w:cs="Arial"/>
                <w:sz w:val="20"/>
                <w:szCs w:val="20"/>
                <w:lang w:val="hy-AM"/>
              </w:rPr>
              <w:t xml:space="preserve">    </w:t>
            </w:r>
            <w:r w:rsidRPr="00784172">
              <w:rPr>
                <w:rFonts w:ascii="GHEA Grapalat" w:hAnsi="GHEA Grapalat" w:cs="Sylfaen"/>
                <w:sz w:val="20"/>
                <w:szCs w:val="20"/>
              </w:rPr>
              <w:t>էջ</w:t>
            </w:r>
          </w:p>
          <w:p w:rsidR="00784172" w:rsidRPr="00784172" w:rsidRDefault="00784172" w:rsidP="00784172">
            <w:pPr>
              <w:rPr>
                <w:rFonts w:ascii="GHEA Grapalat" w:hAnsi="GHEA Grapalat" w:cs="Sylfaen"/>
                <w:sz w:val="20"/>
                <w:szCs w:val="20"/>
                <w:lang w:val="hy-AM"/>
              </w:rPr>
            </w:pPr>
          </w:p>
        </w:tc>
      </w:tr>
      <w:tr w:rsidR="00784172" w:rsidRPr="00784172" w:rsidTr="00784172">
        <w:trPr>
          <w:trHeight w:val="2194"/>
        </w:trPr>
        <w:tc>
          <w:tcPr>
            <w:tcW w:w="5616" w:type="dxa"/>
            <w:tcBorders>
              <w:top w:val="nil"/>
              <w:left w:val="single" w:sz="4" w:space="0" w:color="auto"/>
              <w:bottom w:val="single" w:sz="4" w:space="0" w:color="auto"/>
              <w:right w:val="single" w:sz="4" w:space="0" w:color="auto"/>
            </w:tcBorders>
            <w:noWrap/>
            <w:vAlign w:val="bottom"/>
          </w:tcPr>
          <w:p w:rsidR="00784172" w:rsidRPr="00784172" w:rsidRDefault="00784172" w:rsidP="00784172">
            <w:pPr>
              <w:rPr>
                <w:rFonts w:ascii="GHEA Grapalat" w:hAnsi="GHEA Grapalat" w:cs="Sylfaen"/>
                <w:sz w:val="20"/>
                <w:szCs w:val="20"/>
              </w:rPr>
            </w:pPr>
            <w:r w:rsidRPr="00784172">
              <w:rPr>
                <w:rFonts w:ascii="Courier New" w:hAnsi="Courier New" w:cs="Courier New"/>
                <w:sz w:val="20"/>
                <w:szCs w:val="20"/>
              </w:rPr>
              <w:t> </w:t>
            </w:r>
            <w:r w:rsidRPr="00784172">
              <w:rPr>
                <w:rFonts w:ascii="GHEA Grapalat" w:hAnsi="GHEA Grapalat" w:cs="Arial"/>
                <w:sz w:val="20"/>
                <w:szCs w:val="20"/>
                <w:lang w:val="hy-AM"/>
              </w:rPr>
              <w:t>22</w:t>
            </w:r>
            <w:r w:rsidRPr="00784172">
              <w:rPr>
                <w:rFonts w:ascii="GHEA Grapalat" w:hAnsi="GHEA Grapalat" w:cs="Arial"/>
                <w:sz w:val="20"/>
                <w:szCs w:val="20"/>
              </w:rPr>
              <w:t>.</w:t>
            </w:r>
            <w:r w:rsidRPr="00784172">
              <w:rPr>
                <w:rFonts w:ascii="GHEA Grapalat" w:hAnsi="GHEA Grapalat" w:cs="Sylfaen"/>
                <w:sz w:val="20"/>
                <w:szCs w:val="20"/>
              </w:rPr>
              <w:t>ա. Շահառուի ստորագրությունները</w:t>
            </w:r>
          </w:p>
          <w:p w:rsidR="00784172" w:rsidRPr="00784172" w:rsidRDefault="00784172" w:rsidP="00784172">
            <w:pPr>
              <w:rPr>
                <w:rFonts w:ascii="GHEA Grapalat" w:hAnsi="GHEA Grapalat" w:cs="Sylfaen"/>
                <w:sz w:val="20"/>
                <w:szCs w:val="20"/>
              </w:rPr>
            </w:pPr>
          </w:p>
          <w:p w:rsidR="00784172" w:rsidRPr="00784172" w:rsidRDefault="00784172" w:rsidP="00784172">
            <w:pPr>
              <w:jc w:val="right"/>
              <w:rPr>
                <w:rFonts w:ascii="GHEA Grapalat" w:hAnsi="GHEA Grapalat" w:cs="Tahoma"/>
                <w:color w:val="000000"/>
                <w:sz w:val="20"/>
                <w:szCs w:val="20"/>
              </w:rPr>
            </w:pPr>
            <w:r w:rsidRPr="00784172">
              <w:rPr>
                <w:rFonts w:ascii="GHEA Grapalat" w:hAnsi="GHEA Grapalat" w:cs="Tahoma"/>
                <w:color w:val="000000"/>
                <w:sz w:val="20"/>
                <w:szCs w:val="20"/>
              </w:rPr>
              <w:t>/____________________/</w:t>
            </w:r>
          </w:p>
          <w:p w:rsidR="00784172" w:rsidRPr="00784172" w:rsidRDefault="00784172" w:rsidP="00784172">
            <w:pPr>
              <w:rPr>
                <w:rFonts w:ascii="GHEA Grapalat" w:hAnsi="GHEA Grapalat" w:cs="Tahoma"/>
                <w:color w:val="000000"/>
                <w:sz w:val="20"/>
                <w:szCs w:val="20"/>
              </w:rPr>
            </w:pPr>
          </w:p>
          <w:p w:rsidR="00784172" w:rsidRPr="00784172" w:rsidRDefault="00784172" w:rsidP="00784172">
            <w:pPr>
              <w:rPr>
                <w:rFonts w:ascii="GHEA Grapalat" w:hAnsi="GHEA Grapalat" w:cs="Sylfaen"/>
                <w:sz w:val="20"/>
                <w:szCs w:val="20"/>
              </w:rPr>
            </w:pPr>
          </w:p>
          <w:p w:rsidR="00784172" w:rsidRPr="00784172" w:rsidRDefault="00784172" w:rsidP="00784172">
            <w:pPr>
              <w:jc w:val="right"/>
              <w:rPr>
                <w:rFonts w:ascii="GHEA Grapalat" w:hAnsi="GHEA Grapalat" w:cs="Sylfaen"/>
                <w:sz w:val="20"/>
                <w:szCs w:val="20"/>
              </w:rPr>
            </w:pPr>
            <w:r w:rsidRPr="00784172">
              <w:rPr>
                <w:rFonts w:ascii="GHEA Grapalat" w:hAnsi="GHEA Grapalat" w:cs="Tahoma"/>
                <w:color w:val="000000"/>
                <w:sz w:val="20"/>
                <w:szCs w:val="20"/>
              </w:rPr>
              <w:t>/____________________/</w:t>
            </w:r>
          </w:p>
          <w:p w:rsidR="00784172" w:rsidRPr="00784172" w:rsidRDefault="00784172" w:rsidP="00784172">
            <w:pPr>
              <w:rPr>
                <w:rFonts w:ascii="GHEA Grapalat" w:hAnsi="GHEA Grapalat" w:cs="Sylfaen"/>
                <w:sz w:val="20"/>
                <w:szCs w:val="20"/>
              </w:rPr>
            </w:pPr>
          </w:p>
          <w:p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lang w:val="hy-AM"/>
              </w:rPr>
              <w:t>22</w:t>
            </w:r>
            <w:r w:rsidRPr="00784172">
              <w:rPr>
                <w:rFonts w:ascii="GHEA Grapalat" w:hAnsi="GHEA Grapalat" w:cs="Sylfaen"/>
                <w:sz w:val="20"/>
                <w:szCs w:val="20"/>
              </w:rPr>
              <w:t>.բ.</w:t>
            </w:r>
          </w:p>
          <w:p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                                                                             Կ.Տ.</w:t>
            </w:r>
          </w:p>
          <w:p w:rsidR="00784172" w:rsidRPr="00784172" w:rsidRDefault="00784172" w:rsidP="00784172">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784172" w:rsidRPr="00784172" w:rsidRDefault="00784172" w:rsidP="00784172">
            <w:pPr>
              <w:rPr>
                <w:rFonts w:ascii="GHEA Grapalat" w:hAnsi="GHEA Grapalat" w:cs="Sylfaen"/>
                <w:sz w:val="20"/>
                <w:szCs w:val="20"/>
              </w:rPr>
            </w:pPr>
            <w:r w:rsidRPr="00784172">
              <w:rPr>
                <w:rFonts w:ascii="GHEA Grapalat" w:hAnsi="GHEA Grapalat" w:cs="Arial"/>
                <w:sz w:val="20"/>
                <w:szCs w:val="20"/>
                <w:lang w:val="hy-AM"/>
              </w:rPr>
              <w:t>2</w:t>
            </w:r>
            <w:r w:rsidRPr="00784172">
              <w:rPr>
                <w:rFonts w:ascii="GHEA Grapalat" w:hAnsi="GHEA Grapalat" w:cs="Arial"/>
                <w:sz w:val="20"/>
                <w:szCs w:val="20"/>
              </w:rPr>
              <w:t>1.</w:t>
            </w:r>
            <w:r w:rsidRPr="00784172">
              <w:rPr>
                <w:rFonts w:ascii="GHEA Grapalat" w:hAnsi="GHEA Grapalat" w:cs="Sylfaen"/>
                <w:sz w:val="20"/>
                <w:szCs w:val="20"/>
              </w:rPr>
              <w:t xml:space="preserve">ա. </w:t>
            </w:r>
            <w:r w:rsidRPr="00784172">
              <w:rPr>
                <w:rFonts w:ascii="Courier New" w:hAnsi="Courier New" w:cs="Courier New"/>
                <w:sz w:val="20"/>
                <w:szCs w:val="20"/>
              </w:rPr>
              <w:t> </w:t>
            </w:r>
            <w:r w:rsidRPr="00784172">
              <w:rPr>
                <w:rFonts w:ascii="GHEA Grapalat" w:hAnsi="GHEA Grapalat" w:cs="Sylfaen"/>
                <w:sz w:val="20"/>
                <w:szCs w:val="20"/>
              </w:rPr>
              <w:t>Վճարողի ստորագրությունները`</w:t>
            </w:r>
          </w:p>
          <w:p w:rsidR="00784172" w:rsidRPr="00784172" w:rsidRDefault="00784172" w:rsidP="00784172">
            <w:pPr>
              <w:jc w:val="right"/>
              <w:rPr>
                <w:rFonts w:ascii="GHEA Grapalat" w:hAnsi="GHEA Grapalat" w:cs="Sylfaen"/>
                <w:sz w:val="20"/>
                <w:szCs w:val="20"/>
              </w:rPr>
            </w:pPr>
          </w:p>
          <w:p w:rsidR="00784172" w:rsidRPr="00784172" w:rsidRDefault="00784172" w:rsidP="00784172">
            <w:pPr>
              <w:rPr>
                <w:rFonts w:ascii="GHEA Grapalat" w:hAnsi="GHEA Grapalat" w:cs="Sylfaen"/>
                <w:sz w:val="20"/>
                <w:szCs w:val="20"/>
              </w:rPr>
            </w:pPr>
            <w:r w:rsidRPr="00784172">
              <w:rPr>
                <w:rFonts w:ascii="GHEA Grapalat" w:hAnsi="GHEA Grapalat" w:cs="Tahoma"/>
                <w:color w:val="000000"/>
                <w:sz w:val="20"/>
                <w:szCs w:val="20"/>
              </w:rPr>
              <w:t xml:space="preserve">                                               /____________________/</w:t>
            </w:r>
          </w:p>
          <w:p w:rsidR="00784172" w:rsidRPr="00784172" w:rsidRDefault="00784172" w:rsidP="00784172">
            <w:pPr>
              <w:jc w:val="right"/>
              <w:rPr>
                <w:rFonts w:ascii="GHEA Grapalat" w:hAnsi="GHEA Grapalat" w:cs="Tahoma"/>
                <w:color w:val="000000"/>
                <w:sz w:val="20"/>
                <w:szCs w:val="20"/>
              </w:rPr>
            </w:pPr>
          </w:p>
          <w:p w:rsidR="00784172" w:rsidRPr="00784172" w:rsidRDefault="00784172" w:rsidP="00784172">
            <w:pPr>
              <w:jc w:val="right"/>
              <w:rPr>
                <w:rFonts w:ascii="GHEA Grapalat" w:hAnsi="GHEA Grapalat" w:cs="Tahoma"/>
                <w:color w:val="000000"/>
                <w:sz w:val="20"/>
                <w:szCs w:val="20"/>
              </w:rPr>
            </w:pPr>
          </w:p>
          <w:p w:rsidR="00784172" w:rsidRPr="00784172" w:rsidRDefault="00784172" w:rsidP="00784172">
            <w:pPr>
              <w:jc w:val="right"/>
              <w:rPr>
                <w:rFonts w:ascii="GHEA Grapalat" w:hAnsi="GHEA Grapalat" w:cs="Sylfaen"/>
                <w:sz w:val="20"/>
                <w:szCs w:val="20"/>
              </w:rPr>
            </w:pPr>
            <w:r w:rsidRPr="00784172">
              <w:rPr>
                <w:rFonts w:ascii="GHEA Grapalat" w:hAnsi="GHEA Grapalat" w:cs="Tahoma"/>
                <w:color w:val="000000"/>
                <w:sz w:val="20"/>
                <w:szCs w:val="20"/>
              </w:rPr>
              <w:t>/____________________/</w:t>
            </w:r>
          </w:p>
          <w:p w:rsidR="00784172" w:rsidRPr="00784172" w:rsidRDefault="00784172" w:rsidP="00784172">
            <w:pPr>
              <w:jc w:val="right"/>
              <w:rPr>
                <w:rFonts w:ascii="GHEA Grapalat" w:hAnsi="GHEA Grapalat" w:cs="Sylfaen"/>
                <w:sz w:val="20"/>
                <w:szCs w:val="20"/>
              </w:rPr>
            </w:pPr>
          </w:p>
          <w:p w:rsidR="00784172" w:rsidRPr="00784172" w:rsidRDefault="00784172" w:rsidP="00784172">
            <w:pPr>
              <w:jc w:val="right"/>
              <w:rPr>
                <w:rFonts w:ascii="GHEA Grapalat" w:hAnsi="GHEA Grapalat" w:cs="Sylfaen"/>
                <w:sz w:val="20"/>
                <w:szCs w:val="20"/>
              </w:rPr>
            </w:pPr>
            <w:r w:rsidRPr="00784172">
              <w:rPr>
                <w:rFonts w:ascii="GHEA Grapalat" w:hAnsi="GHEA Grapalat" w:cs="Sylfaen"/>
                <w:sz w:val="20"/>
                <w:szCs w:val="20"/>
                <w:lang w:val="hy-AM"/>
              </w:rPr>
              <w:t>2</w:t>
            </w:r>
            <w:r w:rsidRPr="00784172">
              <w:rPr>
                <w:rFonts w:ascii="GHEA Grapalat" w:hAnsi="GHEA Grapalat" w:cs="Sylfaen"/>
                <w:sz w:val="20"/>
                <w:szCs w:val="20"/>
              </w:rPr>
              <w:t>1.բ.                                                                    Կ.Տ.</w:t>
            </w:r>
          </w:p>
          <w:p w:rsidR="00784172" w:rsidRPr="00784172" w:rsidRDefault="00784172" w:rsidP="00784172">
            <w:pPr>
              <w:jc w:val="right"/>
              <w:rPr>
                <w:rFonts w:ascii="GHEA Grapalat" w:hAnsi="GHEA Grapalat" w:cs="Sylfaen"/>
                <w:sz w:val="20"/>
                <w:szCs w:val="20"/>
              </w:rPr>
            </w:pPr>
          </w:p>
        </w:tc>
      </w:tr>
      <w:tr w:rsidR="00784172" w:rsidRPr="00784172" w:rsidTr="00784172">
        <w:trPr>
          <w:trHeight w:val="2058"/>
        </w:trPr>
        <w:tc>
          <w:tcPr>
            <w:tcW w:w="5616" w:type="dxa"/>
            <w:tcBorders>
              <w:top w:val="single" w:sz="4" w:space="0" w:color="auto"/>
              <w:left w:val="single" w:sz="4" w:space="0" w:color="auto"/>
              <w:right w:val="single" w:sz="4" w:space="0" w:color="auto"/>
            </w:tcBorders>
            <w:noWrap/>
            <w:vAlign w:val="bottom"/>
          </w:tcPr>
          <w:p w:rsidR="00784172" w:rsidRPr="00784172" w:rsidRDefault="00784172" w:rsidP="00784172">
            <w:pPr>
              <w:rPr>
                <w:rFonts w:ascii="GHEA Grapalat" w:hAnsi="GHEA Grapalat" w:cs="Tahoma"/>
                <w:color w:val="000000"/>
                <w:sz w:val="20"/>
                <w:szCs w:val="20"/>
              </w:rPr>
            </w:pPr>
            <w:r w:rsidRPr="00784172">
              <w:rPr>
                <w:rFonts w:ascii="GHEA Grapalat" w:hAnsi="GHEA Grapalat" w:cs="Tahoma"/>
                <w:color w:val="000000"/>
                <w:sz w:val="20"/>
                <w:szCs w:val="20"/>
              </w:rPr>
              <w:t>2</w:t>
            </w:r>
            <w:r w:rsidRPr="00784172">
              <w:rPr>
                <w:rFonts w:ascii="GHEA Grapalat" w:hAnsi="GHEA Grapalat" w:cs="Tahoma"/>
                <w:color w:val="000000"/>
                <w:sz w:val="20"/>
                <w:szCs w:val="20"/>
                <w:lang w:val="hy-AM"/>
              </w:rPr>
              <w:t>4</w:t>
            </w:r>
            <w:r w:rsidRPr="00784172">
              <w:rPr>
                <w:rFonts w:ascii="GHEA Grapalat" w:hAnsi="GHEA Grapalat" w:cs="Tahoma"/>
                <w:color w:val="000000"/>
                <w:sz w:val="20"/>
                <w:szCs w:val="20"/>
              </w:rPr>
              <w:t xml:space="preserve">.ա.   </w:t>
            </w:r>
            <w:r w:rsidRPr="00784172">
              <w:rPr>
                <w:rFonts w:ascii="GHEA Grapalat" w:hAnsi="GHEA Grapalat" w:cs="Tahoma"/>
                <w:color w:val="000000"/>
                <w:sz w:val="20"/>
                <w:szCs w:val="20"/>
                <w:lang w:val="hy-AM"/>
              </w:rPr>
              <w:t>Շահառուին  սպասարկող ֆինանսական կազմակերպություն</w:t>
            </w:r>
            <w:r w:rsidRPr="00784172">
              <w:rPr>
                <w:rFonts w:ascii="GHEA Grapalat" w:hAnsi="GHEA Grapalat" w:cs="Tahoma"/>
                <w:color w:val="000000"/>
                <w:sz w:val="20"/>
                <w:szCs w:val="20"/>
              </w:rPr>
              <w:t xml:space="preserve"> </w:t>
            </w:r>
          </w:p>
          <w:p w:rsidR="00784172" w:rsidRPr="00784172" w:rsidRDefault="00784172" w:rsidP="00784172">
            <w:pPr>
              <w:rPr>
                <w:rFonts w:ascii="GHEA Grapalat" w:hAnsi="GHEA Grapalat" w:cs="Tahoma"/>
                <w:color w:val="000000"/>
                <w:sz w:val="20"/>
                <w:szCs w:val="20"/>
                <w:lang w:val="hy-AM"/>
              </w:rPr>
            </w:pPr>
            <w:r w:rsidRPr="00784172">
              <w:rPr>
                <w:rFonts w:ascii="GHEA Grapalat" w:hAnsi="GHEA Grapalat" w:cs="Tahoma"/>
                <w:color w:val="000000"/>
                <w:sz w:val="20"/>
                <w:szCs w:val="20"/>
              </w:rPr>
              <w:t xml:space="preserve">                             </w:t>
            </w:r>
            <w:r w:rsidRPr="00784172">
              <w:rPr>
                <w:rFonts w:ascii="GHEA Grapalat" w:hAnsi="GHEA Grapalat" w:cs="Tahoma"/>
                <w:color w:val="000000"/>
                <w:sz w:val="20"/>
                <w:szCs w:val="20"/>
                <w:lang w:val="hy-AM"/>
              </w:rPr>
              <w:t xml:space="preserve">                 </w:t>
            </w:r>
          </w:p>
          <w:p w:rsidR="00784172" w:rsidRPr="00784172" w:rsidRDefault="00784172" w:rsidP="00784172">
            <w:pPr>
              <w:rPr>
                <w:rFonts w:ascii="GHEA Grapalat" w:hAnsi="GHEA Grapalat" w:cs="Tahoma"/>
                <w:color w:val="000000"/>
                <w:sz w:val="20"/>
                <w:szCs w:val="20"/>
              </w:rPr>
            </w:pPr>
            <w:r w:rsidRPr="00784172">
              <w:rPr>
                <w:rFonts w:ascii="GHEA Grapalat" w:hAnsi="GHEA Grapalat" w:cs="Tahoma"/>
                <w:color w:val="000000"/>
                <w:sz w:val="20"/>
                <w:szCs w:val="20"/>
                <w:lang w:val="hy-AM"/>
              </w:rPr>
              <w:t xml:space="preserve">                                                 </w:t>
            </w:r>
            <w:r w:rsidRPr="00784172">
              <w:rPr>
                <w:rFonts w:ascii="GHEA Grapalat" w:hAnsi="GHEA Grapalat" w:cs="Tahoma"/>
                <w:color w:val="000000"/>
                <w:sz w:val="20"/>
                <w:szCs w:val="20"/>
              </w:rPr>
              <w:t xml:space="preserve">   /____________________/</w:t>
            </w:r>
          </w:p>
          <w:p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  </w:t>
            </w:r>
          </w:p>
          <w:p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                                                       /ստորագրություն/</w:t>
            </w:r>
          </w:p>
          <w:p w:rsidR="00784172" w:rsidRPr="00784172" w:rsidRDefault="00784172" w:rsidP="00784172">
            <w:pPr>
              <w:rPr>
                <w:rFonts w:ascii="GHEA Grapalat" w:hAnsi="GHEA Grapalat" w:cs="Tahoma"/>
                <w:color w:val="000000"/>
                <w:sz w:val="20"/>
                <w:szCs w:val="20"/>
              </w:rPr>
            </w:pPr>
          </w:p>
          <w:p w:rsidR="00784172" w:rsidRPr="00784172" w:rsidRDefault="00784172" w:rsidP="00784172">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784172" w:rsidRPr="00784172" w:rsidRDefault="00784172" w:rsidP="00784172">
            <w:pPr>
              <w:rPr>
                <w:rFonts w:ascii="GHEA Grapalat" w:hAnsi="GHEA Grapalat" w:cs="Tahoma"/>
                <w:color w:val="000000"/>
                <w:sz w:val="20"/>
                <w:szCs w:val="20"/>
              </w:rPr>
            </w:pPr>
            <w:r w:rsidRPr="00784172">
              <w:rPr>
                <w:rFonts w:ascii="GHEA Grapalat" w:hAnsi="GHEA Grapalat" w:cs="Tahoma"/>
                <w:color w:val="000000"/>
                <w:sz w:val="20"/>
                <w:szCs w:val="20"/>
              </w:rPr>
              <w:t>2</w:t>
            </w:r>
            <w:r w:rsidRPr="00784172">
              <w:rPr>
                <w:rFonts w:ascii="GHEA Grapalat" w:hAnsi="GHEA Grapalat" w:cs="Tahoma"/>
                <w:color w:val="000000"/>
                <w:sz w:val="20"/>
                <w:szCs w:val="20"/>
                <w:lang w:val="hy-AM"/>
              </w:rPr>
              <w:t>3</w:t>
            </w:r>
            <w:r w:rsidRPr="00784172">
              <w:rPr>
                <w:rFonts w:ascii="GHEA Grapalat" w:hAnsi="GHEA Grapalat" w:cs="Tahoma"/>
                <w:color w:val="000000"/>
                <w:sz w:val="20"/>
                <w:szCs w:val="20"/>
              </w:rPr>
              <w:t xml:space="preserve">.ա.   </w:t>
            </w:r>
            <w:r w:rsidRPr="00784172">
              <w:rPr>
                <w:rFonts w:ascii="GHEA Grapalat" w:hAnsi="GHEA Grapalat" w:cs="Tahoma"/>
                <w:color w:val="000000"/>
                <w:sz w:val="20"/>
                <w:szCs w:val="20"/>
                <w:lang w:val="hy-AM"/>
              </w:rPr>
              <w:t>Վճարողին  սպասարկող ֆինանսական կազմակերպություն</w:t>
            </w:r>
            <w:r w:rsidRPr="00784172">
              <w:rPr>
                <w:rFonts w:ascii="GHEA Grapalat" w:hAnsi="GHEA Grapalat" w:cs="Tahoma"/>
                <w:color w:val="000000"/>
                <w:sz w:val="20"/>
                <w:szCs w:val="20"/>
              </w:rPr>
              <w:t xml:space="preserve"> </w:t>
            </w:r>
          </w:p>
          <w:p w:rsidR="00784172" w:rsidRPr="00784172" w:rsidRDefault="00784172" w:rsidP="00784172">
            <w:pPr>
              <w:jc w:val="right"/>
              <w:rPr>
                <w:rFonts w:ascii="GHEA Grapalat" w:hAnsi="GHEA Grapalat" w:cs="Tahoma"/>
                <w:color w:val="000000"/>
                <w:sz w:val="20"/>
                <w:szCs w:val="20"/>
              </w:rPr>
            </w:pPr>
          </w:p>
          <w:p w:rsidR="00784172" w:rsidRPr="00784172" w:rsidRDefault="00784172" w:rsidP="00784172">
            <w:pPr>
              <w:jc w:val="right"/>
              <w:rPr>
                <w:rFonts w:ascii="GHEA Grapalat" w:hAnsi="GHEA Grapalat" w:cs="Tahoma"/>
                <w:color w:val="000000"/>
                <w:sz w:val="20"/>
                <w:szCs w:val="20"/>
              </w:rPr>
            </w:pPr>
          </w:p>
          <w:p w:rsidR="00784172" w:rsidRPr="00784172" w:rsidRDefault="00784172" w:rsidP="00784172">
            <w:pPr>
              <w:jc w:val="right"/>
              <w:rPr>
                <w:rFonts w:ascii="GHEA Grapalat" w:hAnsi="GHEA Grapalat" w:cs="Tahoma"/>
                <w:color w:val="000000"/>
                <w:sz w:val="20"/>
                <w:szCs w:val="20"/>
              </w:rPr>
            </w:pPr>
            <w:r w:rsidRPr="00784172">
              <w:rPr>
                <w:rFonts w:ascii="GHEA Grapalat" w:hAnsi="GHEA Grapalat" w:cs="Tahoma"/>
                <w:color w:val="000000"/>
                <w:sz w:val="20"/>
                <w:szCs w:val="20"/>
              </w:rPr>
              <w:t>/____________________/</w:t>
            </w:r>
          </w:p>
          <w:p w:rsidR="00784172" w:rsidRPr="00784172" w:rsidRDefault="00784172" w:rsidP="00784172">
            <w:pPr>
              <w:jc w:val="center"/>
              <w:rPr>
                <w:rFonts w:ascii="GHEA Grapalat" w:hAnsi="GHEA Grapalat" w:cs="Sylfaen"/>
                <w:sz w:val="20"/>
                <w:szCs w:val="20"/>
              </w:rPr>
            </w:pPr>
            <w:r w:rsidRPr="00784172">
              <w:rPr>
                <w:rFonts w:ascii="GHEA Grapalat" w:hAnsi="GHEA Grapalat" w:cs="Tahoma"/>
                <w:color w:val="000000"/>
                <w:sz w:val="20"/>
                <w:szCs w:val="20"/>
              </w:rPr>
              <w:t xml:space="preserve">                                                   </w:t>
            </w:r>
            <w:r w:rsidRPr="00784172">
              <w:rPr>
                <w:rFonts w:ascii="GHEA Grapalat" w:hAnsi="GHEA Grapalat" w:cs="Sylfaen"/>
                <w:sz w:val="20"/>
                <w:szCs w:val="20"/>
              </w:rPr>
              <w:t>/ստորագրություն/</w:t>
            </w:r>
          </w:p>
          <w:p w:rsidR="00784172" w:rsidRPr="00784172" w:rsidRDefault="00784172" w:rsidP="00784172">
            <w:pPr>
              <w:jc w:val="right"/>
              <w:rPr>
                <w:rFonts w:ascii="GHEA Grapalat" w:hAnsi="GHEA Grapalat" w:cs="Arial"/>
                <w:sz w:val="20"/>
                <w:szCs w:val="20"/>
                <w:lang w:val="hy-AM"/>
              </w:rPr>
            </w:pPr>
          </w:p>
        </w:tc>
      </w:tr>
      <w:tr w:rsidR="00784172" w:rsidRPr="00784172" w:rsidTr="00784172">
        <w:trPr>
          <w:trHeight w:val="2194"/>
        </w:trPr>
        <w:tc>
          <w:tcPr>
            <w:tcW w:w="5616" w:type="dxa"/>
            <w:tcBorders>
              <w:top w:val="nil"/>
              <w:left w:val="single" w:sz="4" w:space="0" w:color="auto"/>
              <w:bottom w:val="single" w:sz="4" w:space="0" w:color="auto"/>
              <w:right w:val="single" w:sz="4" w:space="0" w:color="auto"/>
            </w:tcBorders>
            <w:noWrap/>
            <w:vAlign w:val="bottom"/>
          </w:tcPr>
          <w:p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lastRenderedPageBreak/>
              <w:t>24.բ.                                                       Կ.Տ.</w:t>
            </w:r>
          </w:p>
          <w:p w:rsidR="00784172" w:rsidRPr="00784172" w:rsidRDefault="00784172" w:rsidP="00784172">
            <w:pPr>
              <w:rPr>
                <w:rFonts w:ascii="GHEA Grapalat" w:hAnsi="GHEA Grapalat" w:cs="Sylfaen"/>
                <w:sz w:val="20"/>
                <w:szCs w:val="20"/>
              </w:rPr>
            </w:pPr>
          </w:p>
          <w:p w:rsidR="00784172" w:rsidRPr="00784172" w:rsidRDefault="00784172" w:rsidP="00784172">
            <w:pPr>
              <w:rPr>
                <w:rFonts w:ascii="GHEA Grapalat" w:hAnsi="GHEA Grapalat" w:cs="Sylfaen"/>
                <w:sz w:val="20"/>
                <w:szCs w:val="20"/>
              </w:rPr>
            </w:pPr>
          </w:p>
          <w:p w:rsidR="00784172" w:rsidRPr="00784172" w:rsidRDefault="00784172" w:rsidP="00784172">
            <w:pPr>
              <w:rPr>
                <w:rFonts w:ascii="GHEA Grapalat" w:hAnsi="GHEA Grapalat" w:cs="Sylfaen"/>
                <w:sz w:val="20"/>
                <w:szCs w:val="20"/>
              </w:rPr>
            </w:pPr>
            <w:r w:rsidRPr="00784172">
              <w:rPr>
                <w:rFonts w:ascii="GHEA Grapalat" w:hAnsi="GHEA Grapalat" w:cs="Tahoma"/>
                <w:color w:val="000000"/>
                <w:sz w:val="20"/>
                <w:szCs w:val="20"/>
              </w:rPr>
              <w:t xml:space="preserve"> </w:t>
            </w:r>
            <w:r w:rsidRPr="00784172">
              <w:rPr>
                <w:rFonts w:ascii="GHEA Grapalat" w:hAnsi="GHEA Grapalat" w:cs="Sylfaen"/>
                <w:sz w:val="20"/>
                <w:szCs w:val="20"/>
              </w:rPr>
              <w:t>2</w:t>
            </w:r>
            <w:r w:rsidRPr="00784172">
              <w:rPr>
                <w:rFonts w:ascii="GHEA Grapalat" w:hAnsi="GHEA Grapalat" w:cs="Sylfaen"/>
                <w:sz w:val="20"/>
                <w:szCs w:val="20"/>
                <w:lang w:val="hy-AM"/>
              </w:rPr>
              <w:t>4</w:t>
            </w:r>
            <w:r w:rsidRPr="00784172">
              <w:rPr>
                <w:rFonts w:ascii="GHEA Grapalat" w:hAnsi="GHEA Grapalat" w:cs="Sylfaen"/>
                <w:sz w:val="20"/>
                <w:szCs w:val="20"/>
              </w:rPr>
              <w:t>.</w:t>
            </w:r>
            <w:r w:rsidRPr="00784172">
              <w:rPr>
                <w:rFonts w:ascii="GHEA Grapalat" w:hAnsi="GHEA Grapalat" w:cs="Sylfaen"/>
                <w:sz w:val="20"/>
                <w:szCs w:val="20"/>
                <w:lang w:val="hy-AM"/>
              </w:rPr>
              <w:t>գ</w:t>
            </w:r>
            <w:r w:rsidRPr="00784172">
              <w:rPr>
                <w:rFonts w:ascii="GHEA Grapalat" w:hAnsi="GHEA Grapalat" w:cs="Tahoma"/>
                <w:color w:val="000000"/>
                <w:sz w:val="20"/>
                <w:szCs w:val="20"/>
              </w:rPr>
              <w:t xml:space="preserve">                                                 "___" </w:t>
            </w:r>
            <w:r w:rsidRPr="00784172">
              <w:rPr>
                <w:rFonts w:ascii="GHEA Grapalat" w:hAnsi="GHEA Grapalat" w:cs="Sylfaen"/>
                <w:color w:val="000000"/>
                <w:sz w:val="20"/>
                <w:szCs w:val="20"/>
              </w:rPr>
              <w:t xml:space="preserve">___ </w:t>
            </w:r>
            <w:r w:rsidRPr="00784172">
              <w:rPr>
                <w:rFonts w:ascii="GHEA Grapalat" w:hAnsi="GHEA Grapalat" w:cs="Tahoma"/>
                <w:color w:val="000000"/>
                <w:sz w:val="20"/>
                <w:szCs w:val="20"/>
              </w:rPr>
              <w:t xml:space="preserve">20___ </w:t>
            </w:r>
            <w:r w:rsidRPr="00784172">
              <w:rPr>
                <w:rFonts w:ascii="GHEA Grapalat" w:hAnsi="GHEA Grapalat" w:cs="Sylfaen"/>
                <w:color w:val="000000"/>
                <w:sz w:val="20"/>
                <w:szCs w:val="20"/>
              </w:rPr>
              <w:t>թ.</w:t>
            </w:r>
            <w:r w:rsidRPr="00784172">
              <w:rPr>
                <w:rFonts w:ascii="GHEA Grapalat" w:hAnsi="GHEA Grapalat" w:cs="Sylfaen"/>
                <w:sz w:val="20"/>
                <w:szCs w:val="20"/>
              </w:rPr>
              <w:t xml:space="preserve"> </w:t>
            </w:r>
          </w:p>
          <w:p w:rsidR="00784172" w:rsidRPr="00784172" w:rsidRDefault="00784172" w:rsidP="00784172">
            <w:pPr>
              <w:rPr>
                <w:rFonts w:ascii="GHEA Grapalat" w:hAnsi="GHEA Grapalat" w:cs="Sylfaen"/>
                <w:sz w:val="20"/>
                <w:szCs w:val="20"/>
              </w:rPr>
            </w:pPr>
          </w:p>
          <w:p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  </w:t>
            </w:r>
          </w:p>
          <w:p w:rsidR="00784172" w:rsidRPr="00784172" w:rsidRDefault="00784172" w:rsidP="00784172">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23.բ.                                                                 Կ.Տ.    </w:t>
            </w:r>
          </w:p>
          <w:p w:rsidR="00784172" w:rsidRPr="00784172" w:rsidRDefault="00784172" w:rsidP="00784172">
            <w:pPr>
              <w:rPr>
                <w:rFonts w:ascii="GHEA Grapalat" w:hAnsi="GHEA Grapalat" w:cs="Sylfaen"/>
                <w:sz w:val="20"/>
                <w:szCs w:val="20"/>
              </w:rPr>
            </w:pPr>
          </w:p>
          <w:p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                     </w:t>
            </w:r>
          </w:p>
          <w:p w:rsidR="00784172" w:rsidRPr="00784172" w:rsidRDefault="00784172" w:rsidP="00784172">
            <w:pPr>
              <w:rPr>
                <w:rFonts w:ascii="GHEA Grapalat" w:hAnsi="GHEA Grapalat" w:cs="Sylfaen"/>
                <w:color w:val="000000"/>
                <w:sz w:val="20"/>
                <w:szCs w:val="20"/>
              </w:rPr>
            </w:pPr>
            <w:r w:rsidRPr="00784172">
              <w:rPr>
                <w:rFonts w:ascii="GHEA Grapalat" w:hAnsi="GHEA Grapalat" w:cs="Sylfaen"/>
                <w:sz w:val="20"/>
                <w:szCs w:val="20"/>
              </w:rPr>
              <w:t>23.</w:t>
            </w:r>
            <w:r w:rsidRPr="00784172">
              <w:rPr>
                <w:rFonts w:ascii="GHEA Grapalat" w:hAnsi="GHEA Grapalat" w:cs="Sylfaen"/>
                <w:sz w:val="20"/>
                <w:szCs w:val="20"/>
                <w:lang w:val="hy-AM"/>
              </w:rPr>
              <w:t>գ</w:t>
            </w:r>
            <w:r w:rsidRPr="00784172">
              <w:rPr>
                <w:rFonts w:ascii="GHEA Grapalat" w:hAnsi="GHEA Grapalat" w:cs="Sylfaen"/>
                <w:sz w:val="20"/>
                <w:szCs w:val="20"/>
              </w:rPr>
              <w:t xml:space="preserve">.Կատարման ամսաթիվը`           </w:t>
            </w:r>
            <w:r w:rsidRPr="00784172">
              <w:rPr>
                <w:rFonts w:ascii="GHEA Grapalat" w:hAnsi="GHEA Grapalat" w:cs="Tahoma"/>
                <w:color w:val="000000"/>
                <w:sz w:val="20"/>
                <w:szCs w:val="20"/>
              </w:rPr>
              <w:t xml:space="preserve">"___" </w:t>
            </w:r>
            <w:r w:rsidRPr="00784172">
              <w:rPr>
                <w:rFonts w:ascii="GHEA Grapalat" w:hAnsi="GHEA Grapalat" w:cs="Sylfaen"/>
                <w:color w:val="000000"/>
                <w:sz w:val="20"/>
                <w:szCs w:val="20"/>
              </w:rPr>
              <w:t xml:space="preserve">___ </w:t>
            </w:r>
            <w:r w:rsidRPr="00784172">
              <w:rPr>
                <w:rFonts w:ascii="GHEA Grapalat" w:hAnsi="GHEA Grapalat" w:cs="Tahoma"/>
                <w:color w:val="000000"/>
                <w:sz w:val="20"/>
                <w:szCs w:val="20"/>
              </w:rPr>
              <w:t>20___</w:t>
            </w:r>
            <w:r w:rsidRPr="00784172">
              <w:rPr>
                <w:rFonts w:ascii="GHEA Grapalat" w:hAnsi="GHEA Grapalat" w:cs="Sylfaen"/>
                <w:color w:val="000000"/>
                <w:sz w:val="20"/>
                <w:szCs w:val="20"/>
              </w:rPr>
              <w:t>թ.</w:t>
            </w:r>
          </w:p>
          <w:p w:rsidR="00784172" w:rsidRPr="00784172" w:rsidRDefault="00784172" w:rsidP="00784172">
            <w:pPr>
              <w:rPr>
                <w:rFonts w:ascii="GHEA Grapalat" w:hAnsi="GHEA Grapalat" w:cs="Sylfaen"/>
                <w:color w:val="000000"/>
                <w:sz w:val="20"/>
                <w:szCs w:val="20"/>
              </w:rPr>
            </w:pPr>
          </w:p>
          <w:p w:rsidR="00784172" w:rsidRPr="00784172" w:rsidRDefault="00784172" w:rsidP="00784172">
            <w:pPr>
              <w:rPr>
                <w:rFonts w:ascii="GHEA Grapalat" w:hAnsi="GHEA Grapalat" w:cs="Sylfaen"/>
                <w:sz w:val="20"/>
                <w:szCs w:val="20"/>
              </w:rPr>
            </w:pPr>
          </w:p>
          <w:p w:rsidR="00784172" w:rsidRPr="00784172" w:rsidRDefault="00784172" w:rsidP="00784172">
            <w:pPr>
              <w:jc w:val="right"/>
              <w:rPr>
                <w:rFonts w:ascii="GHEA Grapalat" w:hAnsi="GHEA Grapalat" w:cs="Arial"/>
                <w:sz w:val="20"/>
                <w:szCs w:val="20"/>
              </w:rPr>
            </w:pPr>
          </w:p>
        </w:tc>
      </w:tr>
    </w:tbl>
    <w:p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78417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84172" w:rsidRPr="00784172" w:rsidRDefault="00784172" w:rsidP="00784172">
      <w:pPr>
        <w:jc w:val="center"/>
        <w:rPr>
          <w:rFonts w:ascii="GHEA Grapalat" w:hAnsi="GHEA Grapalat"/>
          <w:b/>
          <w:sz w:val="22"/>
          <w:szCs w:val="22"/>
          <w:lang w:val="nl-NL"/>
        </w:rPr>
      </w:pPr>
      <w:r w:rsidRPr="00784172">
        <w:rPr>
          <w:rFonts w:ascii="GHEA Grapalat" w:hAnsi="GHEA Grapalat"/>
          <w:b/>
          <w:lang w:val="hy-AM"/>
        </w:rPr>
        <w:br w:type="page"/>
      </w:r>
      <w:r w:rsidRPr="00784172">
        <w:rPr>
          <w:rFonts w:ascii="GHEA Grapalat" w:hAnsi="GHEA Grapalat"/>
          <w:b/>
          <w:sz w:val="22"/>
          <w:szCs w:val="22"/>
          <w:lang w:val="hy-AM"/>
        </w:rPr>
        <w:lastRenderedPageBreak/>
        <w:t>Վճարման</w:t>
      </w:r>
      <w:r w:rsidRPr="00784172">
        <w:rPr>
          <w:rFonts w:ascii="GHEA Grapalat" w:hAnsi="GHEA Grapalat"/>
          <w:b/>
          <w:sz w:val="22"/>
          <w:szCs w:val="22"/>
          <w:lang w:val="nl-NL"/>
        </w:rPr>
        <w:t xml:space="preserve"> </w:t>
      </w:r>
      <w:r w:rsidRPr="00784172">
        <w:rPr>
          <w:rFonts w:ascii="GHEA Grapalat" w:hAnsi="GHEA Grapalat"/>
          <w:b/>
          <w:sz w:val="22"/>
          <w:szCs w:val="22"/>
          <w:lang w:val="hy-AM"/>
        </w:rPr>
        <w:t>պահանջագրի</w:t>
      </w:r>
      <w:r w:rsidRPr="00784172">
        <w:rPr>
          <w:rFonts w:ascii="GHEA Grapalat" w:hAnsi="GHEA Grapalat"/>
          <w:b/>
          <w:sz w:val="22"/>
          <w:szCs w:val="22"/>
          <w:lang w:val="nl-NL"/>
        </w:rPr>
        <w:t xml:space="preserve"> </w:t>
      </w:r>
      <w:r w:rsidRPr="00784172">
        <w:rPr>
          <w:rFonts w:ascii="GHEA Grapalat" w:hAnsi="GHEA Grapalat"/>
          <w:b/>
          <w:sz w:val="22"/>
          <w:szCs w:val="22"/>
          <w:lang w:val="hy-AM"/>
        </w:rPr>
        <w:t>պարտադիր</w:t>
      </w:r>
      <w:r w:rsidRPr="00784172">
        <w:rPr>
          <w:rFonts w:ascii="GHEA Grapalat" w:hAnsi="GHEA Grapalat"/>
          <w:b/>
          <w:sz w:val="22"/>
          <w:szCs w:val="22"/>
          <w:lang w:val="nl-NL"/>
        </w:rPr>
        <w:t xml:space="preserve"> </w:t>
      </w:r>
      <w:r w:rsidRPr="00784172">
        <w:rPr>
          <w:rFonts w:ascii="GHEA Grapalat" w:hAnsi="GHEA Grapalat"/>
          <w:b/>
          <w:sz w:val="22"/>
          <w:szCs w:val="22"/>
          <w:lang w:val="hy-AM"/>
        </w:rPr>
        <w:t>վավերապայմանները</w:t>
      </w:r>
      <w:r w:rsidRPr="00784172">
        <w:rPr>
          <w:rFonts w:ascii="GHEA Grapalat" w:hAnsi="GHEA Grapalat"/>
          <w:b/>
          <w:sz w:val="22"/>
          <w:szCs w:val="22"/>
          <w:lang w:val="nl-NL"/>
        </w:rPr>
        <w:t xml:space="preserve"> </w:t>
      </w:r>
      <w:r w:rsidRPr="00784172">
        <w:rPr>
          <w:rFonts w:ascii="GHEA Grapalat" w:hAnsi="GHEA Grapalat"/>
          <w:b/>
          <w:sz w:val="22"/>
          <w:szCs w:val="22"/>
          <w:lang w:val="hy-AM"/>
        </w:rPr>
        <w:t>և</w:t>
      </w:r>
      <w:r w:rsidRPr="00784172">
        <w:rPr>
          <w:rFonts w:ascii="GHEA Grapalat" w:hAnsi="GHEA Grapalat"/>
          <w:b/>
          <w:sz w:val="22"/>
          <w:szCs w:val="22"/>
          <w:lang w:val="nl-NL"/>
        </w:rPr>
        <w:t xml:space="preserve"> </w:t>
      </w:r>
      <w:r w:rsidRPr="00784172">
        <w:rPr>
          <w:rFonts w:ascii="GHEA Grapalat" w:hAnsi="GHEA Grapalat"/>
          <w:b/>
          <w:sz w:val="22"/>
          <w:szCs w:val="22"/>
          <w:lang w:val="hy-AM"/>
        </w:rPr>
        <w:t>լրացման</w:t>
      </w:r>
      <w:r w:rsidRPr="00784172">
        <w:rPr>
          <w:rFonts w:ascii="GHEA Grapalat" w:hAnsi="GHEA Grapalat"/>
          <w:b/>
          <w:sz w:val="22"/>
          <w:szCs w:val="22"/>
          <w:lang w:val="nl-NL"/>
        </w:rPr>
        <w:t xml:space="preserve"> </w:t>
      </w:r>
      <w:r w:rsidRPr="00784172">
        <w:rPr>
          <w:rFonts w:ascii="GHEA Grapalat" w:hAnsi="GHEA Grapalat"/>
          <w:b/>
          <w:sz w:val="22"/>
          <w:szCs w:val="22"/>
          <w:lang w:val="hy-AM"/>
        </w:rPr>
        <w:t>ուղեցույցը</w:t>
      </w:r>
    </w:p>
    <w:p w:rsidR="00784172" w:rsidRPr="00784172" w:rsidRDefault="00784172" w:rsidP="00784172">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both"/>
              <w:rPr>
                <w:rFonts w:ascii="GHEA Grapalat" w:hAnsi="GHEA Grapalat"/>
                <w:sz w:val="20"/>
                <w:szCs w:val="20"/>
              </w:rPr>
            </w:pPr>
            <w:r w:rsidRPr="007841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Նշված դաշտի/</w:t>
            </w:r>
          </w:p>
          <w:p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b/>
                <w:sz w:val="20"/>
                <w:szCs w:val="20"/>
                <w:lang w:val="hy-AM"/>
              </w:rPr>
            </w:pPr>
            <w:r w:rsidRPr="00784172">
              <w:rPr>
                <w:rFonts w:ascii="GHEA Grapalat" w:hAnsi="GHEA Grapalat"/>
                <w:b/>
                <w:sz w:val="20"/>
                <w:szCs w:val="20"/>
              </w:rPr>
              <w:t>Վավերապայմանի լրացման պահանջը</w:t>
            </w:r>
            <w:r w:rsidRPr="00784172">
              <w:rPr>
                <w:rFonts w:ascii="GHEA Grapalat" w:hAnsi="GHEA Grapalat"/>
                <w:b/>
                <w:sz w:val="20"/>
                <w:szCs w:val="20"/>
                <w:lang w:val="hy-AM"/>
              </w:rPr>
              <w:t xml:space="preserve"> </w:t>
            </w:r>
          </w:p>
          <w:p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w:t>
            </w:r>
            <w:r w:rsidRPr="00784172">
              <w:rPr>
                <w:rFonts w:ascii="GHEA Grapalat" w:hAnsi="GHEA Grapalat"/>
                <w:b/>
                <w:sz w:val="20"/>
                <w:szCs w:val="20"/>
                <w:lang w:val="hy-AM"/>
              </w:rPr>
              <w:t>գնումների գործընթացի հետ կապված</w:t>
            </w:r>
            <w:r w:rsidRPr="007841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ind w:left="-588" w:firstLine="588"/>
              <w:jc w:val="center"/>
              <w:rPr>
                <w:rFonts w:ascii="GHEA Grapalat" w:hAnsi="GHEA Grapalat"/>
                <w:b/>
                <w:sz w:val="20"/>
                <w:szCs w:val="20"/>
              </w:rPr>
            </w:pPr>
            <w:r w:rsidRPr="00784172">
              <w:rPr>
                <w:rFonts w:ascii="GHEA Grapalat" w:hAnsi="GHEA Grapalat"/>
                <w:b/>
                <w:sz w:val="20"/>
                <w:szCs w:val="20"/>
              </w:rPr>
              <w:t>Վավերապայմանը</w:t>
            </w:r>
          </w:p>
          <w:p w:rsidR="00784172" w:rsidRPr="00784172" w:rsidRDefault="00784172" w:rsidP="00784172">
            <w:pPr>
              <w:ind w:left="-588" w:firstLine="588"/>
              <w:jc w:val="center"/>
              <w:rPr>
                <w:rFonts w:ascii="GHEA Grapalat" w:hAnsi="GHEA Grapalat"/>
                <w:b/>
                <w:sz w:val="20"/>
                <w:szCs w:val="20"/>
              </w:rPr>
            </w:pPr>
            <w:r w:rsidRPr="00784172">
              <w:rPr>
                <w:rFonts w:ascii="GHEA Grapalat" w:hAnsi="GHEA Grapalat"/>
                <w:b/>
                <w:sz w:val="20"/>
                <w:szCs w:val="20"/>
              </w:rPr>
              <w:t xml:space="preserve">լրացնող կողմը` </w:t>
            </w:r>
          </w:p>
          <w:p w:rsidR="00784172" w:rsidRPr="00784172" w:rsidRDefault="00784172" w:rsidP="00784172">
            <w:pPr>
              <w:ind w:left="-588" w:firstLine="588"/>
              <w:jc w:val="center"/>
              <w:rPr>
                <w:rFonts w:ascii="GHEA Grapalat" w:hAnsi="GHEA Grapalat"/>
                <w:b/>
                <w:sz w:val="20"/>
                <w:szCs w:val="20"/>
              </w:rPr>
            </w:pPr>
            <w:r w:rsidRPr="00784172">
              <w:rPr>
                <w:rFonts w:ascii="GHEA Grapalat" w:hAnsi="GHEA Grapalat"/>
                <w:b/>
                <w:sz w:val="20"/>
                <w:szCs w:val="20"/>
              </w:rPr>
              <w:t>շահառուն կամ վճարողը</w:t>
            </w:r>
          </w:p>
          <w:p w:rsidR="00784172" w:rsidRPr="00784172" w:rsidRDefault="00784172" w:rsidP="00784172">
            <w:pPr>
              <w:ind w:left="-588" w:firstLine="588"/>
              <w:jc w:val="center"/>
              <w:rPr>
                <w:rFonts w:ascii="GHEA Grapalat" w:hAnsi="GHEA Grapalat"/>
                <w:b/>
                <w:sz w:val="20"/>
                <w:szCs w:val="20"/>
              </w:rPr>
            </w:pPr>
            <w:r w:rsidRPr="00784172">
              <w:rPr>
                <w:rFonts w:ascii="GHEA Grapalat" w:hAnsi="GHEA Grapalat"/>
                <w:b/>
                <w:sz w:val="20"/>
                <w:szCs w:val="20"/>
              </w:rPr>
              <w:t>(</w:t>
            </w:r>
            <w:r w:rsidRPr="00784172">
              <w:rPr>
                <w:rFonts w:ascii="GHEA Grapalat" w:hAnsi="GHEA Grapalat"/>
                <w:b/>
                <w:sz w:val="20"/>
                <w:szCs w:val="20"/>
                <w:lang w:val="hy-AM"/>
              </w:rPr>
              <w:t>գնումների գործընթացի հետ կապված</w:t>
            </w:r>
            <w:r w:rsidRPr="00784172">
              <w:rPr>
                <w:rFonts w:ascii="GHEA Grapalat" w:hAnsi="GHEA Grapalat"/>
                <w:b/>
                <w:sz w:val="20"/>
                <w:szCs w:val="20"/>
              </w:rPr>
              <w:t>)</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5</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Փաստաթղթի վրա նախապես լրացված է &lt;Վճարման պահանջագիր&gt;</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numPr>
                <w:ilvl w:val="0"/>
                <w:numId w:val="26"/>
              </w:numPr>
              <w:contextualSpacing/>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both"/>
              <w:rPr>
                <w:rFonts w:ascii="GHEA Grapalat" w:hAnsi="GHEA Grapalat"/>
                <w:sz w:val="20"/>
                <w:szCs w:val="20"/>
              </w:rPr>
            </w:pPr>
            <w:r w:rsidRPr="0078417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շահառուի կողմից` վճարողի բանկին վճարման պահանջագիրը ներկայացնելիս</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numPr>
                <w:ilvl w:val="0"/>
                <w:numId w:val="26"/>
              </w:numPr>
              <w:ind w:hanging="436"/>
              <w:contextualSpacing/>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both"/>
              <w:rPr>
                <w:rFonts w:ascii="GHEA Grapalat" w:hAnsi="GHEA Grapalat"/>
                <w:sz w:val="20"/>
                <w:szCs w:val="20"/>
              </w:rPr>
            </w:pPr>
            <w:r w:rsidRPr="0078417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rsidR="00784172" w:rsidRPr="00784172" w:rsidRDefault="00784172" w:rsidP="00784172">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ind w:left="132" w:hanging="132"/>
              <w:jc w:val="center"/>
              <w:rPr>
                <w:rFonts w:ascii="GHEA Grapalat" w:hAnsi="GHEA Grapalat"/>
                <w:sz w:val="20"/>
                <w:szCs w:val="20"/>
                <w:lang w:val="hy-AM"/>
              </w:rPr>
            </w:pPr>
            <w:r w:rsidRPr="00784172">
              <w:rPr>
                <w:rFonts w:ascii="GHEA Grapalat" w:hAnsi="GHEA Grapalat"/>
                <w:sz w:val="20"/>
                <w:szCs w:val="20"/>
              </w:rPr>
              <w:t>լրացվում է շահառուի կողմից` վճարողի բանկին վճարման պահանջագրի ներկայացման օրը</w:t>
            </w:r>
            <w:r w:rsidRPr="00784172">
              <w:rPr>
                <w:rFonts w:ascii="GHEA Grapalat" w:hAnsi="GHEA Grapalat"/>
                <w:sz w:val="20"/>
                <w:szCs w:val="20"/>
                <w:lang w:val="hy-AM"/>
              </w:rPr>
              <w:t xml:space="preserve">: </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numPr>
                <w:ilvl w:val="0"/>
                <w:numId w:val="26"/>
              </w:numPr>
              <w:ind w:hanging="436"/>
              <w:contextualSpacing/>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both"/>
              <w:rPr>
                <w:rFonts w:ascii="GHEA Grapalat" w:hAnsi="GHEA Grapalat"/>
                <w:sz w:val="20"/>
                <w:szCs w:val="20"/>
              </w:rPr>
            </w:pPr>
            <w:r w:rsidRPr="00784172">
              <w:rPr>
                <w:rFonts w:ascii="GHEA Grapalat" w:hAnsi="GHEA Grapalat" w:cs="Sylfaen"/>
                <w:sz w:val="20"/>
                <w:szCs w:val="20"/>
                <w:lang w:val="hy-AM"/>
              </w:rPr>
              <w:t>Վճարողի անվանումը</w:t>
            </w:r>
            <w:r w:rsidRPr="00784172">
              <w:rPr>
                <w:rFonts w:ascii="GHEA Grapalat" w:hAnsi="GHEA Grapalat" w:cs="Sylfaen"/>
                <w:sz w:val="20"/>
                <w:szCs w:val="20"/>
              </w:rPr>
              <w:t>,</w:t>
            </w:r>
            <w:r w:rsidRPr="007841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84172">
              <w:rPr>
                <w:rFonts w:ascii="GHEA Grapalat" w:hAnsi="GHEA Grapalat"/>
                <w:sz w:val="20"/>
                <w:szCs w:val="20"/>
                <w:lang w:val="hy-AM"/>
              </w:rPr>
              <w:t xml:space="preserve"> </w:t>
            </w:r>
            <w:r w:rsidRPr="0078417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ind w:left="252" w:hanging="252"/>
              <w:jc w:val="center"/>
              <w:rPr>
                <w:rFonts w:ascii="GHEA Grapalat" w:hAnsi="GHEA Grapalat"/>
                <w:sz w:val="20"/>
                <w:szCs w:val="20"/>
              </w:rPr>
            </w:pPr>
            <w:r w:rsidRPr="00784172">
              <w:rPr>
                <w:rFonts w:ascii="GHEA Grapalat" w:hAnsi="GHEA Grapalat"/>
                <w:sz w:val="20"/>
                <w:szCs w:val="20"/>
              </w:rPr>
              <w:t>լրացվում է վճարողի կողմից</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վճարողի կողմից</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վճարողի կողմից</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ոչ 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վճարողի կողմից</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ոչ 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լրացվում է Հայաստանի Հանրապետության նորմատիվ </w:t>
            </w:r>
            <w:r w:rsidRPr="00784172">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lastRenderedPageBreak/>
              <w:t>լրացվում է վճարողի կողմից</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w:t>
            </w:r>
            <w:r w:rsidRPr="00784172">
              <w:rPr>
                <w:rFonts w:ascii="GHEA Grapalat" w:hAnsi="GHEA Grapalat" w:cs="Sylfaen"/>
                <w:sz w:val="20"/>
                <w:szCs w:val="20"/>
                <w:lang w:val="hy-AM"/>
              </w:rPr>
              <w:t>ի  անվանումը</w:t>
            </w:r>
            <w:r w:rsidRPr="00784172">
              <w:rPr>
                <w:rFonts w:ascii="GHEA Grapalat" w:hAnsi="GHEA Grapalat" w:cs="Sylfaen"/>
                <w:sz w:val="20"/>
                <w:szCs w:val="20"/>
              </w:rPr>
              <w:t>,</w:t>
            </w:r>
            <w:r w:rsidRPr="007841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նախապես լրացվում է շահառուի կողմից` հրավերով</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շահառուի Հ</w:t>
            </w:r>
            <w:r w:rsidRPr="007841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ոչ պարտադիր</w:t>
            </w:r>
          </w:p>
          <w:p w:rsidR="00784172" w:rsidRPr="00784172" w:rsidRDefault="00784172" w:rsidP="00784172">
            <w:pPr>
              <w:jc w:val="center"/>
              <w:rPr>
                <w:rFonts w:ascii="GHEA Grapalat" w:hAnsi="GHEA Grapalat"/>
                <w:sz w:val="20"/>
                <w:szCs w:val="20"/>
              </w:rPr>
            </w:pPr>
            <w:r w:rsidRPr="00784172">
              <w:rPr>
                <w:rFonts w:ascii="GHEA Grapalat" w:hAnsi="GHEA Grapalat" w:cs="Sylfaen"/>
                <w:sz w:val="20"/>
                <w:szCs w:val="20"/>
              </w:rPr>
              <w:t xml:space="preserve"> (</w:t>
            </w:r>
            <w:r w:rsidRPr="00784172">
              <w:rPr>
                <w:rFonts w:ascii="GHEA Grapalat" w:hAnsi="GHEA Grapalat" w:cs="Sylfaen"/>
                <w:sz w:val="20"/>
                <w:szCs w:val="20"/>
                <w:lang w:val="hy-AM"/>
              </w:rPr>
              <w:t>գնումների հետ կապված գործընթացում չի լրացվում</w:t>
            </w:r>
            <w:r w:rsidRPr="007841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cs="Sylfaen"/>
                <w:sz w:val="20"/>
                <w:szCs w:val="20"/>
                <w:lang w:val="ru-RU"/>
              </w:rPr>
              <w:t>(</w:t>
            </w:r>
            <w:r w:rsidRPr="00784172">
              <w:rPr>
                <w:rFonts w:ascii="GHEA Grapalat" w:hAnsi="GHEA Grapalat" w:cs="Sylfaen"/>
                <w:sz w:val="20"/>
                <w:szCs w:val="20"/>
                <w:lang w:val="hy-AM"/>
              </w:rPr>
              <w:t>չի լրացվում</w:t>
            </w:r>
            <w:r w:rsidRPr="00784172">
              <w:rPr>
                <w:rFonts w:ascii="GHEA Grapalat" w:hAnsi="GHEA Grapalat" w:cs="Sylfaen"/>
                <w:sz w:val="20"/>
                <w:szCs w:val="20"/>
                <w:lang w:val="ru-RU"/>
              </w:rPr>
              <w:t>)</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ոչ 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նախապես լրացվում է շահառուի կողմից` հրավերով</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նախապես լրացվում է շահառուի կողմից` հրավերով</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շահառուի այն բանկային (</w:t>
            </w:r>
            <w:r w:rsidRPr="00784172">
              <w:rPr>
                <w:rFonts w:ascii="GHEA Grapalat" w:hAnsi="GHEA Grapalat"/>
                <w:sz w:val="20"/>
                <w:szCs w:val="20"/>
                <w:lang w:val="hy-AM"/>
              </w:rPr>
              <w:t>գանձապետական</w:t>
            </w:r>
            <w:r w:rsidRPr="0078417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նախապես լրացվում է շահառուի կողմից` հրավերով</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t>լրացվում է վճարողի կողմից</w:t>
            </w:r>
            <w:r w:rsidRPr="00784172">
              <w:rPr>
                <w:rFonts w:ascii="GHEA Grapalat" w:hAnsi="GHEA Grapalat"/>
                <w:sz w:val="20"/>
                <w:szCs w:val="20"/>
                <w:lang w:val="hy-AM"/>
              </w:rPr>
              <w:t xml:space="preserve"> </w:t>
            </w:r>
          </w:p>
        </w:tc>
      </w:tr>
      <w:tr w:rsidR="00784172" w:rsidRPr="00F105A7"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cs="Sylfaen"/>
                <w:sz w:val="20"/>
                <w:szCs w:val="20"/>
                <w:lang w:val="hy-AM"/>
              </w:rPr>
              <w:t>Ակցեպտավորված գումարը՝  (թվերով</w:t>
            </w:r>
            <w:r w:rsidRPr="00784172">
              <w:rPr>
                <w:rFonts w:ascii="GHEA Grapalat" w:hAnsi="GHEA Grapalat" w:cs="Arial"/>
                <w:sz w:val="20"/>
                <w:szCs w:val="20"/>
                <w:lang w:val="hy-AM"/>
              </w:rPr>
              <w:t xml:space="preserve"> </w:t>
            </w:r>
            <w:r w:rsidRPr="00784172">
              <w:rPr>
                <w:rFonts w:ascii="GHEA Grapalat" w:hAnsi="GHEA Grapalat" w:cs="Sylfaen"/>
                <w:sz w:val="20"/>
                <w:szCs w:val="20"/>
                <w:lang w:val="hy-AM"/>
              </w:rPr>
              <w:t>և</w:t>
            </w:r>
            <w:r w:rsidRPr="00784172">
              <w:rPr>
                <w:rFonts w:ascii="GHEA Grapalat" w:hAnsi="GHEA Grapalat" w:cs="Arial"/>
                <w:sz w:val="20"/>
                <w:szCs w:val="20"/>
                <w:lang w:val="hy-AM"/>
              </w:rPr>
              <w:t xml:space="preserve"> </w:t>
            </w:r>
            <w:r w:rsidRPr="007841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ոչ պարտադիր</w:t>
            </w:r>
          </w:p>
          <w:p w:rsidR="00784172" w:rsidRPr="00784172" w:rsidRDefault="00784172" w:rsidP="00784172">
            <w:pPr>
              <w:jc w:val="center"/>
              <w:rPr>
                <w:rFonts w:ascii="GHEA Grapalat" w:hAnsi="GHEA Grapalat"/>
                <w:sz w:val="20"/>
                <w:szCs w:val="20"/>
                <w:lang w:val="hy-AM"/>
              </w:rPr>
            </w:pPr>
            <w:r w:rsidRPr="007841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cs="Sylfaen"/>
                <w:sz w:val="20"/>
                <w:szCs w:val="20"/>
                <w:lang w:val="hy-AM"/>
              </w:rPr>
              <w:t>(չի լրացվում եւ չի կիրառվում)</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վճարողի կողմից</w:t>
            </w:r>
          </w:p>
        </w:tc>
      </w:tr>
      <w:tr w:rsidR="00784172" w:rsidRPr="00F105A7"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t xml:space="preserve">Պարտադիր </w:t>
            </w:r>
            <w:r w:rsidRPr="00784172">
              <w:rPr>
                <w:rFonts w:ascii="GHEA Grapalat" w:hAnsi="GHEA Grapalat"/>
                <w:sz w:val="20"/>
                <w:szCs w:val="20"/>
                <w:lang w:val="hy-AM"/>
              </w:rPr>
              <w:t xml:space="preserve">լրացվում է </w:t>
            </w:r>
            <w:r w:rsidRPr="00784172">
              <w:rPr>
                <w:rFonts w:ascii="GHEA Grapalat" w:hAnsi="GHEA Grapalat"/>
                <w:sz w:val="20"/>
                <w:szCs w:val="20"/>
              </w:rPr>
              <w:t>«</w:t>
            </w:r>
            <w:r w:rsidRPr="00784172">
              <w:rPr>
                <w:rFonts w:ascii="GHEA Grapalat" w:hAnsi="GHEA Grapalat"/>
                <w:sz w:val="20"/>
                <w:szCs w:val="20"/>
                <w:lang w:val="hy-AM"/>
              </w:rPr>
              <w:t>պայմանագրի կատարման ապահովման համար</w:t>
            </w:r>
            <w:r w:rsidRPr="00784172">
              <w:rPr>
                <w:rFonts w:ascii="GHEA Grapalat" w:hAnsi="GHEA Grapalat"/>
                <w:sz w:val="20"/>
                <w:szCs w:val="20"/>
              </w:rPr>
              <w:t>»</w:t>
            </w:r>
            <w:r w:rsidRPr="007841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նախապես լրացվում է շահառուի կողմից` հրավերով</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784172">
              <w:rPr>
                <w:rFonts w:ascii="GHEA Grapalat" w:hAnsi="GHEA Grapalat"/>
                <w:sz w:val="20"/>
                <w:szCs w:val="20"/>
              </w:rPr>
              <w:lastRenderedPageBreak/>
              <w:t>համարը</w:t>
            </w:r>
            <w:r w:rsidRPr="00784172">
              <w:rPr>
                <w:rFonts w:ascii="GHEA Grapalat" w:hAnsi="GHEA Grapalat"/>
                <w:sz w:val="20"/>
                <w:szCs w:val="20"/>
                <w:lang w:val="hy-AM"/>
              </w:rPr>
              <w:t>,</w:t>
            </w:r>
            <w:r w:rsidRPr="00784172">
              <w:rPr>
                <w:rFonts w:ascii="GHEA Grapalat" w:hAnsi="GHEA Grapalat" w:cs="Arial"/>
                <w:sz w:val="20"/>
                <w:szCs w:val="20"/>
                <w:lang w:val="hy-AM"/>
              </w:rPr>
              <w:t xml:space="preserve"> </w:t>
            </w:r>
            <w:r w:rsidRPr="00784172">
              <w:rPr>
                <w:rFonts w:ascii="GHEA Grapalat" w:hAnsi="GHEA Grapalat"/>
                <w:sz w:val="20"/>
                <w:szCs w:val="20"/>
              </w:rPr>
              <w:t xml:space="preserve"> գնման ընթացակարգի ծածկագիրը</w:t>
            </w:r>
            <w:r w:rsidRPr="007841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lastRenderedPageBreak/>
              <w:t xml:space="preserve">լրացվում է </w:t>
            </w:r>
            <w:r w:rsidRPr="00784172">
              <w:rPr>
                <w:rFonts w:ascii="GHEA Grapalat" w:hAnsi="GHEA Grapalat"/>
                <w:sz w:val="20"/>
                <w:szCs w:val="20"/>
                <w:lang w:val="hy-AM"/>
              </w:rPr>
              <w:t>շահառու</w:t>
            </w:r>
            <w:r w:rsidRPr="00784172">
              <w:rPr>
                <w:rFonts w:ascii="GHEA Grapalat" w:hAnsi="GHEA Grapalat"/>
                <w:sz w:val="20"/>
                <w:szCs w:val="20"/>
              </w:rPr>
              <w:t>ի կողմից</w:t>
            </w:r>
          </w:p>
        </w:tc>
      </w:tr>
      <w:tr w:rsidR="00784172" w:rsidRPr="00F105A7"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Del="0010680B" w:rsidRDefault="00784172" w:rsidP="00784172">
            <w:pPr>
              <w:jc w:val="center"/>
              <w:rPr>
                <w:rFonts w:ascii="GHEA Grapalat" w:hAnsi="GHEA Grapalat"/>
                <w:sz w:val="20"/>
                <w:szCs w:val="20"/>
                <w:lang w:val="hy-AM"/>
              </w:rPr>
            </w:pPr>
            <w:r w:rsidRPr="0078417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cs="Sylfaen"/>
                <w:sz w:val="20"/>
                <w:szCs w:val="20"/>
                <w:lang w:val="hy-AM"/>
              </w:rPr>
            </w:pPr>
            <w:r w:rsidRPr="00784172">
              <w:rPr>
                <w:rFonts w:ascii="GHEA Grapalat" w:hAnsi="GHEA Grapalat"/>
                <w:sz w:val="20"/>
                <w:szCs w:val="20"/>
              </w:rPr>
              <w:t>պարտադիր</w:t>
            </w:r>
            <w:r w:rsidRPr="00784172">
              <w:rPr>
                <w:rFonts w:ascii="GHEA Grapalat" w:hAnsi="GHEA Grapalat" w:cs="Sylfaen"/>
                <w:sz w:val="20"/>
                <w:szCs w:val="20"/>
                <w:lang w:val="hy-AM"/>
              </w:rPr>
              <w:t xml:space="preserve"> </w:t>
            </w:r>
          </w:p>
          <w:p w:rsidR="00784172" w:rsidRPr="00784172" w:rsidRDefault="00784172" w:rsidP="00784172">
            <w:pPr>
              <w:jc w:val="center"/>
              <w:rPr>
                <w:rFonts w:ascii="GHEA Grapalat" w:hAnsi="GHEA Grapalat" w:cs="Sylfaen"/>
                <w:sz w:val="20"/>
                <w:szCs w:val="20"/>
                <w:lang w:val="hy-AM"/>
              </w:rPr>
            </w:pPr>
            <w:r w:rsidRPr="00784172">
              <w:rPr>
                <w:rFonts w:ascii="GHEA Grapalat" w:hAnsi="GHEA Grapalat" w:cs="Sylfaen"/>
                <w:sz w:val="20"/>
                <w:szCs w:val="20"/>
                <w:lang w:val="hy-AM"/>
              </w:rPr>
              <w:t xml:space="preserve">լրացվում է &lt;ակցեպտավորված վճարում&gt; բառերը, </w:t>
            </w:r>
          </w:p>
          <w:p w:rsidR="00784172" w:rsidRPr="00784172" w:rsidRDefault="00784172" w:rsidP="00784172">
            <w:pPr>
              <w:jc w:val="center"/>
              <w:rPr>
                <w:rFonts w:ascii="GHEA Grapalat" w:hAnsi="GHEA Grapalat"/>
                <w:sz w:val="20"/>
                <w:szCs w:val="20"/>
                <w:lang w:val="hy-AM"/>
              </w:rPr>
            </w:pPr>
            <w:r w:rsidRPr="007841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 xml:space="preserve">նախապես լրացվում է շահառուի կողմից </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ոչ 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784172">
              <w:rPr>
                <w:rFonts w:ascii="GHEA Grapalat" w:hAnsi="GHEA Grapalat"/>
                <w:sz w:val="20"/>
                <w:szCs w:val="20"/>
                <w:lang w:val="hy-AM"/>
              </w:rPr>
              <w:t xml:space="preserve"> </w:t>
            </w:r>
            <w:r w:rsidRPr="00784172">
              <w:rPr>
                <w:rFonts w:ascii="GHEA Grapalat" w:hAnsi="GHEA Grapalat"/>
                <w:sz w:val="20"/>
                <w:szCs w:val="20"/>
              </w:rPr>
              <w:t>(</w:t>
            </w:r>
            <w:r w:rsidRPr="00784172">
              <w:rPr>
                <w:rFonts w:ascii="GHEA Grapalat" w:hAnsi="GHEA Grapalat"/>
                <w:sz w:val="20"/>
                <w:szCs w:val="20"/>
                <w:lang w:val="hy-AM"/>
              </w:rPr>
              <w:t>վճարողի բանկին</w:t>
            </w:r>
            <w:r w:rsidRPr="00784172">
              <w:rPr>
                <w:rFonts w:ascii="GHEA Grapalat" w:hAnsi="GHEA Grapalat"/>
                <w:sz w:val="20"/>
                <w:szCs w:val="20"/>
              </w:rPr>
              <w:t>)</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Եթ ե լրացվել է &lt;</w:t>
            </w:r>
            <w:r w:rsidRPr="00784172">
              <w:rPr>
                <w:rFonts w:ascii="GHEA Grapalat" w:hAnsi="GHEA Grapalat" w:cs="Sylfaen"/>
                <w:sz w:val="20"/>
                <w:szCs w:val="20"/>
                <w:lang w:val="hy-AM"/>
              </w:rPr>
              <w:t>Վճարման կատարման հիմքեր&gt; դաշտը ապա այս տվյալը պարտադիր լրացվում է</w:t>
            </w:r>
            <w:r w:rsidRPr="007841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շահառուի</w:t>
            </w:r>
            <w:r w:rsidRPr="00784172">
              <w:rPr>
                <w:rFonts w:ascii="GHEA Grapalat" w:hAnsi="GHEA Grapalat"/>
                <w:sz w:val="20"/>
                <w:szCs w:val="20"/>
                <w:lang w:val="hy-AM"/>
              </w:rPr>
              <w:t xml:space="preserve"> </w:t>
            </w:r>
            <w:r w:rsidRPr="00784172">
              <w:rPr>
                <w:rFonts w:ascii="GHEA Grapalat" w:hAnsi="GHEA Grapalat"/>
                <w:sz w:val="20"/>
                <w:szCs w:val="20"/>
              </w:rPr>
              <w:t>կողմից</w:t>
            </w:r>
          </w:p>
        </w:tc>
      </w:tr>
      <w:tr w:rsidR="00784172" w:rsidRPr="00F105A7"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2</w:t>
            </w:r>
            <w:r w:rsidRPr="007841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t>այս դաշտը լրացվում</w:t>
            </w:r>
            <w:r w:rsidRPr="00784172">
              <w:rPr>
                <w:rFonts w:ascii="GHEA Grapalat" w:hAnsi="GHEA Grapalat"/>
                <w:sz w:val="20"/>
                <w:szCs w:val="20"/>
                <w:lang w:val="hy-AM"/>
              </w:rPr>
              <w:t xml:space="preserve"> է վճարողի կողմից պահանջագրի ներկայացման դեպքում: Ընդ որում</w:t>
            </w:r>
            <w:r w:rsidRPr="00784172">
              <w:rPr>
                <w:rFonts w:ascii="GHEA Grapalat" w:hAnsi="GHEA Grapalat"/>
                <w:sz w:val="20"/>
                <w:szCs w:val="20"/>
              </w:rPr>
              <w:t xml:space="preserve"> եթե </w:t>
            </w:r>
            <w:r w:rsidRPr="00784172">
              <w:rPr>
                <w:rFonts w:ascii="GHEA Grapalat" w:hAnsi="GHEA Grapalat" w:cs="Sylfaen"/>
                <w:sz w:val="20"/>
                <w:szCs w:val="20"/>
                <w:lang w:val="hy-AM"/>
              </w:rPr>
              <w:t xml:space="preserve">Վճարման պայմաններ դաշտում </w:t>
            </w:r>
            <w:r w:rsidRPr="00784172">
              <w:rPr>
                <w:rFonts w:ascii="GHEA Grapalat" w:hAnsi="GHEA Grapalat"/>
                <w:sz w:val="20"/>
                <w:szCs w:val="20"/>
                <w:lang w:val="hy-AM"/>
              </w:rPr>
              <w:t>նշված է &lt;ակցեպտավորված վճարում&gt; ապա</w:t>
            </w:r>
            <w:r w:rsidRPr="00784172">
              <w:rPr>
                <w:rFonts w:ascii="GHEA Grapalat" w:hAnsi="GHEA Grapalat" w:cs="Sylfaen"/>
                <w:sz w:val="20"/>
                <w:szCs w:val="20"/>
                <w:lang w:val="hy-AM"/>
              </w:rPr>
              <w:t xml:space="preserve"> </w:t>
            </w:r>
            <w:r w:rsidRPr="00784172">
              <w:rPr>
                <w:rFonts w:ascii="GHEA Grapalat" w:hAnsi="GHEA Grapalat"/>
                <w:sz w:val="20"/>
                <w:szCs w:val="20"/>
              </w:rPr>
              <w:t>վճարող</w:t>
            </w:r>
            <w:r w:rsidRPr="00784172">
              <w:rPr>
                <w:rFonts w:ascii="GHEA Grapalat" w:hAnsi="GHEA Grapalat"/>
                <w:sz w:val="20"/>
                <w:szCs w:val="20"/>
                <w:lang w:val="hy-AM"/>
              </w:rPr>
              <w:t xml:space="preserve">ը ստորագրելով՝ </w:t>
            </w:r>
            <w:r w:rsidRPr="00784172">
              <w:rPr>
                <w:rFonts w:ascii="GHEA Grapalat" w:hAnsi="GHEA Grapalat" w:cs="Sylfaen"/>
                <w:sz w:val="20"/>
                <w:szCs w:val="20"/>
                <w:lang w:val="hy-AM"/>
              </w:rPr>
              <w:t xml:space="preserve">նախապես </w:t>
            </w:r>
            <w:r w:rsidRPr="00784172">
              <w:rPr>
                <w:rFonts w:ascii="GHEA Grapalat" w:hAnsi="GHEA Grapalat"/>
                <w:sz w:val="20"/>
                <w:szCs w:val="20"/>
                <w:lang w:val="hy-AM"/>
              </w:rPr>
              <w:t xml:space="preserve">համաձայնվում  </w:t>
            </w:r>
            <w:r w:rsidRPr="00784172">
              <w:rPr>
                <w:rFonts w:ascii="GHEA Grapalat" w:hAnsi="GHEA Grapalat" w:cs="Sylfaen"/>
                <w:sz w:val="20"/>
                <w:szCs w:val="20"/>
                <w:lang w:val="hy-AM"/>
              </w:rPr>
              <w:t xml:space="preserve">  </w:t>
            </w:r>
            <w:r w:rsidRPr="007841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784172" w:rsidRPr="00784172" w:rsidRDefault="00784172" w:rsidP="00784172">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 xml:space="preserve">ստորագրվում է վճարողի կողմից կամ </w:t>
            </w:r>
          </w:p>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դրվում է վճարողի էլեկտրոնային ստորագրությունը</w:t>
            </w:r>
          </w:p>
          <w:p w:rsidR="00784172" w:rsidRPr="00784172" w:rsidRDefault="00784172" w:rsidP="00784172">
            <w:pPr>
              <w:jc w:val="center"/>
              <w:rPr>
                <w:rFonts w:ascii="GHEA Grapalat" w:hAnsi="GHEA Grapalat"/>
                <w:sz w:val="20"/>
                <w:szCs w:val="20"/>
                <w:lang w:val="hy-AM"/>
              </w:rPr>
            </w:pPr>
          </w:p>
        </w:tc>
      </w:tr>
      <w:tr w:rsidR="00784172" w:rsidRPr="00F105A7" w:rsidTr="00784172">
        <w:tc>
          <w:tcPr>
            <w:tcW w:w="720" w:type="dxa"/>
            <w:tcBorders>
              <w:top w:val="single" w:sz="4" w:space="0" w:color="auto"/>
              <w:left w:val="single" w:sz="4" w:space="0" w:color="auto"/>
              <w:bottom w:val="single" w:sz="4" w:space="0" w:color="auto"/>
              <w:right w:val="single" w:sz="4" w:space="0" w:color="auto"/>
            </w:tcBorders>
            <w:vAlign w:val="center"/>
          </w:tcPr>
          <w:p w:rsidR="00784172" w:rsidRPr="00784172" w:rsidRDefault="00784172" w:rsidP="00784172">
            <w:pPr>
              <w:rPr>
                <w:rFonts w:ascii="GHEA Grapalat" w:hAnsi="GHEA Grapalat"/>
                <w:sz w:val="20"/>
                <w:szCs w:val="20"/>
              </w:rPr>
            </w:pPr>
            <w:r w:rsidRPr="00784172">
              <w:rPr>
                <w:rFonts w:ascii="GHEA Grapalat" w:hAnsi="GHEA Grapalat"/>
                <w:sz w:val="20"/>
                <w:szCs w:val="20"/>
                <w:lang w:val="hy-AM"/>
              </w:rPr>
              <w:t>2</w:t>
            </w:r>
            <w:r w:rsidRPr="007841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պարտադիր` </w:t>
            </w:r>
          </w:p>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t>կնիքի առկայության դեպքում</w:t>
            </w:r>
            <w:r w:rsidRPr="007841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 xml:space="preserve">կնքվում է վճարողի կողմից </w:t>
            </w:r>
          </w:p>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թղթային եղանակով ներկայացնելիս</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22</w:t>
            </w:r>
            <w:r w:rsidRPr="007841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r w:rsidRPr="00784172">
              <w:rPr>
                <w:rFonts w:ascii="GHEA Grapalat" w:hAnsi="GHEA Grapalat"/>
                <w:sz w:val="20"/>
                <w:szCs w:val="20"/>
                <w:lang w:val="hy-AM"/>
              </w:rPr>
              <w:t>՝</w:t>
            </w:r>
            <w:r w:rsidRPr="00784172">
              <w:rPr>
                <w:rFonts w:ascii="GHEA Grapalat" w:hAnsi="GHEA Grapalat"/>
                <w:sz w:val="20"/>
                <w:szCs w:val="20"/>
              </w:rPr>
              <w:t xml:space="preserve"> </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ստորագրվում է շահառուի կողմից</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vAlign w:val="center"/>
          </w:tcPr>
          <w:p w:rsidR="00784172" w:rsidRPr="00784172" w:rsidRDefault="00784172" w:rsidP="00784172">
            <w:pPr>
              <w:rPr>
                <w:rFonts w:ascii="GHEA Grapalat" w:hAnsi="GHEA Grapalat"/>
                <w:sz w:val="20"/>
                <w:szCs w:val="20"/>
              </w:rPr>
            </w:pPr>
            <w:r w:rsidRPr="00784172">
              <w:rPr>
                <w:rFonts w:ascii="GHEA Grapalat" w:hAnsi="GHEA Grapalat"/>
                <w:sz w:val="20"/>
                <w:szCs w:val="20"/>
                <w:lang w:val="hy-AM"/>
              </w:rPr>
              <w:t>22</w:t>
            </w:r>
            <w:r w:rsidRPr="007841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պարտադիր` </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t>կնքվում է շահառուի կողմից</w:t>
            </w:r>
            <w:r w:rsidRPr="00784172">
              <w:rPr>
                <w:rFonts w:ascii="GHEA Grapalat" w:hAnsi="GHEA Grapalat"/>
                <w:sz w:val="20"/>
                <w:szCs w:val="20"/>
                <w:lang w:val="hy-AM"/>
              </w:rPr>
              <w:t xml:space="preserve"> </w:t>
            </w:r>
          </w:p>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թղթային եղանակով բանկ ներկայացնելիս</w:t>
            </w: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2</w:t>
            </w:r>
            <w:r w:rsidRPr="00784172">
              <w:rPr>
                <w:rFonts w:ascii="GHEA Grapalat" w:hAnsi="GHEA Grapalat"/>
                <w:sz w:val="20"/>
                <w:szCs w:val="20"/>
                <w:lang w:val="hy-AM"/>
              </w:rPr>
              <w:t>3</w:t>
            </w:r>
            <w:r w:rsidRPr="007841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վճարման պահանջագիրը վճարողին սպասարկող ֆինանսական կազմակերպության</w:t>
            </w:r>
            <w:r w:rsidRPr="00784172">
              <w:rPr>
                <w:rFonts w:ascii="GHEA Grapalat" w:hAnsi="GHEA Grapalat"/>
                <w:sz w:val="20"/>
                <w:szCs w:val="20"/>
                <w:lang w:val="hy-AM"/>
              </w:rPr>
              <w:t>ը</w:t>
            </w:r>
            <w:r w:rsidRPr="00784172">
              <w:rPr>
                <w:rFonts w:ascii="GHEA Grapalat" w:hAnsi="GHEA Grapalat"/>
                <w:sz w:val="20"/>
                <w:szCs w:val="20"/>
              </w:rPr>
              <w:t xml:space="preserve"> թղթային եղանակով </w:t>
            </w:r>
            <w:r w:rsidRPr="00784172">
              <w:rPr>
                <w:rFonts w:ascii="GHEA Grapalat" w:hAnsi="GHEA Grapalat"/>
                <w:sz w:val="20"/>
                <w:szCs w:val="20"/>
                <w:lang w:val="hy-AM"/>
              </w:rPr>
              <w:t xml:space="preserve"> </w:t>
            </w:r>
            <w:r w:rsidRPr="00784172">
              <w:rPr>
                <w:rFonts w:ascii="GHEA Grapalat" w:hAnsi="GHEA Grapalat"/>
                <w:sz w:val="20"/>
                <w:szCs w:val="20"/>
              </w:rPr>
              <w:t>ներկայաց</w:t>
            </w:r>
            <w:r w:rsidRPr="00784172">
              <w:rPr>
                <w:rFonts w:ascii="GHEA Grapalat" w:hAnsi="GHEA Grapalat"/>
                <w:sz w:val="20"/>
                <w:szCs w:val="20"/>
                <w:lang w:val="hy-AM"/>
              </w:rPr>
              <w:t>ված լի</w:t>
            </w:r>
            <w:r w:rsidRPr="007841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vAlign w:val="center"/>
          </w:tcPr>
          <w:p w:rsidR="00784172" w:rsidRPr="00784172" w:rsidRDefault="00784172" w:rsidP="00784172">
            <w:pPr>
              <w:rPr>
                <w:rFonts w:ascii="GHEA Grapalat" w:hAnsi="GHEA Grapalat"/>
                <w:sz w:val="20"/>
                <w:szCs w:val="20"/>
              </w:rPr>
            </w:pPr>
            <w:r w:rsidRPr="00784172">
              <w:rPr>
                <w:rFonts w:ascii="GHEA Grapalat" w:hAnsi="GHEA Grapalat"/>
                <w:sz w:val="20"/>
                <w:szCs w:val="20"/>
              </w:rPr>
              <w:t>2</w:t>
            </w:r>
            <w:r w:rsidRPr="00784172">
              <w:rPr>
                <w:rFonts w:ascii="GHEA Grapalat" w:hAnsi="GHEA Grapalat"/>
                <w:sz w:val="20"/>
                <w:szCs w:val="20"/>
                <w:lang w:val="hy-AM"/>
              </w:rPr>
              <w:t>3</w:t>
            </w:r>
            <w:r w:rsidRPr="007841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վճարողին </w:t>
            </w:r>
            <w:r w:rsidRPr="00784172">
              <w:rPr>
                <w:rFonts w:ascii="GHEA Grapalat" w:hAnsi="GHEA Grapalat"/>
                <w:sz w:val="20"/>
                <w:szCs w:val="20"/>
              </w:rPr>
              <w:lastRenderedPageBreak/>
              <w:t xml:space="preserve">սպասարկող ֆինանսական կազմակերպության (մասնաճյուղի) </w:t>
            </w:r>
            <w:r w:rsidRPr="00784172">
              <w:rPr>
                <w:rFonts w:ascii="GHEA Grapalat" w:hAnsi="GHEA Grapalat"/>
                <w:sz w:val="20"/>
                <w:szCs w:val="20"/>
                <w:lang w:val="hy-AM"/>
              </w:rPr>
              <w:t>դրոշմա</w:t>
            </w:r>
            <w:r w:rsidRPr="0078417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lastRenderedPageBreak/>
              <w:t>վճարման պահանջագիրը վճարողին սպասարկող ֆինանսական կազմակերպության</w:t>
            </w:r>
            <w:r w:rsidRPr="00784172">
              <w:rPr>
                <w:rFonts w:ascii="GHEA Grapalat" w:hAnsi="GHEA Grapalat"/>
                <w:sz w:val="20"/>
                <w:szCs w:val="20"/>
                <w:lang w:val="hy-AM"/>
              </w:rPr>
              <w:t>ը</w:t>
            </w:r>
            <w:r w:rsidRPr="00784172">
              <w:rPr>
                <w:rFonts w:ascii="GHEA Grapalat" w:hAnsi="GHEA Grapalat"/>
                <w:sz w:val="20"/>
                <w:szCs w:val="20"/>
              </w:rPr>
              <w:t xml:space="preserve"> թղթային եղանակով ներկայաց</w:t>
            </w:r>
            <w:r w:rsidRPr="00784172">
              <w:rPr>
                <w:rFonts w:ascii="GHEA Grapalat" w:hAnsi="GHEA Grapalat"/>
                <w:sz w:val="20"/>
                <w:szCs w:val="20"/>
                <w:lang w:val="hy-AM"/>
              </w:rPr>
              <w:t>ված լի</w:t>
            </w:r>
            <w:r w:rsidRPr="007841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lastRenderedPageBreak/>
              <w:t>2</w:t>
            </w:r>
            <w:r w:rsidRPr="00784172">
              <w:rPr>
                <w:rFonts w:ascii="GHEA Grapalat" w:hAnsi="GHEA Grapalat"/>
                <w:sz w:val="20"/>
                <w:szCs w:val="20"/>
                <w:lang w:val="hy-AM"/>
              </w:rPr>
              <w:t>3</w:t>
            </w:r>
            <w:r w:rsidRPr="00784172">
              <w:rPr>
                <w:rFonts w:ascii="GHEA Grapalat" w:hAnsi="GHEA Grapalat"/>
                <w:sz w:val="20"/>
                <w:szCs w:val="20"/>
              </w:rPr>
              <w:t>.</w:t>
            </w:r>
            <w:r w:rsidRPr="007841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2</w:t>
            </w:r>
            <w:r w:rsidRPr="00784172">
              <w:rPr>
                <w:rFonts w:ascii="GHEA Grapalat" w:hAnsi="GHEA Grapalat"/>
                <w:sz w:val="20"/>
                <w:szCs w:val="20"/>
                <w:lang w:val="hy-AM"/>
              </w:rPr>
              <w:t>4</w:t>
            </w:r>
            <w:r w:rsidRPr="007841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ոչ 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 xml:space="preserve">լրացվում է </w:t>
            </w:r>
            <w:r w:rsidRPr="00784172">
              <w:rPr>
                <w:rFonts w:ascii="GHEA Grapalat" w:hAnsi="GHEA Grapalat"/>
                <w:sz w:val="20"/>
                <w:szCs w:val="20"/>
              </w:rPr>
              <w:t>վճարման պահանջագիրը շահառուին սպասարկող ֆինանսական կազմակերպության</w:t>
            </w:r>
            <w:r w:rsidRPr="00784172">
              <w:rPr>
                <w:rFonts w:ascii="GHEA Grapalat" w:hAnsi="GHEA Grapalat"/>
                <w:sz w:val="20"/>
                <w:szCs w:val="20"/>
                <w:lang w:val="hy-AM"/>
              </w:rPr>
              <w:t xml:space="preserve">ը </w:t>
            </w:r>
            <w:r w:rsidRPr="00784172">
              <w:rPr>
                <w:rFonts w:ascii="GHEA Grapalat" w:hAnsi="GHEA Grapalat"/>
                <w:sz w:val="20"/>
                <w:szCs w:val="20"/>
              </w:rPr>
              <w:t xml:space="preserve"> ներկայաց</w:t>
            </w:r>
            <w:r w:rsidRPr="00784172">
              <w:rPr>
                <w:rFonts w:ascii="GHEA Grapalat" w:hAnsi="GHEA Grapalat"/>
                <w:sz w:val="20"/>
                <w:szCs w:val="20"/>
                <w:lang w:val="hy-AM"/>
              </w:rPr>
              <w:t>վ</w:t>
            </w:r>
            <w:r w:rsidRPr="00784172">
              <w:rPr>
                <w:rFonts w:ascii="GHEA Grapalat" w:hAnsi="GHEA Grapalat"/>
                <w:sz w:val="20"/>
                <w:szCs w:val="20"/>
              </w:rPr>
              <w:t>ելու դեպքում</w:t>
            </w:r>
            <w:r w:rsidRPr="00784172">
              <w:rPr>
                <w:rFonts w:ascii="GHEA Grapalat" w:hAnsi="GHEA Grapalat"/>
                <w:sz w:val="20"/>
                <w:szCs w:val="20"/>
                <w:lang w:val="hy-AM"/>
              </w:rPr>
              <w:t xml:space="preserve">, որտեղ </w:t>
            </w:r>
            <w:r w:rsidRPr="00784172" w:rsidDel="00DF049B">
              <w:rPr>
                <w:rFonts w:ascii="GHEA Grapalat" w:hAnsi="GHEA Grapalat"/>
                <w:sz w:val="20"/>
                <w:szCs w:val="20"/>
                <w:lang w:val="hy-AM"/>
              </w:rPr>
              <w:t xml:space="preserve"> </w:t>
            </w:r>
            <w:r w:rsidRPr="00784172">
              <w:rPr>
                <w:rFonts w:ascii="GHEA Grapalat" w:hAnsi="GHEA Grapalat"/>
                <w:sz w:val="20"/>
                <w:szCs w:val="20"/>
                <w:lang w:val="hy-AM"/>
              </w:rPr>
              <w:t xml:space="preserve"> </w:t>
            </w:r>
            <w:r w:rsidRPr="00784172">
              <w:rPr>
                <w:rFonts w:ascii="GHEA Grapalat" w:hAnsi="GHEA Grapalat"/>
                <w:sz w:val="20"/>
                <w:szCs w:val="20"/>
              </w:rPr>
              <w:t xml:space="preserve">աշխատակցի ստորագրությունը </w:t>
            </w:r>
            <w:r w:rsidRPr="00784172">
              <w:rPr>
                <w:rFonts w:ascii="GHEA Grapalat" w:hAnsi="GHEA Grapalat"/>
                <w:sz w:val="20"/>
                <w:szCs w:val="20"/>
                <w:lang w:val="hy-AM"/>
              </w:rPr>
              <w:t xml:space="preserve">դրվում է </w:t>
            </w:r>
            <w:r w:rsidRPr="00784172">
              <w:rPr>
                <w:rFonts w:ascii="GHEA Grapalat" w:hAnsi="GHEA Grapalat"/>
                <w:sz w:val="20"/>
                <w:szCs w:val="20"/>
              </w:rPr>
              <w:t>թղթային եղանակով ներկայաց</w:t>
            </w:r>
            <w:r w:rsidRPr="007841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2</w:t>
            </w:r>
            <w:r w:rsidRPr="00784172">
              <w:rPr>
                <w:rFonts w:ascii="GHEA Grapalat" w:hAnsi="GHEA Grapalat"/>
                <w:sz w:val="20"/>
                <w:szCs w:val="20"/>
                <w:lang w:val="hy-AM"/>
              </w:rPr>
              <w:t>4</w:t>
            </w:r>
            <w:r w:rsidRPr="007841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շահառռւին սպասարկող ֆինանսական կազմակերպության (մասնաճյուղի) </w:t>
            </w:r>
            <w:r w:rsidRPr="00784172">
              <w:rPr>
                <w:rFonts w:ascii="GHEA Grapalat" w:hAnsi="GHEA Grapalat"/>
                <w:sz w:val="20"/>
                <w:szCs w:val="20"/>
                <w:lang w:val="hy-AM"/>
              </w:rPr>
              <w:t>դրոշմա</w:t>
            </w:r>
            <w:r w:rsidRPr="0078417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 xml:space="preserve">ոչ </w:t>
            </w:r>
            <w:r w:rsidRPr="00784172">
              <w:rPr>
                <w:rFonts w:ascii="GHEA Grapalat" w:hAnsi="GHEA Grapalat"/>
                <w:sz w:val="20"/>
                <w:szCs w:val="20"/>
              </w:rPr>
              <w:t>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 xml:space="preserve">լրացվում է </w:t>
            </w:r>
            <w:r w:rsidRPr="00784172">
              <w:rPr>
                <w:rFonts w:ascii="GHEA Grapalat" w:hAnsi="GHEA Grapalat"/>
                <w:sz w:val="20"/>
                <w:szCs w:val="20"/>
              </w:rPr>
              <w:t xml:space="preserve">վճարման պահանջագիրը </w:t>
            </w:r>
            <w:r w:rsidRPr="00784172">
              <w:rPr>
                <w:rFonts w:ascii="GHEA Grapalat" w:hAnsi="GHEA Grapalat"/>
                <w:sz w:val="20"/>
                <w:szCs w:val="20"/>
                <w:lang w:val="hy-AM"/>
              </w:rPr>
              <w:t xml:space="preserve">վերջինիս </w:t>
            </w:r>
            <w:r w:rsidRPr="00784172">
              <w:rPr>
                <w:rFonts w:ascii="GHEA Grapalat" w:hAnsi="GHEA Grapalat"/>
                <w:sz w:val="20"/>
                <w:szCs w:val="20"/>
              </w:rPr>
              <w:t>ներկայաց</w:t>
            </w:r>
            <w:r w:rsidRPr="00784172">
              <w:rPr>
                <w:rFonts w:ascii="GHEA Grapalat" w:hAnsi="GHEA Grapalat"/>
                <w:sz w:val="20"/>
                <w:szCs w:val="20"/>
                <w:lang w:val="hy-AM"/>
              </w:rPr>
              <w:t>վ</w:t>
            </w:r>
            <w:r w:rsidRPr="00784172">
              <w:rPr>
                <w:rFonts w:ascii="GHEA Grapalat" w:hAnsi="GHEA Grapalat"/>
                <w:sz w:val="20"/>
                <w:szCs w:val="20"/>
              </w:rPr>
              <w:t>ելու դեպքում</w:t>
            </w:r>
            <w:r w:rsidRPr="00784172">
              <w:rPr>
                <w:rFonts w:ascii="GHEA Grapalat" w:hAnsi="GHEA Grapalat"/>
                <w:sz w:val="20"/>
                <w:szCs w:val="20"/>
                <w:lang w:val="hy-AM"/>
              </w:rPr>
              <w:t xml:space="preserve">, որտեղ </w:t>
            </w:r>
            <w:r w:rsidRPr="00784172" w:rsidDel="00DF049B">
              <w:rPr>
                <w:rFonts w:ascii="GHEA Grapalat" w:hAnsi="GHEA Grapalat"/>
                <w:sz w:val="20"/>
                <w:szCs w:val="20"/>
                <w:lang w:val="hy-AM"/>
              </w:rPr>
              <w:t xml:space="preserve"> </w:t>
            </w:r>
            <w:r w:rsidRPr="00784172">
              <w:rPr>
                <w:rFonts w:ascii="GHEA Grapalat" w:hAnsi="GHEA Grapalat"/>
                <w:sz w:val="20"/>
                <w:szCs w:val="20"/>
                <w:lang w:val="hy-AM"/>
              </w:rPr>
              <w:t xml:space="preserve"> դրոշմակնիքը</w:t>
            </w:r>
            <w:r w:rsidRPr="00784172">
              <w:rPr>
                <w:rFonts w:ascii="GHEA Grapalat" w:hAnsi="GHEA Grapalat"/>
                <w:sz w:val="20"/>
                <w:szCs w:val="20"/>
              </w:rPr>
              <w:t xml:space="preserve"> </w:t>
            </w:r>
            <w:r w:rsidRPr="00784172">
              <w:rPr>
                <w:rFonts w:ascii="GHEA Grapalat" w:hAnsi="GHEA Grapalat"/>
                <w:sz w:val="20"/>
                <w:szCs w:val="20"/>
                <w:lang w:val="hy-AM"/>
              </w:rPr>
              <w:t xml:space="preserve">դրվում է </w:t>
            </w:r>
            <w:r w:rsidRPr="00784172">
              <w:rPr>
                <w:rFonts w:ascii="GHEA Grapalat" w:hAnsi="GHEA Grapalat"/>
                <w:sz w:val="20"/>
                <w:szCs w:val="20"/>
              </w:rPr>
              <w:t>թղթային եղանակով ներկայաց</w:t>
            </w:r>
            <w:r w:rsidRPr="007841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p>
        </w:tc>
      </w:tr>
      <w:tr w:rsidR="00784172" w:rsidRPr="00784172" w:rsidTr="00784172">
        <w:tc>
          <w:tcPr>
            <w:tcW w:w="72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2</w:t>
            </w:r>
            <w:r w:rsidRPr="00784172">
              <w:rPr>
                <w:rFonts w:ascii="GHEA Grapalat" w:hAnsi="GHEA Grapalat"/>
                <w:sz w:val="20"/>
                <w:szCs w:val="20"/>
                <w:lang w:val="hy-AM"/>
              </w:rPr>
              <w:t>4</w:t>
            </w:r>
            <w:r w:rsidRPr="007841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 xml:space="preserve">ոչ </w:t>
            </w:r>
            <w:r w:rsidRPr="00784172">
              <w:rPr>
                <w:rFonts w:ascii="GHEA Grapalat" w:hAnsi="GHEA Grapalat"/>
                <w:sz w:val="20"/>
                <w:szCs w:val="20"/>
              </w:rPr>
              <w:t>պարտադիր</w:t>
            </w:r>
          </w:p>
          <w:p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 xml:space="preserve">լրացվում է </w:t>
            </w:r>
            <w:r w:rsidRPr="00784172">
              <w:rPr>
                <w:rFonts w:ascii="GHEA Grapalat" w:hAnsi="GHEA Grapalat"/>
                <w:sz w:val="20"/>
                <w:szCs w:val="20"/>
              </w:rPr>
              <w:t xml:space="preserve">վճարման պահանջագիրը </w:t>
            </w:r>
            <w:r w:rsidRPr="00784172">
              <w:rPr>
                <w:rFonts w:ascii="GHEA Grapalat" w:hAnsi="GHEA Grapalat"/>
                <w:sz w:val="20"/>
                <w:szCs w:val="20"/>
                <w:lang w:val="hy-AM"/>
              </w:rPr>
              <w:t xml:space="preserve">վերջինիս </w:t>
            </w:r>
            <w:r w:rsidRPr="00784172">
              <w:rPr>
                <w:rFonts w:ascii="GHEA Grapalat" w:hAnsi="GHEA Grapalat"/>
                <w:sz w:val="20"/>
                <w:szCs w:val="20"/>
              </w:rPr>
              <w:t>ներկայաց</w:t>
            </w:r>
            <w:r w:rsidRPr="00784172">
              <w:rPr>
                <w:rFonts w:ascii="GHEA Grapalat" w:hAnsi="GHEA Grapalat"/>
                <w:sz w:val="20"/>
                <w:szCs w:val="20"/>
                <w:lang w:val="hy-AM"/>
              </w:rPr>
              <w:t>վ</w:t>
            </w:r>
            <w:r w:rsidRPr="00784172">
              <w:rPr>
                <w:rFonts w:ascii="GHEA Grapalat" w:hAnsi="GHEA Grapalat"/>
                <w:sz w:val="20"/>
                <w:szCs w:val="20"/>
              </w:rPr>
              <w:t>ելու դեպքում</w:t>
            </w:r>
            <w:r w:rsidRPr="00784172">
              <w:rPr>
                <w:rFonts w:ascii="GHEA Grapalat" w:hAnsi="GHEA Grapalat"/>
                <w:sz w:val="20"/>
                <w:szCs w:val="20"/>
                <w:lang w:val="hy-AM"/>
              </w:rPr>
              <w:t xml:space="preserve">,   որտեղ </w:t>
            </w:r>
            <w:r w:rsidRPr="00784172" w:rsidDel="00DF049B">
              <w:rPr>
                <w:rFonts w:ascii="GHEA Grapalat" w:hAnsi="GHEA Grapalat"/>
                <w:sz w:val="20"/>
                <w:szCs w:val="20"/>
                <w:lang w:val="hy-AM"/>
              </w:rPr>
              <w:t xml:space="preserve"> </w:t>
            </w:r>
            <w:r w:rsidRPr="00784172">
              <w:rPr>
                <w:rFonts w:ascii="GHEA Grapalat" w:hAnsi="GHEA Grapalat"/>
                <w:sz w:val="20"/>
                <w:szCs w:val="20"/>
                <w:lang w:val="hy-AM"/>
              </w:rPr>
              <w:t xml:space="preserve"> սույն տվյալները</w:t>
            </w:r>
            <w:r w:rsidRPr="00784172">
              <w:rPr>
                <w:rFonts w:ascii="GHEA Grapalat" w:hAnsi="GHEA Grapalat"/>
                <w:sz w:val="20"/>
                <w:szCs w:val="20"/>
              </w:rPr>
              <w:t xml:space="preserve"> </w:t>
            </w:r>
            <w:r w:rsidRPr="00784172">
              <w:rPr>
                <w:rFonts w:ascii="GHEA Grapalat" w:hAnsi="GHEA Grapalat"/>
                <w:sz w:val="20"/>
                <w:szCs w:val="20"/>
                <w:lang w:val="hy-AM"/>
              </w:rPr>
              <w:t xml:space="preserve">դրվում են </w:t>
            </w:r>
            <w:r w:rsidRPr="00784172">
              <w:rPr>
                <w:rFonts w:ascii="GHEA Grapalat" w:hAnsi="GHEA Grapalat"/>
                <w:sz w:val="20"/>
                <w:szCs w:val="20"/>
              </w:rPr>
              <w:t>թղթային եղանակով ներկայաց</w:t>
            </w:r>
            <w:r w:rsidRPr="007841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784172" w:rsidRPr="00784172" w:rsidRDefault="00784172" w:rsidP="00784172">
            <w:pPr>
              <w:jc w:val="center"/>
              <w:rPr>
                <w:rFonts w:ascii="GHEA Grapalat" w:hAnsi="GHEA Grapalat"/>
                <w:sz w:val="20"/>
                <w:szCs w:val="20"/>
              </w:rPr>
            </w:pPr>
          </w:p>
        </w:tc>
      </w:tr>
    </w:tbl>
    <w:p w:rsidR="00784172" w:rsidRPr="00784172" w:rsidRDefault="00784172" w:rsidP="00784172">
      <w:pPr>
        <w:spacing w:line="360" w:lineRule="auto"/>
        <w:ind w:firstLine="720"/>
        <w:jc w:val="right"/>
        <w:rPr>
          <w:rFonts w:ascii="GHEA Grapalat" w:hAnsi="GHEA Grapalat" w:cs="Sylfaen"/>
          <w:sz w:val="20"/>
          <w:szCs w:val="20"/>
        </w:rPr>
      </w:pPr>
    </w:p>
    <w:p w:rsidR="00784172" w:rsidRPr="00784172" w:rsidRDefault="00784172" w:rsidP="00784172">
      <w:pPr>
        <w:spacing w:line="360" w:lineRule="auto"/>
        <w:ind w:firstLine="720"/>
        <w:jc w:val="right"/>
        <w:rPr>
          <w:rFonts w:ascii="GHEA Grapalat" w:hAnsi="GHEA Grapalat" w:cs="Sylfaen"/>
          <w:sz w:val="20"/>
          <w:szCs w:val="20"/>
        </w:rPr>
      </w:pPr>
    </w:p>
    <w:p w:rsidR="00784172" w:rsidRPr="00784172" w:rsidRDefault="00784172" w:rsidP="00784172">
      <w:pPr>
        <w:spacing w:line="360" w:lineRule="auto"/>
        <w:ind w:firstLine="720"/>
        <w:jc w:val="right"/>
        <w:rPr>
          <w:rFonts w:ascii="GHEA Grapalat" w:hAnsi="GHEA Grapalat" w:cs="Sylfaen"/>
          <w:sz w:val="20"/>
          <w:szCs w:val="20"/>
        </w:rPr>
      </w:pPr>
    </w:p>
    <w:p w:rsidR="00784172" w:rsidRPr="00784172" w:rsidRDefault="00784172" w:rsidP="00784172">
      <w:pPr>
        <w:spacing w:line="360" w:lineRule="auto"/>
        <w:ind w:firstLine="720"/>
        <w:jc w:val="right"/>
        <w:rPr>
          <w:rFonts w:ascii="GHEA Grapalat" w:hAnsi="GHEA Grapalat" w:cs="Sylfaen"/>
          <w:sz w:val="20"/>
          <w:szCs w:val="20"/>
        </w:rPr>
      </w:pPr>
    </w:p>
    <w:p w:rsidR="0033334A" w:rsidRDefault="00784172" w:rsidP="00784172">
      <w:pPr>
        <w:jc w:val="right"/>
        <w:rPr>
          <w:rFonts w:ascii="GHEA Grapalat" w:hAnsi="GHEA Grapalat"/>
          <w:lang w:val="hy-AM"/>
        </w:rPr>
      </w:pPr>
      <w:r w:rsidRPr="00784172">
        <w:rPr>
          <w:rFonts w:ascii="GHEA Grapalat" w:hAnsi="GHEA Grapalat"/>
          <w:b/>
          <w:lang w:val="hy-AM"/>
        </w:rPr>
        <w:br w:type="page"/>
      </w:r>
    </w:p>
    <w:p w:rsidR="0033334A" w:rsidRPr="00717BE3" w:rsidRDefault="0033334A" w:rsidP="00F02279">
      <w:pPr>
        <w:jc w:val="right"/>
        <w:rPr>
          <w:rFonts w:ascii="GHEA Grapalat" w:hAnsi="GHEA Grapalat"/>
          <w:lang w:val="hy-AM"/>
        </w:rPr>
      </w:pPr>
    </w:p>
    <w:p w:rsidR="00F02279" w:rsidRPr="00717BE3"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9419E" w:rsidRPr="00717BE3">
        <w:rPr>
          <w:rFonts w:ascii="GHEA Grapalat" w:hAnsi="GHEA Grapalat" w:cs="Sylfaen"/>
          <w:b/>
          <w:lang w:val="hy-AM"/>
        </w:rPr>
        <w:t>7</w:t>
      </w:r>
    </w:p>
    <w:p w:rsidR="00F02279" w:rsidRPr="00E6597C" w:rsidRDefault="0055397D" w:rsidP="00F02279">
      <w:pPr>
        <w:pStyle w:val="31"/>
        <w:spacing w:line="240" w:lineRule="auto"/>
        <w:jc w:val="right"/>
        <w:rPr>
          <w:rFonts w:ascii="GHEA Grapalat" w:hAnsi="GHEA Grapalat" w:cs="Sylfaen"/>
          <w:b/>
          <w:lang w:val="hy-AM"/>
        </w:rPr>
      </w:pPr>
      <w:r>
        <w:rPr>
          <w:rFonts w:ascii="GHEA Grapalat" w:hAnsi="GHEA Grapalat"/>
          <w:b/>
          <w:lang w:val="af-ZA"/>
        </w:rPr>
        <w:t xml:space="preserve">ԱՄԽՀ-ԲՄԱՇՁԲ-22/10 </w:t>
      </w:r>
      <w:r w:rsidR="00803842">
        <w:rPr>
          <w:rFonts w:ascii="GHEA Grapalat" w:hAnsi="GHEA Grapalat"/>
          <w:b/>
          <w:lang w:val="af-ZA"/>
        </w:rPr>
        <w:t xml:space="preserve"> </w:t>
      </w:r>
      <w:r w:rsidR="00D23A0C">
        <w:rPr>
          <w:rFonts w:ascii="GHEA Grapalat" w:hAnsi="GHEA Grapalat"/>
          <w:i/>
          <w:lang w:val="af-ZA"/>
        </w:rPr>
        <w:t xml:space="preserve"> </w:t>
      </w:r>
      <w:r w:rsidR="00F02279" w:rsidRPr="00E6597C">
        <w:rPr>
          <w:rFonts w:ascii="GHEA Grapalat" w:hAnsi="GHEA Grapalat" w:cs="Sylfaen"/>
          <w:b/>
          <w:lang w:val="hy-AM"/>
        </w:rPr>
        <w:t>ծածկագրով</w:t>
      </w:r>
    </w:p>
    <w:p w:rsidR="00F45C9A" w:rsidRPr="00F45C9A" w:rsidRDefault="00803531" w:rsidP="00F45C9A">
      <w:pPr>
        <w:ind w:firstLine="567"/>
        <w:jc w:val="right"/>
        <w:rPr>
          <w:rFonts w:ascii="GHEA Grapalat" w:hAnsi="GHEA Grapalat" w:cs="Arial"/>
          <w:b/>
          <w:sz w:val="20"/>
          <w:szCs w:val="20"/>
          <w:lang w:val="hy-AM"/>
        </w:rPr>
      </w:pPr>
      <w:r w:rsidRPr="00803531">
        <w:rPr>
          <w:rFonts w:ascii="GHEA Grapalat" w:hAnsi="GHEA Grapalat"/>
          <w:b/>
          <w:sz w:val="20"/>
          <w:szCs w:val="20"/>
          <w:lang w:val="af-ZA"/>
        </w:rPr>
        <w:t>բաց մրցույթի</w:t>
      </w:r>
      <w:r>
        <w:rPr>
          <w:rFonts w:ascii="GHEA Grapalat" w:hAnsi="GHEA Grapalat"/>
          <w:lang w:val="af-ZA"/>
        </w:rPr>
        <w:t xml:space="preserve">  </w:t>
      </w:r>
      <w:r w:rsidR="00F45C9A" w:rsidRPr="00F45C9A">
        <w:rPr>
          <w:rFonts w:ascii="GHEA Grapalat" w:hAnsi="GHEA Grapalat" w:cs="Sylfaen"/>
          <w:b/>
          <w:sz w:val="20"/>
          <w:szCs w:val="20"/>
          <w:lang w:val="hy-AM"/>
        </w:rPr>
        <w:t>հրավերի</w:t>
      </w:r>
    </w:p>
    <w:p w:rsidR="00F02279" w:rsidRPr="00E6597C" w:rsidRDefault="00F02279" w:rsidP="00F02279">
      <w:pPr>
        <w:jc w:val="right"/>
        <w:rPr>
          <w:rFonts w:ascii="GHEA Grapalat" w:hAnsi="GHEA Grapalat"/>
          <w:lang w:val="es-ES"/>
        </w:rPr>
      </w:pPr>
    </w:p>
    <w:p w:rsidR="00F02279" w:rsidRPr="00E6597C" w:rsidRDefault="00F02279" w:rsidP="00F02279">
      <w:pPr>
        <w:tabs>
          <w:tab w:val="left" w:pos="2268"/>
        </w:tabs>
        <w:ind w:left="-284" w:firstLine="284"/>
        <w:jc w:val="right"/>
        <w:rPr>
          <w:rFonts w:ascii="GHEA Grapalat" w:hAnsi="GHEA Grapalat"/>
          <w:lang w:val="es-ES"/>
        </w:rPr>
      </w:pPr>
    </w:p>
    <w:p w:rsidR="0038176E" w:rsidRPr="0038176E" w:rsidRDefault="0038176E" w:rsidP="0038176E">
      <w:pPr>
        <w:ind w:left="-142" w:firstLine="142"/>
        <w:jc w:val="center"/>
        <w:rPr>
          <w:rFonts w:ascii="GHEA Grapalat" w:hAnsi="GHEA Grapalat"/>
          <w:b/>
          <w:bCs/>
          <w:i/>
          <w:lang w:val="af-ZA"/>
        </w:rPr>
      </w:pPr>
      <w:r w:rsidRPr="0038176E">
        <w:rPr>
          <w:rFonts w:ascii="GHEA Grapalat" w:hAnsi="GHEA Grapalat"/>
          <w:b/>
          <w:bCs/>
          <w:i/>
          <w:lang w:val="af-ZA"/>
        </w:rPr>
        <w:t>«</w:t>
      </w:r>
      <w:r w:rsidRPr="0038176E">
        <w:rPr>
          <w:rFonts w:ascii="GHEA Grapalat" w:hAnsi="GHEA Grapalat"/>
          <w:b/>
          <w:bCs/>
          <w:i/>
          <w:lang w:val="hy-AM"/>
        </w:rPr>
        <w:t xml:space="preserve"> </w:t>
      </w:r>
      <w:r w:rsidR="00A1263B" w:rsidRPr="0038176E">
        <w:rPr>
          <w:rFonts w:ascii="GHEA Grapalat" w:hAnsi="GHEA Grapalat"/>
          <w:b/>
          <w:bCs/>
          <w:i/>
          <w:lang w:val="hy-AM"/>
        </w:rPr>
        <w:fldChar w:fldCharType="begin"/>
      </w:r>
      <w:r w:rsidRPr="0038176E">
        <w:rPr>
          <w:rFonts w:ascii="GHEA Grapalat" w:hAnsi="GHEA Grapalat"/>
          <w:b/>
          <w:bCs/>
          <w:i/>
          <w:lang w:val="hy-AM"/>
        </w:rPr>
        <w:instrText xml:space="preserve"> LINK Excel.Sheet.12 "C:\\Users\\User\\Downloads\\Խոյ -8ծրագիր 30</w:instrText>
      </w:r>
      <w:r w:rsidRPr="0038176E">
        <w:rPr>
          <w:rFonts w:ascii="MS Mincho" w:eastAsia="MS Mincho" w:hAnsi="MS Mincho" w:cs="MS Mincho" w:hint="eastAsia"/>
          <w:b/>
          <w:bCs/>
          <w:i/>
          <w:lang w:val="hy-AM"/>
        </w:rPr>
        <w:instrText>․</w:instrText>
      </w:r>
      <w:r w:rsidRPr="0038176E">
        <w:rPr>
          <w:rFonts w:ascii="GHEA Grapalat" w:hAnsi="GHEA Grapalat"/>
          <w:b/>
          <w:bCs/>
          <w:i/>
          <w:lang w:val="hy-AM"/>
        </w:rPr>
        <w:instrText>05</w:instrText>
      </w:r>
      <w:r w:rsidRPr="0038176E">
        <w:rPr>
          <w:rFonts w:ascii="MS Mincho" w:eastAsia="MS Mincho" w:hAnsi="MS Mincho" w:cs="MS Mincho" w:hint="eastAsia"/>
          <w:b/>
          <w:bCs/>
          <w:i/>
          <w:lang w:val="hy-AM"/>
        </w:rPr>
        <w:instrText>․</w:instrText>
      </w:r>
      <w:r w:rsidRPr="0038176E">
        <w:rPr>
          <w:rFonts w:ascii="GHEA Grapalat" w:hAnsi="GHEA Grapalat"/>
          <w:b/>
          <w:bCs/>
          <w:i/>
          <w:lang w:val="hy-AM"/>
        </w:rPr>
        <w:instrText>2022.xlsx" "30.05-</w:instrText>
      </w:r>
      <w:r w:rsidRPr="0038176E">
        <w:rPr>
          <w:rFonts w:ascii="GHEA Grapalat" w:hAnsi="GHEA Grapalat" w:cs="GHEA Grapalat"/>
          <w:b/>
          <w:bCs/>
          <w:i/>
          <w:lang w:val="hy-AM"/>
        </w:rPr>
        <w:instrText>ամբողջ</w:instrText>
      </w:r>
      <w:r w:rsidRPr="0038176E">
        <w:rPr>
          <w:rFonts w:ascii="MS Mincho" w:eastAsia="MS Mincho" w:hAnsi="MS Mincho" w:cs="MS Mincho" w:hint="eastAsia"/>
          <w:b/>
          <w:bCs/>
          <w:i/>
          <w:lang w:val="hy-AM"/>
        </w:rPr>
        <w:instrText>․</w:instrText>
      </w:r>
      <w:r w:rsidRPr="0038176E">
        <w:rPr>
          <w:rFonts w:ascii="GHEA Grapalat" w:hAnsi="GHEA Grapalat" w:cs="GHEA Grapalat"/>
          <w:b/>
          <w:bCs/>
          <w:i/>
          <w:lang w:val="hy-AM"/>
        </w:rPr>
        <w:instrText>փաթեթ</w:instrText>
      </w:r>
      <w:r w:rsidRPr="0038176E">
        <w:rPr>
          <w:rFonts w:ascii="GHEA Grapalat" w:hAnsi="GHEA Grapalat"/>
          <w:b/>
          <w:bCs/>
          <w:i/>
          <w:lang w:val="hy-AM"/>
        </w:rPr>
        <w:instrText xml:space="preserve">!R9C3" \a \f 4 \h  \* MERGEFORMAT </w:instrText>
      </w:r>
      <w:r w:rsidR="00A1263B" w:rsidRPr="0038176E">
        <w:rPr>
          <w:rFonts w:ascii="GHEA Grapalat" w:hAnsi="GHEA Grapalat"/>
          <w:b/>
          <w:bCs/>
          <w:i/>
          <w:lang w:val="hy-AM"/>
        </w:rPr>
        <w:fldChar w:fldCharType="separate"/>
      </w:r>
      <w:r w:rsidR="00200B85" w:rsidRPr="00200B85">
        <w:rPr>
          <w:rFonts w:ascii="GHEA Grapalat" w:hAnsi="GHEA Grapalat"/>
          <w:b/>
          <w:bCs/>
          <w:i/>
        </w:rPr>
        <w:t>ՀՀ</w:t>
      </w:r>
      <w:r w:rsidR="00200B85" w:rsidRPr="00200B85">
        <w:rPr>
          <w:rFonts w:ascii="GHEA Grapalat" w:hAnsi="GHEA Grapalat"/>
          <w:b/>
          <w:bCs/>
          <w:i/>
          <w:lang w:val="af-ZA"/>
        </w:rPr>
        <w:t xml:space="preserve"> </w:t>
      </w:r>
      <w:r w:rsidR="00200B85" w:rsidRPr="00200B85">
        <w:rPr>
          <w:rFonts w:ascii="GHEA Grapalat" w:hAnsi="GHEA Grapalat"/>
          <w:b/>
          <w:bCs/>
          <w:i/>
        </w:rPr>
        <w:t>Արմավիրի</w:t>
      </w:r>
      <w:r w:rsidR="00200B85" w:rsidRPr="00200B85">
        <w:rPr>
          <w:rFonts w:ascii="GHEA Grapalat" w:hAnsi="GHEA Grapalat"/>
          <w:b/>
          <w:bCs/>
          <w:i/>
          <w:lang w:val="af-ZA"/>
        </w:rPr>
        <w:t xml:space="preserve"> </w:t>
      </w:r>
      <w:r w:rsidR="00200B85" w:rsidRPr="00200B85">
        <w:rPr>
          <w:rFonts w:ascii="GHEA Grapalat" w:hAnsi="GHEA Grapalat"/>
          <w:b/>
          <w:bCs/>
          <w:i/>
        </w:rPr>
        <w:t>մարզի</w:t>
      </w:r>
      <w:r w:rsidR="00200B85" w:rsidRPr="00200B85">
        <w:rPr>
          <w:rFonts w:ascii="GHEA Grapalat" w:hAnsi="GHEA Grapalat"/>
          <w:b/>
          <w:bCs/>
          <w:i/>
          <w:lang w:val="af-ZA"/>
        </w:rPr>
        <w:t xml:space="preserve"> </w:t>
      </w:r>
      <w:r w:rsidR="00200B85" w:rsidRPr="00200B85">
        <w:rPr>
          <w:rFonts w:ascii="GHEA Grapalat" w:hAnsi="GHEA Grapalat"/>
          <w:b/>
          <w:bCs/>
          <w:i/>
        </w:rPr>
        <w:t>Խոյ</w:t>
      </w:r>
      <w:r w:rsidR="00200B85" w:rsidRPr="00200B85">
        <w:rPr>
          <w:rFonts w:ascii="GHEA Grapalat" w:hAnsi="GHEA Grapalat"/>
          <w:b/>
          <w:bCs/>
          <w:i/>
          <w:lang w:val="af-ZA"/>
        </w:rPr>
        <w:t xml:space="preserve"> </w:t>
      </w:r>
      <w:r w:rsidR="00200B85" w:rsidRPr="00200B85">
        <w:rPr>
          <w:rFonts w:ascii="GHEA Grapalat" w:hAnsi="GHEA Grapalat"/>
          <w:b/>
          <w:bCs/>
          <w:i/>
        </w:rPr>
        <w:t>համայնքի</w:t>
      </w:r>
      <w:r w:rsidR="00200B85" w:rsidRPr="00200B85">
        <w:rPr>
          <w:rFonts w:ascii="GHEA Grapalat" w:hAnsi="GHEA Grapalat"/>
          <w:b/>
          <w:bCs/>
          <w:i/>
          <w:lang w:val="af-ZA"/>
        </w:rPr>
        <w:t xml:space="preserve"> </w:t>
      </w:r>
      <w:r w:rsidR="00200B85" w:rsidRPr="00200B85">
        <w:rPr>
          <w:rFonts w:ascii="GHEA Grapalat" w:hAnsi="GHEA Grapalat"/>
          <w:b/>
          <w:bCs/>
          <w:i/>
        </w:rPr>
        <w:t>Գեղակերտ</w:t>
      </w:r>
      <w:r w:rsidR="00200B85" w:rsidRPr="00200B85">
        <w:rPr>
          <w:rFonts w:ascii="GHEA Grapalat" w:hAnsi="GHEA Grapalat"/>
          <w:b/>
          <w:bCs/>
          <w:i/>
          <w:lang w:val="af-ZA"/>
        </w:rPr>
        <w:t xml:space="preserve"> </w:t>
      </w:r>
      <w:r w:rsidR="00200B85" w:rsidRPr="00200B85">
        <w:rPr>
          <w:rFonts w:ascii="GHEA Grapalat" w:hAnsi="GHEA Grapalat"/>
          <w:b/>
          <w:bCs/>
          <w:i/>
        </w:rPr>
        <w:t>գյուղում</w:t>
      </w:r>
      <w:r w:rsidR="00200B85" w:rsidRPr="00200B85">
        <w:rPr>
          <w:rFonts w:ascii="GHEA Grapalat" w:hAnsi="GHEA Grapalat"/>
          <w:b/>
          <w:bCs/>
          <w:i/>
          <w:lang w:val="af-ZA"/>
        </w:rPr>
        <w:t xml:space="preserve"> </w:t>
      </w:r>
      <w:r w:rsidR="00200B85" w:rsidRPr="00200B85">
        <w:rPr>
          <w:rFonts w:ascii="GHEA Grapalat" w:hAnsi="GHEA Grapalat"/>
          <w:b/>
          <w:bCs/>
          <w:i/>
        </w:rPr>
        <w:t>Մ</w:t>
      </w:r>
      <w:r w:rsidR="00200B85" w:rsidRPr="00200B85">
        <w:rPr>
          <w:rFonts w:ascii="GHEA Grapalat" w:hAnsi="GHEA Grapalat"/>
          <w:b/>
          <w:bCs/>
          <w:i/>
          <w:lang w:val="af-ZA"/>
        </w:rPr>
        <w:t>.</w:t>
      </w:r>
      <w:r w:rsidR="00200B85" w:rsidRPr="00200B85">
        <w:rPr>
          <w:rFonts w:ascii="GHEA Grapalat" w:hAnsi="GHEA Grapalat"/>
          <w:b/>
          <w:bCs/>
          <w:i/>
        </w:rPr>
        <w:t>Սարյան</w:t>
      </w:r>
      <w:r w:rsidR="00200B85" w:rsidRPr="00200B85">
        <w:rPr>
          <w:rFonts w:ascii="GHEA Grapalat" w:hAnsi="GHEA Grapalat"/>
          <w:b/>
          <w:bCs/>
          <w:i/>
          <w:lang w:val="af-ZA"/>
        </w:rPr>
        <w:t xml:space="preserve">, </w:t>
      </w:r>
      <w:r w:rsidR="00200B85" w:rsidRPr="00200B85">
        <w:rPr>
          <w:rFonts w:ascii="GHEA Grapalat" w:hAnsi="GHEA Grapalat"/>
          <w:b/>
          <w:bCs/>
          <w:i/>
        </w:rPr>
        <w:t>Մարշալ</w:t>
      </w:r>
      <w:r w:rsidR="00200B85" w:rsidRPr="00200B85">
        <w:rPr>
          <w:rFonts w:ascii="GHEA Grapalat" w:hAnsi="GHEA Grapalat"/>
          <w:b/>
          <w:bCs/>
          <w:i/>
          <w:lang w:val="af-ZA"/>
        </w:rPr>
        <w:t xml:space="preserve"> </w:t>
      </w:r>
      <w:r w:rsidR="00200B85" w:rsidRPr="00200B85">
        <w:rPr>
          <w:rFonts w:ascii="GHEA Grapalat" w:hAnsi="GHEA Grapalat"/>
          <w:b/>
          <w:bCs/>
          <w:i/>
        </w:rPr>
        <w:t>Բաղրամյան</w:t>
      </w:r>
      <w:r w:rsidR="00200B85" w:rsidRPr="00200B85">
        <w:rPr>
          <w:rFonts w:ascii="GHEA Grapalat" w:hAnsi="GHEA Grapalat"/>
          <w:b/>
          <w:bCs/>
          <w:i/>
          <w:lang w:val="af-ZA"/>
        </w:rPr>
        <w:t xml:space="preserve"> </w:t>
      </w:r>
      <w:r w:rsidR="00200B85" w:rsidRPr="00200B85">
        <w:rPr>
          <w:rFonts w:ascii="GHEA Grapalat" w:hAnsi="GHEA Grapalat"/>
          <w:b/>
          <w:bCs/>
          <w:i/>
        </w:rPr>
        <w:t>փողոցների</w:t>
      </w:r>
      <w:r w:rsidR="00200B85" w:rsidRPr="00200B85">
        <w:rPr>
          <w:rFonts w:ascii="GHEA Grapalat" w:hAnsi="GHEA Grapalat"/>
          <w:b/>
          <w:bCs/>
          <w:i/>
          <w:lang w:val="af-ZA"/>
        </w:rPr>
        <w:t xml:space="preserve"> </w:t>
      </w:r>
      <w:r w:rsidR="00200B85" w:rsidRPr="00200B85">
        <w:rPr>
          <w:rFonts w:ascii="GHEA Grapalat" w:hAnsi="GHEA Grapalat"/>
          <w:b/>
          <w:bCs/>
          <w:i/>
        </w:rPr>
        <w:t>և</w:t>
      </w:r>
      <w:r w:rsidR="00200B85" w:rsidRPr="00200B85">
        <w:rPr>
          <w:rFonts w:ascii="GHEA Grapalat" w:hAnsi="GHEA Grapalat"/>
          <w:b/>
          <w:bCs/>
          <w:i/>
          <w:lang w:val="af-ZA"/>
        </w:rPr>
        <w:t xml:space="preserve"> </w:t>
      </w:r>
      <w:r w:rsidR="00200B85" w:rsidRPr="00200B85">
        <w:rPr>
          <w:rFonts w:ascii="GHEA Grapalat" w:hAnsi="GHEA Grapalat"/>
          <w:b/>
          <w:bCs/>
          <w:i/>
        </w:rPr>
        <w:t>Մ</w:t>
      </w:r>
      <w:r w:rsidR="00200B85" w:rsidRPr="00200B85">
        <w:rPr>
          <w:rFonts w:ascii="GHEA Grapalat" w:hAnsi="GHEA Grapalat"/>
          <w:b/>
          <w:bCs/>
          <w:i/>
          <w:lang w:val="af-ZA"/>
        </w:rPr>
        <w:t>.</w:t>
      </w:r>
      <w:r w:rsidR="00200B85" w:rsidRPr="00200B85">
        <w:rPr>
          <w:rFonts w:ascii="GHEA Grapalat" w:hAnsi="GHEA Grapalat"/>
          <w:b/>
          <w:bCs/>
          <w:i/>
        </w:rPr>
        <w:t>Մարշալ</w:t>
      </w:r>
      <w:r w:rsidR="00200B85" w:rsidRPr="00200B85">
        <w:rPr>
          <w:rFonts w:ascii="GHEA Grapalat" w:hAnsi="GHEA Grapalat"/>
          <w:b/>
          <w:bCs/>
          <w:i/>
          <w:lang w:val="af-ZA"/>
        </w:rPr>
        <w:t xml:space="preserve"> </w:t>
      </w:r>
      <w:r w:rsidR="00200B85" w:rsidRPr="00200B85">
        <w:rPr>
          <w:rFonts w:ascii="GHEA Grapalat" w:hAnsi="GHEA Grapalat"/>
          <w:b/>
          <w:bCs/>
          <w:i/>
        </w:rPr>
        <w:t>Բաղրամյան</w:t>
      </w:r>
      <w:r w:rsidR="00200B85" w:rsidRPr="00200B85">
        <w:rPr>
          <w:rFonts w:ascii="GHEA Grapalat" w:hAnsi="GHEA Grapalat"/>
          <w:b/>
          <w:bCs/>
          <w:i/>
          <w:lang w:val="af-ZA"/>
        </w:rPr>
        <w:t xml:space="preserve"> </w:t>
      </w:r>
      <w:r w:rsidR="00200B85" w:rsidRPr="00200B85">
        <w:rPr>
          <w:rFonts w:ascii="GHEA Grapalat" w:hAnsi="GHEA Grapalat"/>
          <w:b/>
          <w:bCs/>
          <w:i/>
        </w:rPr>
        <w:t>փողոցից</w:t>
      </w:r>
      <w:r w:rsidR="00200B85" w:rsidRPr="00200B85">
        <w:rPr>
          <w:rFonts w:ascii="GHEA Grapalat" w:hAnsi="GHEA Grapalat"/>
          <w:b/>
          <w:bCs/>
          <w:i/>
          <w:lang w:val="af-ZA"/>
        </w:rPr>
        <w:t xml:space="preserve"> </w:t>
      </w:r>
      <w:r w:rsidR="00200B85" w:rsidRPr="00200B85">
        <w:rPr>
          <w:rFonts w:ascii="GHEA Grapalat" w:hAnsi="GHEA Grapalat"/>
          <w:b/>
          <w:bCs/>
          <w:i/>
        </w:rPr>
        <w:t>մինչև</w:t>
      </w:r>
      <w:r w:rsidR="00200B85" w:rsidRPr="00200B85">
        <w:rPr>
          <w:rFonts w:ascii="GHEA Grapalat" w:hAnsi="GHEA Grapalat"/>
          <w:b/>
          <w:bCs/>
          <w:i/>
          <w:lang w:val="af-ZA"/>
        </w:rPr>
        <w:t xml:space="preserve"> </w:t>
      </w:r>
      <w:r w:rsidR="00200B85" w:rsidRPr="00200B85">
        <w:rPr>
          <w:rFonts w:ascii="GHEA Grapalat" w:hAnsi="GHEA Grapalat"/>
          <w:b/>
          <w:bCs/>
          <w:i/>
        </w:rPr>
        <w:t>մշակույթի</w:t>
      </w:r>
      <w:r w:rsidR="00200B85" w:rsidRPr="00200B85">
        <w:rPr>
          <w:rFonts w:ascii="GHEA Grapalat" w:hAnsi="GHEA Grapalat"/>
          <w:b/>
          <w:bCs/>
          <w:i/>
          <w:lang w:val="af-ZA"/>
        </w:rPr>
        <w:t xml:space="preserve"> </w:t>
      </w:r>
      <w:r w:rsidR="00200B85" w:rsidRPr="00200B85">
        <w:rPr>
          <w:rFonts w:ascii="GHEA Grapalat" w:hAnsi="GHEA Grapalat"/>
          <w:b/>
          <w:bCs/>
          <w:i/>
        </w:rPr>
        <w:t>տան</w:t>
      </w:r>
      <w:r w:rsidR="00200B85" w:rsidRPr="00200B85">
        <w:rPr>
          <w:rFonts w:ascii="GHEA Grapalat" w:hAnsi="GHEA Grapalat"/>
          <w:b/>
          <w:bCs/>
          <w:i/>
          <w:lang w:val="af-ZA"/>
        </w:rPr>
        <w:t xml:space="preserve"> </w:t>
      </w:r>
      <w:r w:rsidR="00200B85" w:rsidRPr="00200B85">
        <w:rPr>
          <w:rFonts w:ascii="GHEA Grapalat" w:hAnsi="GHEA Grapalat"/>
          <w:b/>
          <w:bCs/>
          <w:i/>
        </w:rPr>
        <w:t>հարակից</w:t>
      </w:r>
      <w:r w:rsidR="00200B85" w:rsidRPr="00200B85">
        <w:rPr>
          <w:rFonts w:ascii="GHEA Grapalat" w:hAnsi="GHEA Grapalat"/>
          <w:b/>
          <w:bCs/>
          <w:i/>
          <w:lang w:val="af-ZA"/>
        </w:rPr>
        <w:t xml:space="preserve"> </w:t>
      </w:r>
      <w:r w:rsidR="00200B85" w:rsidRPr="00200B85">
        <w:rPr>
          <w:rFonts w:ascii="GHEA Grapalat" w:hAnsi="GHEA Grapalat"/>
          <w:b/>
          <w:bCs/>
          <w:i/>
        </w:rPr>
        <w:t>տարածքի</w:t>
      </w:r>
      <w:r w:rsidR="00200B85" w:rsidRPr="00200B85">
        <w:rPr>
          <w:rFonts w:ascii="GHEA Grapalat" w:hAnsi="GHEA Grapalat"/>
          <w:b/>
          <w:bCs/>
          <w:i/>
          <w:lang w:val="af-ZA"/>
        </w:rPr>
        <w:t xml:space="preserve">, </w:t>
      </w:r>
      <w:r w:rsidR="00200B85" w:rsidRPr="00200B85">
        <w:rPr>
          <w:rFonts w:ascii="GHEA Grapalat" w:hAnsi="GHEA Grapalat"/>
          <w:b/>
          <w:bCs/>
          <w:i/>
        </w:rPr>
        <w:t>Մոնթեավան</w:t>
      </w:r>
      <w:r w:rsidR="00200B85" w:rsidRPr="00200B85">
        <w:rPr>
          <w:rFonts w:ascii="GHEA Grapalat" w:hAnsi="GHEA Grapalat"/>
          <w:b/>
          <w:bCs/>
          <w:i/>
          <w:lang w:val="af-ZA"/>
        </w:rPr>
        <w:t xml:space="preserve"> </w:t>
      </w:r>
      <w:r w:rsidR="00200B85" w:rsidRPr="00200B85">
        <w:rPr>
          <w:rFonts w:ascii="GHEA Grapalat" w:hAnsi="GHEA Grapalat"/>
          <w:b/>
          <w:bCs/>
          <w:i/>
        </w:rPr>
        <w:t>գյուղում</w:t>
      </w:r>
      <w:r w:rsidR="00200B85" w:rsidRPr="00200B85">
        <w:rPr>
          <w:rFonts w:ascii="GHEA Grapalat" w:hAnsi="GHEA Grapalat"/>
          <w:b/>
          <w:bCs/>
          <w:i/>
          <w:lang w:val="af-ZA"/>
        </w:rPr>
        <w:t xml:space="preserve"> I-</w:t>
      </w:r>
      <w:r w:rsidR="00200B85" w:rsidRPr="00200B85">
        <w:rPr>
          <w:rFonts w:ascii="GHEA Grapalat" w:hAnsi="GHEA Grapalat"/>
          <w:b/>
          <w:bCs/>
          <w:i/>
        </w:rPr>
        <w:t>ին</w:t>
      </w:r>
      <w:r w:rsidR="00200B85" w:rsidRPr="00200B85">
        <w:rPr>
          <w:rFonts w:ascii="GHEA Grapalat" w:hAnsi="GHEA Grapalat"/>
          <w:b/>
          <w:bCs/>
          <w:i/>
          <w:lang w:val="af-ZA"/>
        </w:rPr>
        <w:t xml:space="preserve"> </w:t>
      </w:r>
      <w:r w:rsidR="00200B85" w:rsidRPr="00200B85">
        <w:rPr>
          <w:rFonts w:ascii="GHEA Grapalat" w:hAnsi="GHEA Grapalat"/>
          <w:b/>
          <w:bCs/>
          <w:i/>
        </w:rPr>
        <w:t>փողոցի</w:t>
      </w:r>
      <w:r w:rsidR="00200B85" w:rsidRPr="00200B85">
        <w:rPr>
          <w:rFonts w:ascii="GHEA Grapalat" w:hAnsi="GHEA Grapalat"/>
          <w:b/>
          <w:bCs/>
          <w:i/>
          <w:lang w:val="af-ZA"/>
        </w:rPr>
        <w:t xml:space="preserve"> /</w:t>
      </w:r>
      <w:r w:rsidR="00200B85" w:rsidRPr="00200B85">
        <w:rPr>
          <w:rFonts w:ascii="GHEA Grapalat" w:hAnsi="GHEA Grapalat"/>
          <w:b/>
          <w:bCs/>
          <w:i/>
        </w:rPr>
        <w:t>համայնքի</w:t>
      </w:r>
      <w:r w:rsidR="00200B85" w:rsidRPr="00200B85">
        <w:rPr>
          <w:rFonts w:ascii="GHEA Grapalat" w:hAnsi="GHEA Grapalat"/>
          <w:b/>
          <w:bCs/>
          <w:i/>
          <w:lang w:val="af-ZA"/>
        </w:rPr>
        <w:t xml:space="preserve"> </w:t>
      </w:r>
      <w:r w:rsidR="00200B85" w:rsidRPr="00200B85">
        <w:rPr>
          <w:rFonts w:ascii="GHEA Grapalat" w:hAnsi="GHEA Grapalat"/>
          <w:b/>
          <w:bCs/>
          <w:i/>
        </w:rPr>
        <w:t>կենտրոնական</w:t>
      </w:r>
      <w:r w:rsidR="00200B85" w:rsidRPr="00200B85">
        <w:rPr>
          <w:rFonts w:ascii="GHEA Grapalat" w:hAnsi="GHEA Grapalat"/>
          <w:b/>
          <w:bCs/>
          <w:i/>
          <w:lang w:val="af-ZA"/>
        </w:rPr>
        <w:t xml:space="preserve"> </w:t>
      </w:r>
      <w:r w:rsidR="00200B85" w:rsidRPr="00200B85">
        <w:rPr>
          <w:rFonts w:ascii="GHEA Grapalat" w:hAnsi="GHEA Grapalat"/>
          <w:b/>
          <w:bCs/>
          <w:i/>
        </w:rPr>
        <w:t>փողոց</w:t>
      </w:r>
      <w:r w:rsidR="00200B85" w:rsidRPr="00200B85">
        <w:rPr>
          <w:rFonts w:ascii="GHEA Grapalat" w:hAnsi="GHEA Grapalat"/>
          <w:b/>
          <w:bCs/>
          <w:i/>
          <w:lang w:val="af-ZA"/>
        </w:rPr>
        <w:t xml:space="preserve">/, </w:t>
      </w:r>
      <w:r w:rsidR="00200B85" w:rsidRPr="00200B85">
        <w:rPr>
          <w:rFonts w:ascii="GHEA Grapalat" w:hAnsi="GHEA Grapalat"/>
          <w:b/>
          <w:bCs/>
          <w:i/>
        </w:rPr>
        <w:t>Այգեշատ</w:t>
      </w:r>
      <w:r w:rsidR="00200B85" w:rsidRPr="00200B85">
        <w:rPr>
          <w:rFonts w:ascii="GHEA Grapalat" w:hAnsi="GHEA Grapalat"/>
          <w:b/>
          <w:bCs/>
          <w:i/>
          <w:lang w:val="af-ZA"/>
        </w:rPr>
        <w:t xml:space="preserve"> </w:t>
      </w:r>
      <w:r w:rsidR="00200B85" w:rsidRPr="00200B85">
        <w:rPr>
          <w:rFonts w:ascii="GHEA Grapalat" w:hAnsi="GHEA Grapalat"/>
          <w:b/>
          <w:bCs/>
          <w:i/>
        </w:rPr>
        <w:t>գյուղի</w:t>
      </w:r>
      <w:r w:rsidR="00200B85" w:rsidRPr="00200B85">
        <w:rPr>
          <w:rFonts w:ascii="GHEA Grapalat" w:hAnsi="GHEA Grapalat"/>
          <w:b/>
          <w:bCs/>
          <w:i/>
          <w:lang w:val="af-ZA"/>
        </w:rPr>
        <w:t xml:space="preserve"> </w:t>
      </w:r>
      <w:r w:rsidR="00200B85" w:rsidRPr="00200B85">
        <w:rPr>
          <w:rFonts w:ascii="GHEA Grapalat" w:hAnsi="GHEA Grapalat"/>
          <w:b/>
          <w:bCs/>
          <w:i/>
        </w:rPr>
        <w:t>Երիտասարդական</w:t>
      </w:r>
      <w:r w:rsidR="00200B85" w:rsidRPr="00200B85">
        <w:rPr>
          <w:rFonts w:ascii="GHEA Grapalat" w:hAnsi="GHEA Grapalat"/>
          <w:b/>
          <w:bCs/>
          <w:i/>
          <w:lang w:val="af-ZA"/>
        </w:rPr>
        <w:t xml:space="preserve"> </w:t>
      </w:r>
      <w:r w:rsidR="00200B85" w:rsidRPr="00200B85">
        <w:rPr>
          <w:rFonts w:ascii="GHEA Grapalat" w:hAnsi="GHEA Grapalat"/>
          <w:b/>
          <w:bCs/>
          <w:i/>
        </w:rPr>
        <w:t>և</w:t>
      </w:r>
      <w:r w:rsidR="00200B85" w:rsidRPr="00200B85">
        <w:rPr>
          <w:rFonts w:ascii="GHEA Grapalat" w:hAnsi="GHEA Grapalat"/>
          <w:b/>
          <w:bCs/>
          <w:i/>
          <w:lang w:val="af-ZA"/>
        </w:rPr>
        <w:t xml:space="preserve"> </w:t>
      </w:r>
      <w:r w:rsidR="00200B85" w:rsidRPr="00200B85">
        <w:rPr>
          <w:rFonts w:ascii="GHEA Grapalat" w:hAnsi="GHEA Grapalat"/>
          <w:b/>
          <w:bCs/>
          <w:i/>
        </w:rPr>
        <w:t>Մայիսյան</w:t>
      </w:r>
      <w:r w:rsidR="00200B85" w:rsidRPr="00200B85">
        <w:rPr>
          <w:rFonts w:ascii="GHEA Grapalat" w:hAnsi="GHEA Grapalat"/>
          <w:b/>
          <w:bCs/>
          <w:i/>
          <w:lang w:val="af-ZA"/>
        </w:rPr>
        <w:t xml:space="preserve"> </w:t>
      </w:r>
      <w:r w:rsidR="00200B85" w:rsidRPr="00200B85">
        <w:rPr>
          <w:rFonts w:ascii="GHEA Grapalat" w:hAnsi="GHEA Grapalat"/>
          <w:b/>
          <w:bCs/>
          <w:i/>
        </w:rPr>
        <w:t>փողոցների</w:t>
      </w:r>
      <w:r w:rsidR="00200B85" w:rsidRPr="00200B85">
        <w:rPr>
          <w:rFonts w:ascii="GHEA Grapalat" w:hAnsi="GHEA Grapalat"/>
          <w:b/>
          <w:bCs/>
          <w:i/>
          <w:lang w:val="af-ZA"/>
        </w:rPr>
        <w:t xml:space="preserve">, </w:t>
      </w:r>
      <w:r w:rsidR="00200B85" w:rsidRPr="00200B85">
        <w:rPr>
          <w:rFonts w:ascii="GHEA Grapalat" w:hAnsi="GHEA Grapalat"/>
          <w:b/>
          <w:bCs/>
          <w:i/>
        </w:rPr>
        <w:t>Դողս</w:t>
      </w:r>
      <w:r w:rsidR="00200B85" w:rsidRPr="00200B85">
        <w:rPr>
          <w:rFonts w:ascii="GHEA Grapalat" w:hAnsi="GHEA Grapalat"/>
          <w:b/>
          <w:bCs/>
          <w:i/>
          <w:lang w:val="af-ZA"/>
        </w:rPr>
        <w:t xml:space="preserve"> </w:t>
      </w:r>
      <w:r w:rsidR="00200B85" w:rsidRPr="00200B85">
        <w:rPr>
          <w:rFonts w:ascii="GHEA Grapalat" w:hAnsi="GHEA Grapalat"/>
          <w:b/>
          <w:bCs/>
          <w:i/>
        </w:rPr>
        <w:t>գյուղում</w:t>
      </w:r>
      <w:r w:rsidR="00200B85" w:rsidRPr="00200B85">
        <w:rPr>
          <w:rFonts w:ascii="GHEA Grapalat" w:hAnsi="GHEA Grapalat"/>
          <w:b/>
          <w:bCs/>
          <w:i/>
          <w:lang w:val="af-ZA"/>
        </w:rPr>
        <w:t xml:space="preserve"> </w:t>
      </w:r>
      <w:r w:rsidR="00200B85" w:rsidRPr="00200B85">
        <w:rPr>
          <w:rFonts w:ascii="GHEA Grapalat" w:hAnsi="GHEA Grapalat"/>
          <w:b/>
          <w:bCs/>
          <w:i/>
        </w:rPr>
        <w:t>Դողս</w:t>
      </w:r>
      <w:r w:rsidR="00200B85" w:rsidRPr="00200B85">
        <w:rPr>
          <w:rFonts w:ascii="GHEA Grapalat" w:hAnsi="GHEA Grapalat"/>
          <w:b/>
          <w:bCs/>
          <w:i/>
          <w:lang w:val="af-ZA"/>
        </w:rPr>
        <w:t>-</w:t>
      </w:r>
      <w:r w:rsidR="00200B85" w:rsidRPr="00200B85">
        <w:rPr>
          <w:rFonts w:ascii="GHEA Grapalat" w:hAnsi="GHEA Grapalat"/>
          <w:b/>
          <w:bCs/>
          <w:i/>
        </w:rPr>
        <w:t>Աղավնատուն</w:t>
      </w:r>
      <w:r w:rsidR="00200B85" w:rsidRPr="00200B85">
        <w:rPr>
          <w:rFonts w:ascii="GHEA Grapalat" w:hAnsi="GHEA Grapalat"/>
          <w:b/>
          <w:bCs/>
          <w:i/>
          <w:lang w:val="af-ZA"/>
        </w:rPr>
        <w:t xml:space="preserve"> </w:t>
      </w:r>
      <w:r w:rsidR="00200B85" w:rsidRPr="00200B85">
        <w:rPr>
          <w:rFonts w:ascii="GHEA Grapalat" w:hAnsi="GHEA Grapalat"/>
          <w:b/>
          <w:bCs/>
          <w:i/>
        </w:rPr>
        <w:t>ճանապարհի</w:t>
      </w:r>
      <w:r w:rsidR="00200B85" w:rsidRPr="00200B85">
        <w:rPr>
          <w:rFonts w:ascii="GHEA Grapalat" w:hAnsi="GHEA Grapalat"/>
          <w:b/>
          <w:bCs/>
          <w:i/>
          <w:lang w:val="af-ZA"/>
        </w:rPr>
        <w:t xml:space="preserve">, </w:t>
      </w:r>
      <w:r w:rsidR="00200B85" w:rsidRPr="00200B85">
        <w:rPr>
          <w:rFonts w:ascii="GHEA Grapalat" w:hAnsi="GHEA Grapalat"/>
          <w:b/>
          <w:bCs/>
          <w:i/>
        </w:rPr>
        <w:t>ասֆալտապատման</w:t>
      </w:r>
      <w:r w:rsidR="00200B85" w:rsidRPr="00200B85">
        <w:rPr>
          <w:rFonts w:ascii="GHEA Grapalat" w:hAnsi="GHEA Grapalat"/>
          <w:b/>
          <w:bCs/>
          <w:i/>
          <w:lang w:val="af-ZA"/>
        </w:rPr>
        <w:t xml:space="preserve"> </w:t>
      </w:r>
      <w:r w:rsidR="00200B85" w:rsidRPr="00200B85">
        <w:rPr>
          <w:rFonts w:ascii="GHEA Grapalat" w:hAnsi="GHEA Grapalat"/>
          <w:b/>
          <w:bCs/>
          <w:i/>
        </w:rPr>
        <w:t>աշխատանքների</w:t>
      </w:r>
      <w:r w:rsidRPr="0038176E">
        <w:rPr>
          <w:rFonts w:ascii="GHEA Grapalat" w:hAnsi="GHEA Grapalat"/>
          <w:b/>
          <w:bCs/>
          <w:i/>
          <w:lang w:val="af-ZA"/>
        </w:rPr>
        <w:t xml:space="preserve"> » </w:t>
      </w:r>
    </w:p>
    <w:p w:rsidR="00F02279" w:rsidRPr="00E6597C" w:rsidRDefault="00A1263B" w:rsidP="0038176E">
      <w:pPr>
        <w:ind w:left="-142" w:firstLine="142"/>
        <w:jc w:val="center"/>
        <w:rPr>
          <w:rFonts w:ascii="GHEA Grapalat" w:hAnsi="GHEA Grapalat" w:cs="Times Armenian"/>
          <w:b/>
          <w:sz w:val="20"/>
          <w:szCs w:val="20"/>
          <w:lang w:val="es-ES"/>
        </w:rPr>
      </w:pPr>
      <w:r w:rsidRPr="0038176E">
        <w:rPr>
          <w:rFonts w:ascii="GHEA Grapalat" w:hAnsi="GHEA Grapalat"/>
          <w:b/>
          <w:bCs/>
          <w:i/>
          <w:lang w:val="hy-AM"/>
        </w:rPr>
        <w:fldChar w:fldCharType="end"/>
      </w:r>
      <w:r w:rsidR="005F238F" w:rsidRPr="00CD5FE1">
        <w:rPr>
          <w:rFonts w:ascii="GHEA Grapalat" w:hAnsi="GHEA Grapalat"/>
          <w:b/>
          <w:i/>
          <w:lang w:val="af-ZA"/>
        </w:rPr>
        <w:t xml:space="preserve"> </w:t>
      </w:r>
      <w:r w:rsidR="00CD5FE1" w:rsidRPr="00CD5FE1">
        <w:rPr>
          <w:rFonts w:ascii="GHEA Grapalat" w:hAnsi="GHEA Grapalat"/>
          <w:b/>
          <w:i/>
          <w:lang w:val="af-ZA"/>
        </w:rPr>
        <w:t>կատարման պետական գնման  պայմանագիր</w:t>
      </w:r>
      <w:r w:rsidR="00CD5FE1">
        <w:rPr>
          <w:rFonts w:ascii="GHEA Grapalat" w:hAnsi="GHEA Grapalat"/>
          <w:i/>
          <w:lang w:val="af-ZA"/>
        </w:rPr>
        <w:t xml:space="preserve">  </w:t>
      </w:r>
    </w:p>
    <w:p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rsidR="00F02279" w:rsidRPr="00E6597C" w:rsidRDefault="00F02279" w:rsidP="00F02279">
      <w:pPr>
        <w:jc w:val="both"/>
        <w:rPr>
          <w:rFonts w:ascii="GHEA Grapalat" w:hAnsi="GHEA Grapalat"/>
          <w:lang w:val="es-ES"/>
        </w:rPr>
      </w:pPr>
    </w:p>
    <w:p w:rsidR="00F02279" w:rsidRPr="00E6597C" w:rsidRDefault="00F02279" w:rsidP="00F02279">
      <w:pPr>
        <w:jc w:val="both"/>
        <w:rPr>
          <w:rFonts w:ascii="GHEA Grapalat" w:hAnsi="GHEA Grapalat"/>
          <w:lang w:val="es-ES"/>
        </w:rPr>
      </w:pPr>
    </w:p>
    <w:p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F02279" w:rsidRPr="00E6597C" w:rsidRDefault="00F02279" w:rsidP="00F02279">
      <w:pPr>
        <w:ind w:firstLine="709"/>
        <w:jc w:val="both"/>
        <w:rPr>
          <w:rFonts w:ascii="GHEA Grapalat" w:hAnsi="GHEA Grapalat"/>
          <w:b/>
          <w:lang w:val="es-ES"/>
        </w:rPr>
      </w:pPr>
    </w:p>
    <w:p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rsidR="0038176E" w:rsidRPr="0038176E" w:rsidRDefault="00F02279" w:rsidP="0038176E">
      <w:pPr>
        <w:ind w:firstLine="720"/>
        <w:rPr>
          <w:rFonts w:ascii="GHEA Grapalat" w:hAnsi="GHEA Grapalat"/>
          <w:b/>
          <w:bCs/>
          <w:i/>
          <w:sz w:val="20"/>
          <w:szCs w:val="20"/>
          <w:lang w:val="af-ZA"/>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w:t>
      </w:r>
      <w:r w:rsidR="0038176E" w:rsidRPr="0038176E">
        <w:rPr>
          <w:rFonts w:ascii="GHEA Grapalat" w:hAnsi="GHEA Grapalat"/>
          <w:b/>
          <w:bCs/>
          <w:i/>
          <w:lang w:val="af-ZA"/>
        </w:rPr>
        <w:t>«</w:t>
      </w:r>
      <w:r w:rsidR="0038176E" w:rsidRPr="0038176E">
        <w:rPr>
          <w:rFonts w:ascii="GHEA Grapalat" w:hAnsi="GHEA Grapalat"/>
          <w:b/>
          <w:bCs/>
          <w:i/>
          <w:lang w:val="hy-AM"/>
        </w:rPr>
        <w:t xml:space="preserve"> </w:t>
      </w:r>
      <w:r w:rsidR="00A1263B" w:rsidRPr="0038176E">
        <w:rPr>
          <w:rFonts w:ascii="GHEA Grapalat" w:hAnsi="GHEA Grapalat"/>
          <w:b/>
          <w:bCs/>
          <w:i/>
          <w:sz w:val="20"/>
          <w:szCs w:val="20"/>
          <w:lang w:val="hy-AM"/>
        </w:rPr>
        <w:fldChar w:fldCharType="begin"/>
      </w:r>
      <w:r w:rsidR="0038176E" w:rsidRPr="0038176E">
        <w:rPr>
          <w:rFonts w:ascii="GHEA Grapalat" w:hAnsi="GHEA Grapalat"/>
          <w:b/>
          <w:bCs/>
          <w:i/>
          <w:sz w:val="20"/>
          <w:szCs w:val="20"/>
          <w:lang w:val="hy-AM"/>
        </w:rPr>
        <w:instrText xml:space="preserve"> LINK Excel.Sheet.12 "C:\\Users\\User\\Downloads\\Խոյ -8ծրագիր 30</w:instrText>
      </w:r>
      <w:r w:rsidR="0038176E" w:rsidRPr="0038176E">
        <w:rPr>
          <w:rFonts w:ascii="MS Mincho" w:eastAsia="MS Mincho" w:hAnsi="MS Mincho" w:cs="MS Mincho" w:hint="eastAsia"/>
          <w:b/>
          <w:bCs/>
          <w:i/>
          <w:sz w:val="20"/>
          <w:szCs w:val="20"/>
          <w:lang w:val="hy-AM"/>
        </w:rPr>
        <w:instrText>․</w:instrText>
      </w:r>
      <w:r w:rsidR="0038176E" w:rsidRPr="0038176E">
        <w:rPr>
          <w:rFonts w:ascii="GHEA Grapalat" w:hAnsi="GHEA Grapalat"/>
          <w:b/>
          <w:bCs/>
          <w:i/>
          <w:sz w:val="20"/>
          <w:szCs w:val="20"/>
          <w:lang w:val="hy-AM"/>
        </w:rPr>
        <w:instrText>05</w:instrText>
      </w:r>
      <w:r w:rsidR="0038176E" w:rsidRPr="0038176E">
        <w:rPr>
          <w:rFonts w:ascii="MS Mincho" w:eastAsia="MS Mincho" w:hAnsi="MS Mincho" w:cs="MS Mincho" w:hint="eastAsia"/>
          <w:b/>
          <w:bCs/>
          <w:i/>
          <w:sz w:val="20"/>
          <w:szCs w:val="20"/>
          <w:lang w:val="hy-AM"/>
        </w:rPr>
        <w:instrText>․</w:instrText>
      </w:r>
      <w:r w:rsidR="0038176E" w:rsidRPr="0038176E">
        <w:rPr>
          <w:rFonts w:ascii="GHEA Grapalat" w:hAnsi="GHEA Grapalat"/>
          <w:b/>
          <w:bCs/>
          <w:i/>
          <w:sz w:val="20"/>
          <w:szCs w:val="20"/>
          <w:lang w:val="hy-AM"/>
        </w:rPr>
        <w:instrText>2022.xlsx" "30.05-</w:instrText>
      </w:r>
      <w:r w:rsidR="0038176E" w:rsidRPr="0038176E">
        <w:rPr>
          <w:rFonts w:ascii="GHEA Grapalat" w:hAnsi="GHEA Grapalat" w:cs="GHEA Grapalat"/>
          <w:b/>
          <w:bCs/>
          <w:i/>
          <w:sz w:val="20"/>
          <w:szCs w:val="20"/>
          <w:lang w:val="hy-AM"/>
        </w:rPr>
        <w:instrText>ամբողջ</w:instrText>
      </w:r>
      <w:r w:rsidR="0038176E" w:rsidRPr="0038176E">
        <w:rPr>
          <w:rFonts w:ascii="MS Mincho" w:eastAsia="MS Mincho" w:hAnsi="MS Mincho" w:cs="MS Mincho" w:hint="eastAsia"/>
          <w:b/>
          <w:bCs/>
          <w:i/>
          <w:sz w:val="20"/>
          <w:szCs w:val="20"/>
          <w:lang w:val="hy-AM"/>
        </w:rPr>
        <w:instrText>․</w:instrText>
      </w:r>
      <w:r w:rsidR="0038176E" w:rsidRPr="0038176E">
        <w:rPr>
          <w:rFonts w:ascii="GHEA Grapalat" w:hAnsi="GHEA Grapalat" w:cs="GHEA Grapalat"/>
          <w:b/>
          <w:bCs/>
          <w:i/>
          <w:sz w:val="20"/>
          <w:szCs w:val="20"/>
          <w:lang w:val="hy-AM"/>
        </w:rPr>
        <w:instrText>փաթեթ</w:instrText>
      </w:r>
      <w:r w:rsidR="0038176E" w:rsidRPr="0038176E">
        <w:rPr>
          <w:rFonts w:ascii="GHEA Grapalat" w:hAnsi="GHEA Grapalat"/>
          <w:b/>
          <w:bCs/>
          <w:i/>
          <w:sz w:val="20"/>
          <w:szCs w:val="20"/>
          <w:lang w:val="hy-AM"/>
        </w:rPr>
        <w:instrText xml:space="preserve">!R9C3" \a \f 4 \h  \* MERGEFORMAT </w:instrText>
      </w:r>
      <w:r w:rsidR="00A1263B" w:rsidRPr="0038176E">
        <w:rPr>
          <w:rFonts w:ascii="GHEA Grapalat" w:hAnsi="GHEA Grapalat"/>
          <w:b/>
          <w:bCs/>
          <w:i/>
          <w:sz w:val="20"/>
          <w:szCs w:val="20"/>
          <w:lang w:val="hy-AM"/>
        </w:rPr>
        <w:fldChar w:fldCharType="separate"/>
      </w:r>
      <w:r w:rsidR="00200B85" w:rsidRPr="00200B85">
        <w:rPr>
          <w:rFonts w:ascii="GHEA Grapalat" w:hAnsi="GHEA Grapalat"/>
          <w:b/>
          <w:bCs/>
          <w:i/>
          <w:sz w:val="20"/>
          <w:szCs w:val="20"/>
        </w:rPr>
        <w:t>ՀՀ</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Արմավիրի</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մարզի</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Խոյ</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համայնքի</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Գեղակերտ</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գյուղում</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Մ</w:t>
      </w:r>
      <w:r w:rsidR="00200B85" w:rsidRPr="00200B85">
        <w:rPr>
          <w:rFonts w:ascii="GHEA Grapalat" w:hAnsi="GHEA Grapalat"/>
          <w:b/>
          <w:bCs/>
          <w:i/>
          <w:sz w:val="20"/>
          <w:szCs w:val="20"/>
          <w:lang w:val="af-ZA"/>
        </w:rPr>
        <w:t>.</w:t>
      </w:r>
      <w:r w:rsidR="00200B85" w:rsidRPr="00200B85">
        <w:rPr>
          <w:rFonts w:ascii="GHEA Grapalat" w:hAnsi="GHEA Grapalat"/>
          <w:b/>
          <w:bCs/>
          <w:i/>
          <w:sz w:val="20"/>
          <w:szCs w:val="20"/>
        </w:rPr>
        <w:t>Սարյան</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Մարշալ</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Բաղրամյան</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փողոցների</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և</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Մ</w:t>
      </w:r>
      <w:r w:rsidR="00200B85" w:rsidRPr="00200B85">
        <w:rPr>
          <w:rFonts w:ascii="GHEA Grapalat" w:hAnsi="GHEA Grapalat"/>
          <w:b/>
          <w:bCs/>
          <w:i/>
          <w:sz w:val="20"/>
          <w:szCs w:val="20"/>
          <w:lang w:val="af-ZA"/>
        </w:rPr>
        <w:t>.</w:t>
      </w:r>
      <w:r w:rsidR="00200B85" w:rsidRPr="00200B85">
        <w:rPr>
          <w:rFonts w:ascii="GHEA Grapalat" w:hAnsi="GHEA Grapalat"/>
          <w:b/>
          <w:bCs/>
          <w:i/>
          <w:sz w:val="20"/>
          <w:szCs w:val="20"/>
        </w:rPr>
        <w:t>Մարշալ</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Բաղրամյան</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փողոցից</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մինչև</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մշակույթի</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տան</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հարակից</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տարածքի</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Մոնթեավան</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գյուղում</w:t>
      </w:r>
      <w:r w:rsidR="00200B85" w:rsidRPr="00200B85">
        <w:rPr>
          <w:rFonts w:ascii="GHEA Grapalat" w:hAnsi="GHEA Grapalat"/>
          <w:b/>
          <w:bCs/>
          <w:i/>
          <w:sz w:val="20"/>
          <w:szCs w:val="20"/>
          <w:lang w:val="af-ZA"/>
        </w:rPr>
        <w:t xml:space="preserve"> I-</w:t>
      </w:r>
      <w:r w:rsidR="00200B85" w:rsidRPr="00200B85">
        <w:rPr>
          <w:rFonts w:ascii="GHEA Grapalat" w:hAnsi="GHEA Grapalat"/>
          <w:b/>
          <w:bCs/>
          <w:i/>
          <w:sz w:val="20"/>
          <w:szCs w:val="20"/>
        </w:rPr>
        <w:t>ին</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փողոցի</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համայնքի</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կենտրոնական</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փողոց</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Այգեշատ</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գյուղի</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Երիտասարդական</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և</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Մայիսյան</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փողոցների</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Դողս</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գյուղում</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Դողս</w:t>
      </w:r>
      <w:r w:rsidR="00200B85" w:rsidRPr="00200B85">
        <w:rPr>
          <w:rFonts w:ascii="GHEA Grapalat" w:hAnsi="GHEA Grapalat"/>
          <w:b/>
          <w:bCs/>
          <w:i/>
          <w:sz w:val="20"/>
          <w:szCs w:val="20"/>
          <w:lang w:val="af-ZA"/>
        </w:rPr>
        <w:t>-</w:t>
      </w:r>
      <w:r w:rsidR="00200B85" w:rsidRPr="00200B85">
        <w:rPr>
          <w:rFonts w:ascii="GHEA Grapalat" w:hAnsi="GHEA Grapalat"/>
          <w:b/>
          <w:bCs/>
          <w:i/>
          <w:sz w:val="20"/>
          <w:szCs w:val="20"/>
        </w:rPr>
        <w:t>Աղավնատուն</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տանող</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ճանապարհի</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ասֆալտապատման</w:t>
      </w:r>
      <w:r w:rsidR="00200B85" w:rsidRPr="00200B85">
        <w:rPr>
          <w:rFonts w:ascii="GHEA Grapalat" w:hAnsi="GHEA Grapalat"/>
          <w:b/>
          <w:bCs/>
          <w:i/>
          <w:sz w:val="20"/>
          <w:szCs w:val="20"/>
          <w:lang w:val="af-ZA"/>
        </w:rPr>
        <w:t xml:space="preserve"> </w:t>
      </w:r>
      <w:r w:rsidR="00200B85" w:rsidRPr="00200B85">
        <w:rPr>
          <w:rFonts w:ascii="GHEA Grapalat" w:hAnsi="GHEA Grapalat"/>
          <w:b/>
          <w:bCs/>
          <w:i/>
          <w:sz w:val="20"/>
          <w:szCs w:val="20"/>
        </w:rPr>
        <w:t>աշխատանքների</w:t>
      </w:r>
      <w:r w:rsidR="0038176E" w:rsidRPr="0038176E">
        <w:rPr>
          <w:rFonts w:ascii="GHEA Grapalat" w:hAnsi="GHEA Grapalat"/>
          <w:b/>
          <w:bCs/>
          <w:i/>
          <w:sz w:val="20"/>
          <w:szCs w:val="20"/>
          <w:lang w:val="af-ZA"/>
        </w:rPr>
        <w:t xml:space="preserve">» </w:t>
      </w:r>
    </w:p>
    <w:p w:rsidR="00F02279" w:rsidRPr="0038176E" w:rsidRDefault="00A1263B" w:rsidP="0038176E">
      <w:pPr>
        <w:jc w:val="both"/>
        <w:rPr>
          <w:rFonts w:ascii="GHEA Grapalat" w:hAnsi="GHEA Grapalat"/>
          <w:sz w:val="20"/>
          <w:szCs w:val="20"/>
          <w:vertAlign w:val="superscript"/>
          <w:lang w:val="es-ES"/>
        </w:rPr>
      </w:pPr>
      <w:r w:rsidRPr="0038176E">
        <w:rPr>
          <w:rFonts w:ascii="GHEA Grapalat" w:hAnsi="GHEA Grapalat"/>
          <w:b/>
          <w:bCs/>
          <w:i/>
          <w:sz w:val="20"/>
          <w:szCs w:val="20"/>
          <w:lang w:val="hy-AM"/>
        </w:rPr>
        <w:fldChar w:fldCharType="end"/>
      </w:r>
      <w:r w:rsidR="00F02279" w:rsidRPr="00E6597C">
        <w:rPr>
          <w:rFonts w:ascii="GHEA Grapalat" w:hAnsi="GHEA Grapalat" w:cs="Sylfaen"/>
          <w:sz w:val="20"/>
          <w:szCs w:val="20"/>
          <w:lang w:val="pt-BR"/>
        </w:rPr>
        <w:t>աշխատանքները</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այսուհետ</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աշխատանք</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իսկ</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Պատվիրատուն</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պարտավորվում</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է</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ընդունել</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կատարված</w:t>
      </w:r>
      <w:r w:rsidR="00F02279" w:rsidRPr="00E6597C">
        <w:rPr>
          <w:rFonts w:ascii="GHEA Grapalat" w:hAnsi="GHEA Grapalat"/>
          <w:sz w:val="20"/>
          <w:szCs w:val="20"/>
          <w:lang w:val="es-ES"/>
        </w:rPr>
        <w:t xml:space="preserve"> ա</w:t>
      </w:r>
      <w:r w:rsidR="00F02279" w:rsidRPr="00E6597C">
        <w:rPr>
          <w:rFonts w:ascii="GHEA Grapalat" w:hAnsi="GHEA Grapalat" w:cs="Sylfaen"/>
          <w:sz w:val="20"/>
          <w:szCs w:val="20"/>
          <w:lang w:val="pt-BR"/>
        </w:rPr>
        <w:t>շխատանքը</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և</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վարձատրել</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դրա</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համար</w:t>
      </w:r>
      <w:r w:rsidR="00F02279" w:rsidRPr="00E6597C">
        <w:rPr>
          <w:rFonts w:ascii="GHEA Grapalat" w:hAnsi="GHEA Grapalat" w:cs="Tahoma"/>
          <w:sz w:val="20"/>
          <w:szCs w:val="20"/>
          <w:lang w:val="es-ES"/>
        </w:rPr>
        <w:t>։</w:t>
      </w:r>
    </w:p>
    <w:p w:rsidR="00F02279" w:rsidRPr="00E6597C" w:rsidRDefault="00F02279" w:rsidP="00F0227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ստանդարտներին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շինարարարական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նորմերին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կանոններին</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անբաժանելի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կազմող</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ծավալաթերթ</w:t>
      </w:r>
      <w:r w:rsidRPr="00E6597C">
        <w:rPr>
          <w:rFonts w:ascii="GHEA Grapalat" w:hAnsi="GHEA Grapalat" w:cs="Times Armenian"/>
          <w:sz w:val="20"/>
          <w:szCs w:val="20"/>
          <w:lang w:val="es-ES"/>
        </w:rPr>
        <w:t>-</w:t>
      </w:r>
      <w:r w:rsidRPr="00E6597C">
        <w:rPr>
          <w:rFonts w:ascii="GHEA Grapalat" w:hAnsi="GHEA Grapalat" w:cs="Sylfaen"/>
          <w:sz w:val="20"/>
          <w:szCs w:val="20"/>
          <w:lang w:val="pt-BR"/>
        </w:rPr>
        <w:t>նախահաշվին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ahoma"/>
          <w:sz w:val="20"/>
          <w:szCs w:val="20"/>
          <w:lang w:val="es-ES"/>
        </w:rPr>
        <w:t>։</w:t>
      </w:r>
    </w:p>
    <w:p w:rsidR="00F02279" w:rsidRPr="00803531" w:rsidRDefault="00F02279" w:rsidP="00F02279">
      <w:pPr>
        <w:tabs>
          <w:tab w:val="left" w:pos="1134"/>
        </w:tabs>
        <w:ind w:firstLine="720"/>
        <w:jc w:val="both"/>
        <w:rPr>
          <w:rFonts w:ascii="GHEA Grapalat" w:hAnsi="GHEA Grapalat" w:cs="Times Armenian"/>
          <w:b/>
          <w:color w:val="FF0000"/>
          <w:sz w:val="20"/>
          <w:u w:val="single"/>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00200B85">
        <w:rPr>
          <w:rFonts w:ascii="GHEA Grapalat" w:hAnsi="GHEA Grapalat" w:cs="Times Armenian"/>
          <w:sz w:val="20"/>
          <w:szCs w:val="20"/>
          <w:lang w:val="es-ES"/>
        </w:rPr>
        <w:t>______________</w:t>
      </w:r>
      <w:r w:rsidRPr="00E6597C">
        <w:rPr>
          <w:rFonts w:ascii="GHEA Grapalat" w:hAnsi="GHEA Grapalat" w:cs="Times Armenian"/>
          <w:lang w:val="es-ES"/>
        </w:rPr>
        <w:t xml:space="preserve">  </w:t>
      </w:r>
    </w:p>
    <w:p w:rsidR="00F02279" w:rsidRPr="00E6597C" w:rsidRDefault="00F02279" w:rsidP="00F02279">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w:t>
      </w:r>
      <w:r w:rsidR="00205078">
        <w:rPr>
          <w:rFonts w:ascii="GHEA Grapalat" w:hAnsi="GHEA Grapalat" w:cs="Sylfaen"/>
          <w:vertAlign w:val="superscript"/>
          <w:lang w:val="pt-BR"/>
        </w:rPr>
        <w:t xml:space="preserve">                      </w:t>
      </w:r>
      <w:r w:rsidRPr="00E6597C">
        <w:rPr>
          <w:rFonts w:ascii="GHEA Grapalat" w:hAnsi="GHEA Grapalat" w:cs="Sylfaen"/>
          <w:vertAlign w:val="superscript"/>
          <w:lang w:val="pt-BR"/>
        </w:rPr>
        <w:t xml:space="preserve">  աշխատանքների</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կատարման</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վերջնաժամկետը</w:t>
      </w:r>
    </w:p>
    <w:p w:rsidR="00F02279" w:rsidRPr="00E6597C" w:rsidRDefault="00F02279" w:rsidP="00F02279">
      <w:pPr>
        <w:tabs>
          <w:tab w:val="left" w:pos="1134"/>
        </w:tabs>
        <w:ind w:firstLine="720"/>
        <w:jc w:val="both"/>
        <w:rPr>
          <w:rFonts w:ascii="GHEA Grapalat" w:hAnsi="GHEA Grapalat"/>
          <w:sz w:val="20"/>
          <w:szCs w:val="20"/>
          <w:lang w:val="es-ES"/>
        </w:rPr>
      </w:pP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տեսակի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փուլերի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որոշվում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համաձայնեցված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Հավելված</w:t>
      </w:r>
      <w:r w:rsidRPr="00E6597C">
        <w:rPr>
          <w:rFonts w:ascii="GHEA Grapalat" w:hAnsi="GHEA Grapalat" w:cs="Sylfaen"/>
          <w:sz w:val="20"/>
          <w:szCs w:val="20"/>
          <w:lang w:val="es-ES"/>
        </w:rPr>
        <w:t xml:space="preserve"> N 2)</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134"/>
        </w:tabs>
        <w:ind w:firstLine="720"/>
        <w:jc w:val="both"/>
        <w:rPr>
          <w:rFonts w:ascii="GHEA Grapalat" w:hAnsi="GHEA Grapalat"/>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rsidR="00F02279" w:rsidRPr="00E6597C" w:rsidRDefault="00F02279" w:rsidP="00F0227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փաստաթղթերի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lastRenderedPageBreak/>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գ</w:t>
      </w:r>
      <w:r w:rsidRPr="00E6597C">
        <w:rPr>
          <w:rFonts w:ascii="GHEA Grapalat" w:hAnsi="GHEA Grapalat"/>
          <w:sz w:val="20"/>
          <w:szCs w:val="20"/>
          <w:lang w:val="es-ES"/>
        </w:rPr>
        <w:t>)</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նախագծանախահաշվային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փաստաթղթերով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p>
    <w:p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b/>
          <w:i/>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գործիքներով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մեխանիզմներով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պատշաճ</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ծավալաթերթին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ahoma"/>
          <w:sz w:val="20"/>
          <w:szCs w:val="20"/>
          <w:lang w:val="es-ES"/>
        </w:rPr>
        <w:t>։</w:t>
      </w:r>
    </w:p>
    <w:p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շինմոնտաժային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նորմերին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մոնտաժված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էլեկտրական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ջեռուցման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ջրամատակարարման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կոյուղու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օդափոխիչ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փորձարկում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համալիր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փորձարկմանը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w:t>
      </w:r>
      <w:r w:rsidR="00774730" w:rsidRPr="00774730">
        <w:rPr>
          <w:rFonts w:ascii="GHEA Grapalat" w:hAnsi="GHEA Grapalat" w:cs="Sylfaen"/>
          <w:b/>
          <w:sz w:val="20"/>
          <w:szCs w:val="20"/>
          <w:u w:val="single"/>
          <w:lang w:val="hy-AM"/>
        </w:rPr>
        <w:t>1095</w:t>
      </w:r>
      <w:r w:rsidRPr="00C1134C">
        <w:rPr>
          <w:rFonts w:ascii="GHEA Grapalat" w:hAnsi="GHEA Grapalat" w:cs="Sylfaen"/>
          <w:sz w:val="20"/>
          <w:szCs w:val="20"/>
          <w:lang w:val="es-ES"/>
        </w:rPr>
        <w:t xml:space="preserve"> </w:t>
      </w:r>
      <w:r w:rsidRPr="00C1134C">
        <w:rPr>
          <w:rFonts w:ascii="GHEA Grapalat" w:hAnsi="GHEA Grapalat" w:cs="Sylfaen"/>
          <w:sz w:val="20"/>
          <w:szCs w:val="20"/>
          <w:lang w:val="hy-AM"/>
        </w:rPr>
        <w:t xml:space="preserve">օր (առնվազն 365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 հաշվին, Պատվիրատուի կողմից սահմանված ողջամիտ ժամկետում վերացնել թերությունները:</w:t>
      </w:r>
      <w:r w:rsidR="004303CA" w:rsidRPr="00C1134C">
        <w:rPr>
          <w:rFonts w:ascii="GHEA Grapalat" w:hAnsi="GHEA Grapalat" w:cs="Sylfaen"/>
          <w:sz w:val="20"/>
          <w:szCs w:val="20"/>
          <w:vertAlign w:val="superscript"/>
          <w:lang w:val="hy-AM"/>
        </w:rPr>
        <w:t>2</w:t>
      </w:r>
      <w:r w:rsidR="004832A7" w:rsidRPr="00C1134C">
        <w:rPr>
          <w:rFonts w:ascii="GHEA Grapalat" w:hAnsi="GHEA Grapalat" w:cs="Sylfaen"/>
          <w:sz w:val="20"/>
          <w:szCs w:val="20"/>
          <w:vertAlign w:val="superscript"/>
          <w:lang w:val="hy-AM"/>
        </w:rPr>
        <w:t>6</w:t>
      </w:r>
      <w:r w:rsidRPr="00C1134C">
        <w:rPr>
          <w:rStyle w:val="af6"/>
          <w:rFonts w:ascii="GHEA Grapalat" w:hAnsi="GHEA Grapalat" w:cs="Sylfaen"/>
          <w:color w:val="FFFFFF"/>
          <w:sz w:val="20"/>
          <w:szCs w:val="20"/>
          <w:lang w:val="hy-AM"/>
        </w:rPr>
        <w:footnoteReference w:id="11"/>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952437">
        <w:rPr>
          <w:rFonts w:ascii="GHEA Grapalat" w:hAnsi="GHEA Grapalat" w:cs="Sylfaen"/>
          <w:sz w:val="20"/>
          <w:szCs w:val="20"/>
          <w:vertAlign w:val="superscript"/>
          <w:lang w:val="pt-BR"/>
        </w:rPr>
        <w:t>27</w:t>
      </w:r>
      <w:r w:rsidRPr="00E6597C">
        <w:rPr>
          <w:rStyle w:val="af6"/>
          <w:rFonts w:ascii="GHEA Grapalat" w:hAnsi="GHEA Grapalat" w:cs="Sylfaen"/>
          <w:color w:val="FFFFFF"/>
          <w:sz w:val="20"/>
          <w:szCs w:val="20"/>
          <w:lang w:val="pt-BR"/>
        </w:rPr>
        <w:footnoteReference w:id="12"/>
      </w:r>
      <w:r w:rsidRPr="00E6597C">
        <w:rPr>
          <w:rFonts w:ascii="GHEA Grapalat" w:hAnsi="GHEA Grapalat" w:cs="Times Armenian"/>
          <w:color w:val="FFFFFF"/>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Sylfaen"/>
          <w:sz w:val="16"/>
          <w:szCs w:val="16"/>
          <w:u w:val="single"/>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E6597C">
        <w:rPr>
          <w:rFonts w:ascii="GHEA Grapalat" w:hAnsi="GHEA Grapalat" w:cs="Sylfaen"/>
          <w:sz w:val="20"/>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E6597C">
        <w:rPr>
          <w:rFonts w:ascii="GHEA Grapalat" w:hAnsi="GHEA Grapalat" w:cs="Sylfaen"/>
          <w:sz w:val="20"/>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w:t>
      </w:r>
      <w:r w:rsidRPr="00E6597C">
        <w:rPr>
          <w:rFonts w:ascii="GHEA Grapalat" w:hAnsi="GHEA Grapalat" w:cs="Sylfaen"/>
          <w:sz w:val="20"/>
          <w:lang w:val="hy-AM"/>
        </w:rPr>
        <w:lastRenderedPageBreak/>
        <w:t>թվականի մարտի 19-ի N 596-Ն որոշմամբ սահմանված հանձնաժողով ձևավորելու և կատարված աշխատանքներն ընդունելու համար.</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(այսուհետ` ընդունող հանձնաժողով) կողմից կատարված աշխատանքներն ընդունվելու դեպքում.</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F02279" w:rsidRPr="00E6597C" w:rsidRDefault="00F02279" w:rsidP="00F02279">
      <w:pPr>
        <w:tabs>
          <w:tab w:val="left" w:pos="1276"/>
        </w:tabs>
        <w:ind w:firstLine="720"/>
        <w:jc w:val="both"/>
        <w:rPr>
          <w:rFonts w:ascii="GHEA Grapalat" w:hAnsi="GHEA Grapalat"/>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rsidR="00F02279" w:rsidRPr="00E6597C" w:rsidRDefault="00F02279" w:rsidP="00F02279">
      <w:pPr>
        <w:tabs>
          <w:tab w:val="left" w:pos="1276"/>
        </w:tabs>
        <w:ind w:firstLine="720"/>
        <w:jc w:val="both"/>
        <w:rPr>
          <w:rFonts w:ascii="GHEA Grapalat" w:hAnsi="GHEA Grapalat"/>
          <w:sz w:val="20"/>
          <w:szCs w:val="20"/>
          <w:lang w:val="hy-AM"/>
        </w:rPr>
      </w:pP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00205078">
        <w:rPr>
          <w:rFonts w:ascii="GHEA Grapalat" w:hAnsi="GHEA Grapalat" w:cs="Times Armenian"/>
          <w:sz w:val="20"/>
          <w:szCs w:val="20"/>
          <w:lang w:val="hy-AM"/>
        </w:rPr>
        <w:t>։</w:t>
      </w:r>
      <w:r w:rsidRPr="00E6597C">
        <w:rPr>
          <w:rFonts w:ascii="GHEA Grapalat" w:hAnsi="GHEA Grapalat" w:cs="Times Armenian"/>
          <w:sz w:val="20"/>
          <w:szCs w:val="20"/>
          <w:lang w:val="hy-AM"/>
        </w:rPr>
        <w:t xml:space="preserve"> </w:t>
      </w:r>
    </w:p>
    <w:p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rsidR="00F02279"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Pr>
          <w:rFonts w:ascii="GHEA Grapalat" w:hAnsi="GHEA Grapalat" w:cs="Sylfaen"/>
          <w:sz w:val="20"/>
          <w:szCs w:val="20"/>
          <w:lang w:val="hy-AM"/>
        </w:rPr>
        <w:t>--</w:t>
      </w:r>
      <w:r w:rsidRPr="00E6597C">
        <w:rPr>
          <w:rFonts w:ascii="GHEA Grapalat" w:hAnsi="GHEA Grapalat" w:cs="Sylfaen"/>
          <w:sz w:val="20"/>
          <w:szCs w:val="20"/>
          <w:lang w:val="hy-AM"/>
        </w:rPr>
        <w:t xml:space="preserve">-ը։ </w:t>
      </w:r>
    </w:p>
    <w:p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28.</w:t>
      </w:r>
      <w:r w:rsidRPr="00931573">
        <w:rPr>
          <w:rFonts w:ascii="GHEA Grapalat" w:hAnsi="GHEA Grapalat"/>
          <w:sz w:val="20"/>
          <w:vertAlign w:val="superscript"/>
          <w:lang w:val="hy-AM"/>
        </w:rPr>
        <w:t>1</w:t>
      </w:r>
      <w:r>
        <w:rPr>
          <w:rFonts w:ascii="GHEA Grapalat" w:hAnsi="GHEA Grapalat"/>
          <w:sz w:val="20"/>
          <w:lang w:val="hy-AM"/>
        </w:rPr>
        <w:t>:</w:t>
      </w:r>
    </w:p>
    <w:p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rsidR="00F02279" w:rsidRPr="00E6597C" w:rsidRDefault="00F02279" w:rsidP="00F02279">
      <w:pPr>
        <w:tabs>
          <w:tab w:val="left" w:pos="1276"/>
        </w:tabs>
        <w:ind w:firstLine="720"/>
        <w:jc w:val="both"/>
        <w:rPr>
          <w:rFonts w:ascii="GHEA Grapalat" w:hAnsi="GHEA Grapalat" w:cs="Sylfaen"/>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տուգանք</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Arial"/>
          <w:sz w:val="20"/>
          <w:szCs w:val="20"/>
          <w:lang w:val="hy-AM"/>
        </w:rPr>
        <w:t xml:space="preserve"> 5.1 </w:t>
      </w:r>
      <w:r w:rsidRPr="00E6597C">
        <w:rPr>
          <w:rFonts w:ascii="GHEA Grapalat" w:hAnsi="GHEA Grapalat" w:cs="Sylfaen"/>
          <w:sz w:val="20"/>
          <w:szCs w:val="20"/>
          <w:lang w:val="hy-AM"/>
        </w:rPr>
        <w:t>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Arial"/>
          <w:sz w:val="20"/>
          <w:szCs w:val="20"/>
          <w:lang w:val="hy-AM"/>
        </w:rPr>
        <w:t xml:space="preserve"> 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տասնորդական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4605D7">
        <w:rPr>
          <w:rFonts w:ascii="GHEA Grapalat" w:hAnsi="GHEA Grapalat" w:cs="Sylfaen"/>
          <w:sz w:val="20"/>
          <w:szCs w:val="20"/>
          <w:lang w:val="hy-AM"/>
        </w:rPr>
        <w:t>:</w:t>
      </w:r>
      <w:r w:rsidRPr="00E6597C">
        <w:rPr>
          <w:rStyle w:val="af6"/>
          <w:rFonts w:ascii="GHEA Grapalat" w:hAnsi="GHEA Grapalat" w:cs="Sylfaen"/>
          <w:color w:val="FFFFFF"/>
          <w:sz w:val="20"/>
          <w:szCs w:val="20"/>
          <w:lang w:val="hy-AM"/>
        </w:rPr>
        <w:footnoteReference w:id="13"/>
      </w:r>
      <w:r w:rsidRPr="004605D7">
        <w:rPr>
          <w:rFonts w:ascii="GHEA Grapalat" w:hAnsi="GHEA Grapalat"/>
          <w:sz w:val="20"/>
          <w:lang w:val="hy-AM"/>
        </w:rPr>
        <w:t xml:space="preserve">Ընդ որում տուգանքը հաշվարկվում է նաև աշխատանքի արդյունքը </w:t>
      </w:r>
      <w:r w:rsidRPr="004605D7">
        <w:rPr>
          <w:rFonts w:ascii="GHEA Grapalat" w:hAnsi="GHEA Grapalat"/>
          <w:sz w:val="20"/>
          <w:lang w:val="hy-AM"/>
        </w:rPr>
        <w:lastRenderedPageBreak/>
        <w:t xml:space="preserve">սույն պայմանագրով սահմանված ժամկետում կատարելու, սակայն պատվիրատուի կողմից այդ չընդունվելու դեպքում:  </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6.3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rsidR="00F02279" w:rsidRPr="00E6597C" w:rsidRDefault="00F02279" w:rsidP="00F02279">
      <w:pPr>
        <w:tabs>
          <w:tab w:val="left" w:pos="1276"/>
        </w:tabs>
        <w:ind w:firstLine="720"/>
        <w:jc w:val="both"/>
        <w:rPr>
          <w:rFonts w:ascii="GHEA Grapalat" w:hAnsi="GHEA Grapalat"/>
          <w:sz w:val="20"/>
          <w:szCs w:val="20"/>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4605D7">
        <w:rPr>
          <w:rFonts w:ascii="GHEA Grapalat" w:hAnsi="GHEA Grapalat" w:cs="Sylfaen"/>
          <w:sz w:val="20"/>
          <w:szCs w:val="20"/>
          <w:lang w:val="hy-AM"/>
        </w:rPr>
        <w:t>:</w:t>
      </w:r>
      <w:r w:rsidRPr="00E6597C">
        <w:rPr>
          <w:rStyle w:val="af6"/>
          <w:rFonts w:ascii="GHEA Grapalat" w:hAnsi="GHEA Grapalat" w:cs="Sylfaen"/>
          <w:color w:val="FFFFFF"/>
          <w:sz w:val="20"/>
          <w:szCs w:val="20"/>
          <w:lang w:val="hy-AM"/>
        </w:rPr>
        <w:footnoteReference w:id="14"/>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lastRenderedPageBreak/>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p>
    <w:p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1C6C36" w:rsidRPr="001C6C36">
        <w:rPr>
          <w:rFonts w:ascii="GHEA Grapalat" w:hAnsi="GHEA Grapalat" w:cs="Sylfaen"/>
          <w:sz w:val="20"/>
          <w:szCs w:val="20"/>
          <w:vertAlign w:val="superscript"/>
          <w:lang w:val="hy-AM"/>
        </w:rPr>
        <w:t>3</w:t>
      </w:r>
      <w:r w:rsidR="00195E9D" w:rsidRPr="00195E9D">
        <w:rPr>
          <w:rFonts w:ascii="GHEA Grapalat" w:hAnsi="GHEA Grapalat" w:cs="Sylfaen"/>
          <w:sz w:val="20"/>
          <w:szCs w:val="20"/>
          <w:vertAlign w:val="superscript"/>
          <w:lang w:val="hy-AM"/>
        </w:rPr>
        <w:t>3</w:t>
      </w:r>
      <w:r w:rsidRPr="00E6597C">
        <w:rPr>
          <w:rStyle w:val="af6"/>
          <w:rFonts w:ascii="GHEA Grapalat" w:hAnsi="GHEA Grapalat"/>
          <w:color w:val="FFFFFF"/>
          <w:sz w:val="20"/>
          <w:szCs w:val="20"/>
          <w:lang w:val="hy-AM"/>
        </w:rPr>
        <w:footnoteReference w:id="15"/>
      </w:r>
    </w:p>
    <w:p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4A1CC7" w:rsidRPr="004605D7" w:rsidRDefault="00F02279" w:rsidP="004A1CC7">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605D7">
        <w:rPr>
          <w:rFonts w:ascii="GHEA Grapalat" w:hAnsi="GHEA Grapalat"/>
          <w:sz w:val="20"/>
          <w:szCs w:val="20"/>
          <w:lang w:val="hy-AM" w:eastAsia="ru-RU"/>
        </w:rPr>
        <w:t xml:space="preserve">Պատվիրատուն այն </w:t>
      </w:r>
      <w:r w:rsidR="004A1CC7" w:rsidRPr="00E6597C">
        <w:rPr>
          <w:rFonts w:ascii="GHEA Grapalat" w:hAnsi="GHEA Grapalat"/>
          <w:sz w:val="20"/>
          <w:szCs w:val="20"/>
          <w:lang w:val="hy-AM" w:eastAsia="ru-RU"/>
        </w:rPr>
        <w:t xml:space="preserve">ուղարկվում է նաև </w:t>
      </w:r>
      <w:r w:rsidR="004A1CC7" w:rsidRPr="004605D7">
        <w:rPr>
          <w:rFonts w:ascii="GHEA Grapalat" w:hAnsi="GHEA Grapalat"/>
          <w:sz w:val="20"/>
          <w:szCs w:val="20"/>
          <w:lang w:val="hy-AM" w:eastAsia="ru-RU"/>
        </w:rPr>
        <w:t xml:space="preserve">Կապալառուի </w:t>
      </w:r>
      <w:r w:rsidR="004A1CC7" w:rsidRPr="00E6597C">
        <w:rPr>
          <w:rFonts w:ascii="GHEA Grapalat" w:hAnsi="GHEA Grapalat"/>
          <w:sz w:val="20"/>
          <w:szCs w:val="20"/>
          <w:lang w:val="hy-AM" w:eastAsia="ru-RU"/>
        </w:rPr>
        <w:t>էլեկտրոնային փոստին:</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rsidR="003C47E0" w:rsidRPr="003C47E0" w:rsidRDefault="00F02279" w:rsidP="00200B85">
      <w:pPr>
        <w:pStyle w:val="a3"/>
        <w:spacing w:line="240" w:lineRule="auto"/>
        <w:ind w:firstLine="0"/>
        <w:rPr>
          <w:rFonts w:ascii="GHEA Grapalat" w:hAnsi="GHEA Grapalat"/>
          <w:b/>
          <w:lang w:val="hy-AM"/>
        </w:rPr>
      </w:pPr>
      <w:r w:rsidRPr="00E6597C">
        <w:rPr>
          <w:rFonts w:ascii="GHEA Grapalat" w:hAnsi="GHEA Grapalat"/>
          <w:lang w:val="hy-AM" w:eastAsia="ru-RU"/>
        </w:rPr>
        <w:t xml:space="preserve">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w:t>
      </w:r>
      <w:r w:rsidRPr="00E6597C">
        <w:rPr>
          <w:rFonts w:ascii="GHEA Grapalat" w:hAnsi="GHEA Grapalat"/>
          <w:lang w:val="hy-AM" w:eastAsia="ru-RU"/>
        </w:rPr>
        <w:lastRenderedPageBreak/>
        <w:t xml:space="preserve">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w:t>
      </w:r>
      <w:r w:rsidR="00975F7D">
        <w:rPr>
          <w:rFonts w:ascii="GHEA Grapalat" w:hAnsi="GHEA Grapalat"/>
          <w:lang w:val="hy-AM" w:eastAsia="ru-RU"/>
        </w:rPr>
        <w:t>քսանհինգ</w:t>
      </w:r>
      <w:r w:rsidR="00A61F96" w:rsidRPr="004605D7">
        <w:rPr>
          <w:rFonts w:ascii="GHEA Grapalat" w:hAnsi="GHEA Grapalat"/>
          <w:lang w:val="hy-AM" w:eastAsia="ru-RU"/>
        </w:rPr>
        <w:t>պատիկը</w:t>
      </w:r>
      <w:r w:rsidRPr="00E6597C">
        <w:rPr>
          <w:rFonts w:ascii="GHEA Grapalat" w:hAnsi="GHEA Grapalat"/>
          <w:lang w:val="hy-AM" w:eastAsia="ru-RU"/>
        </w:rPr>
        <w:t xml:space="preserve">, ապա Պատվիրատուի կողմից համաձայնագիր կկնքվի, եթե Կապալառուի կողմից տուժանքի ձևով ներկայացված </w:t>
      </w:r>
      <w:r w:rsidR="00A61F96" w:rsidRPr="004605D7">
        <w:rPr>
          <w:rFonts w:ascii="GHEA Grapalat" w:hAnsi="GHEA Grapalat"/>
          <w:lang w:val="hy-AM" w:eastAsia="ru-RU"/>
        </w:rPr>
        <w:t xml:space="preserve">որակավորման և </w:t>
      </w:r>
      <w:r w:rsidRPr="00E6597C">
        <w:rPr>
          <w:rFonts w:ascii="GHEA Grapalat" w:hAnsi="GHEA Grapalat"/>
          <w:lang w:val="hy-AM" w:eastAsia="ru-RU"/>
        </w:rPr>
        <w:t>պայմանագրի ապահովում</w:t>
      </w:r>
      <w:r w:rsidR="00A61F96" w:rsidRPr="004605D7">
        <w:rPr>
          <w:rFonts w:ascii="GHEA Grapalat" w:hAnsi="GHEA Grapalat"/>
          <w:lang w:val="hy-AM" w:eastAsia="ru-RU"/>
        </w:rPr>
        <w:t>ներ</w:t>
      </w:r>
      <w:r w:rsidRPr="00E6597C">
        <w:rPr>
          <w:rFonts w:ascii="GHEA Grapalat" w:hAnsi="GHEA Grapalat"/>
          <w:lang w:val="hy-AM" w:eastAsia="ru-RU"/>
        </w:rPr>
        <w:t xml:space="preserve">ը` նախատեսված ֆինանսական միջոցների չափով, փոխարինվում </w:t>
      </w:r>
      <w:r w:rsidR="00A61F96" w:rsidRPr="004605D7">
        <w:rPr>
          <w:rFonts w:ascii="GHEA Grapalat" w:hAnsi="GHEA Grapalat"/>
          <w:lang w:val="hy-AM" w:eastAsia="ru-RU"/>
        </w:rPr>
        <w:t>են</w:t>
      </w:r>
      <w:r w:rsidRPr="00E6597C">
        <w:rPr>
          <w:rFonts w:ascii="GHEA Grapalat" w:hAnsi="GHEA Grapalat"/>
          <w:lang w:val="hy-AM" w:eastAsia="ru-RU"/>
        </w:rPr>
        <w:t xml:space="preserve">  երաշխիքով կամ կանխիկ փողով` հաշվի առնելով ՀՀ կառավարության 2017 թվականի մայիսի 4-ի N 526-Ն որոշման N 1 հավելվածի 32-րդ կետի 1</w:t>
      </w:r>
      <w:r w:rsidR="00A61F96" w:rsidRPr="004605D7">
        <w:rPr>
          <w:rFonts w:ascii="GHEA Grapalat" w:hAnsi="GHEA Grapalat"/>
          <w:lang w:val="hy-AM" w:eastAsia="ru-RU"/>
        </w:rPr>
        <w:t>7</w:t>
      </w:r>
      <w:r w:rsidRPr="00E6597C">
        <w:rPr>
          <w:rFonts w:ascii="GHEA Grapalat" w:hAnsi="GHEA Grapalat"/>
          <w:lang w:val="hy-AM" w:eastAsia="ru-RU"/>
        </w:rPr>
        <w:t xml:space="preserve">-րդ ենթակետի «բ» պարբերության պահանջները: Ընդ որում, Կապալառուն համաձայնագիրը կնքում, իսկ տուժանքի ձևով ներկայացված </w:t>
      </w:r>
      <w:r w:rsidR="00A61F96" w:rsidRPr="004605D7">
        <w:rPr>
          <w:rFonts w:ascii="GHEA Grapalat" w:hAnsi="GHEA Grapalat"/>
          <w:lang w:val="hy-AM" w:eastAsia="ru-RU"/>
        </w:rPr>
        <w:t xml:space="preserve">որակավորման և </w:t>
      </w:r>
      <w:r w:rsidRPr="00E6597C">
        <w:rPr>
          <w:rFonts w:ascii="GHEA Grapalat" w:hAnsi="GHEA Grapalat"/>
          <w:lang w:val="hy-AM" w:eastAsia="ru-RU"/>
        </w:rPr>
        <w:t>պայմանագրի ապահով</w:t>
      </w:r>
      <w:r w:rsidR="00A61F96" w:rsidRPr="004605D7">
        <w:rPr>
          <w:rFonts w:ascii="GHEA Grapalat" w:hAnsi="GHEA Grapalat"/>
          <w:lang w:val="hy-AM" w:eastAsia="ru-RU"/>
        </w:rPr>
        <w:t xml:space="preserve">ումների </w:t>
      </w:r>
      <w:r w:rsidRPr="00E6597C">
        <w:rPr>
          <w:rFonts w:ascii="GHEA Grapalat" w:hAnsi="GHEA Grapalat"/>
          <w:lang w:val="hy-AM" w:eastAsia="ru-RU"/>
        </w:rPr>
        <w:t>փոխարինման դեպքում նաև նոր ապահովում</w:t>
      </w:r>
      <w:r w:rsidR="00A61F96" w:rsidRPr="004605D7">
        <w:rPr>
          <w:rFonts w:ascii="GHEA Grapalat" w:hAnsi="GHEA Grapalat"/>
          <w:lang w:val="hy-AM" w:eastAsia="ru-RU"/>
        </w:rPr>
        <w:t>ներ</w:t>
      </w:r>
      <w:r w:rsidRPr="00E6597C">
        <w:rPr>
          <w:rFonts w:ascii="GHEA Grapalat" w:hAnsi="GHEA Grapalat"/>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3C47E0" w:rsidRPr="003C47E0">
        <w:rPr>
          <w:rFonts w:ascii="GHEA Grapalat" w:hAnsi="GHEA Grapalat"/>
          <w:b/>
          <w:bCs/>
          <w:i w:val="0"/>
          <w:lang w:val="hy-AM"/>
        </w:rPr>
        <w:t xml:space="preserve"> </w:t>
      </w:r>
      <w:r w:rsidR="00200B85" w:rsidRPr="00200B85">
        <w:rPr>
          <w:rFonts w:ascii="GHEA Grapalat" w:hAnsi="GHEA Grapalat"/>
          <w:b/>
          <w:bCs/>
          <w:lang w:val="hy-AM"/>
        </w:rPr>
        <w:t>ՀՀ</w:t>
      </w:r>
      <w:r w:rsidR="00200B85" w:rsidRPr="00200B85">
        <w:rPr>
          <w:rFonts w:ascii="GHEA Grapalat" w:hAnsi="GHEA Grapalat"/>
          <w:b/>
          <w:bCs/>
          <w:lang w:val="af-ZA"/>
        </w:rPr>
        <w:t xml:space="preserve"> </w:t>
      </w:r>
      <w:r w:rsidR="00200B85" w:rsidRPr="00200B85">
        <w:rPr>
          <w:rFonts w:ascii="GHEA Grapalat" w:hAnsi="GHEA Grapalat"/>
          <w:b/>
          <w:bCs/>
          <w:lang w:val="hy-AM"/>
        </w:rPr>
        <w:t>Արմավիրի</w:t>
      </w:r>
      <w:r w:rsidR="00200B85" w:rsidRPr="00200B85">
        <w:rPr>
          <w:rFonts w:ascii="GHEA Grapalat" w:hAnsi="GHEA Grapalat"/>
          <w:b/>
          <w:bCs/>
          <w:lang w:val="af-ZA"/>
        </w:rPr>
        <w:t xml:space="preserve"> </w:t>
      </w:r>
      <w:r w:rsidR="00200B85" w:rsidRPr="00200B85">
        <w:rPr>
          <w:rFonts w:ascii="GHEA Grapalat" w:hAnsi="GHEA Grapalat"/>
          <w:b/>
          <w:bCs/>
          <w:lang w:val="hy-AM"/>
        </w:rPr>
        <w:t>մարզի</w:t>
      </w:r>
      <w:r w:rsidR="00200B85" w:rsidRPr="00200B85">
        <w:rPr>
          <w:rFonts w:ascii="GHEA Grapalat" w:hAnsi="GHEA Grapalat"/>
          <w:b/>
          <w:bCs/>
          <w:lang w:val="af-ZA"/>
        </w:rPr>
        <w:t xml:space="preserve"> </w:t>
      </w:r>
      <w:r w:rsidR="00200B85" w:rsidRPr="00200B85">
        <w:rPr>
          <w:rFonts w:ascii="GHEA Grapalat" w:hAnsi="GHEA Grapalat"/>
          <w:b/>
          <w:bCs/>
          <w:lang w:val="hy-AM"/>
        </w:rPr>
        <w:t>Խոյ</w:t>
      </w:r>
      <w:r w:rsidR="00200B85" w:rsidRPr="00200B85">
        <w:rPr>
          <w:rFonts w:ascii="GHEA Grapalat" w:hAnsi="GHEA Grapalat"/>
          <w:b/>
          <w:bCs/>
          <w:lang w:val="af-ZA"/>
        </w:rPr>
        <w:t xml:space="preserve"> </w:t>
      </w:r>
      <w:r w:rsidR="00200B85" w:rsidRPr="00200B85">
        <w:rPr>
          <w:rFonts w:ascii="GHEA Grapalat" w:hAnsi="GHEA Grapalat"/>
          <w:b/>
          <w:bCs/>
          <w:lang w:val="hy-AM"/>
        </w:rPr>
        <w:t>համայնքի</w:t>
      </w:r>
      <w:r w:rsidR="00200B85" w:rsidRPr="00200B85">
        <w:rPr>
          <w:rFonts w:ascii="GHEA Grapalat" w:hAnsi="GHEA Grapalat"/>
          <w:b/>
          <w:bCs/>
          <w:lang w:val="af-ZA"/>
        </w:rPr>
        <w:t xml:space="preserve"> </w:t>
      </w:r>
      <w:r w:rsidR="00200B85" w:rsidRPr="00200B85">
        <w:rPr>
          <w:rFonts w:ascii="GHEA Grapalat" w:hAnsi="GHEA Grapalat"/>
          <w:b/>
          <w:bCs/>
          <w:lang w:val="hy-AM"/>
        </w:rPr>
        <w:t>Գեղակերտ</w:t>
      </w:r>
      <w:r w:rsidR="00200B85" w:rsidRPr="00200B85">
        <w:rPr>
          <w:rFonts w:ascii="GHEA Grapalat" w:hAnsi="GHEA Grapalat"/>
          <w:b/>
          <w:bCs/>
          <w:lang w:val="af-ZA"/>
        </w:rPr>
        <w:t xml:space="preserve"> </w:t>
      </w:r>
      <w:r w:rsidR="00200B85" w:rsidRPr="00200B85">
        <w:rPr>
          <w:rFonts w:ascii="GHEA Grapalat" w:hAnsi="GHEA Grapalat"/>
          <w:b/>
          <w:bCs/>
          <w:lang w:val="hy-AM"/>
        </w:rPr>
        <w:t>գյուղում</w:t>
      </w:r>
      <w:r w:rsidR="00200B85" w:rsidRPr="00200B85">
        <w:rPr>
          <w:rFonts w:ascii="GHEA Grapalat" w:hAnsi="GHEA Grapalat"/>
          <w:b/>
          <w:bCs/>
          <w:lang w:val="af-ZA"/>
        </w:rPr>
        <w:t xml:space="preserve"> </w:t>
      </w:r>
      <w:r w:rsidR="00200B85" w:rsidRPr="00200B85">
        <w:rPr>
          <w:rFonts w:ascii="GHEA Grapalat" w:hAnsi="GHEA Grapalat"/>
          <w:b/>
          <w:bCs/>
          <w:lang w:val="hy-AM"/>
        </w:rPr>
        <w:t>Մ</w:t>
      </w:r>
      <w:r w:rsidR="00200B85" w:rsidRPr="00200B85">
        <w:rPr>
          <w:rFonts w:ascii="GHEA Grapalat" w:hAnsi="GHEA Grapalat"/>
          <w:b/>
          <w:bCs/>
          <w:lang w:val="af-ZA"/>
        </w:rPr>
        <w:t>.</w:t>
      </w:r>
      <w:r w:rsidR="00200B85" w:rsidRPr="00200B85">
        <w:rPr>
          <w:rFonts w:ascii="GHEA Grapalat" w:hAnsi="GHEA Grapalat"/>
          <w:b/>
          <w:bCs/>
          <w:lang w:val="hy-AM"/>
        </w:rPr>
        <w:t>Սարյան</w:t>
      </w:r>
      <w:r w:rsidR="00200B85" w:rsidRPr="00200B85">
        <w:rPr>
          <w:rFonts w:ascii="GHEA Grapalat" w:hAnsi="GHEA Grapalat"/>
          <w:b/>
          <w:bCs/>
          <w:lang w:val="af-ZA"/>
        </w:rPr>
        <w:t xml:space="preserve">, </w:t>
      </w:r>
      <w:r w:rsidR="00200B85" w:rsidRPr="00200B85">
        <w:rPr>
          <w:rFonts w:ascii="GHEA Grapalat" w:hAnsi="GHEA Grapalat"/>
          <w:b/>
          <w:bCs/>
          <w:lang w:val="hy-AM"/>
        </w:rPr>
        <w:t>Մարշալ</w:t>
      </w:r>
      <w:r w:rsidR="00200B85" w:rsidRPr="00200B85">
        <w:rPr>
          <w:rFonts w:ascii="GHEA Grapalat" w:hAnsi="GHEA Grapalat"/>
          <w:b/>
          <w:bCs/>
          <w:lang w:val="af-ZA"/>
        </w:rPr>
        <w:t xml:space="preserve"> </w:t>
      </w:r>
      <w:r w:rsidR="00200B85" w:rsidRPr="00200B85">
        <w:rPr>
          <w:rFonts w:ascii="GHEA Grapalat" w:hAnsi="GHEA Grapalat"/>
          <w:b/>
          <w:bCs/>
          <w:lang w:val="hy-AM"/>
        </w:rPr>
        <w:t>Բաղրամյան</w:t>
      </w:r>
      <w:r w:rsidR="00200B85" w:rsidRPr="00200B85">
        <w:rPr>
          <w:rFonts w:ascii="GHEA Grapalat" w:hAnsi="GHEA Grapalat"/>
          <w:b/>
          <w:bCs/>
          <w:lang w:val="af-ZA"/>
        </w:rPr>
        <w:t xml:space="preserve"> </w:t>
      </w:r>
      <w:r w:rsidR="00200B85" w:rsidRPr="00200B85">
        <w:rPr>
          <w:rFonts w:ascii="GHEA Grapalat" w:hAnsi="GHEA Grapalat"/>
          <w:b/>
          <w:bCs/>
          <w:lang w:val="hy-AM"/>
        </w:rPr>
        <w:t>փողոցների</w:t>
      </w:r>
      <w:r w:rsidR="00200B85" w:rsidRPr="00200B85">
        <w:rPr>
          <w:rFonts w:ascii="GHEA Grapalat" w:hAnsi="GHEA Grapalat"/>
          <w:b/>
          <w:bCs/>
          <w:lang w:val="af-ZA"/>
        </w:rPr>
        <w:t xml:space="preserve"> </w:t>
      </w:r>
      <w:r w:rsidR="00200B85" w:rsidRPr="00200B85">
        <w:rPr>
          <w:rFonts w:ascii="GHEA Grapalat" w:hAnsi="GHEA Grapalat"/>
          <w:b/>
          <w:bCs/>
          <w:lang w:val="hy-AM"/>
        </w:rPr>
        <w:t>և</w:t>
      </w:r>
      <w:r w:rsidR="00200B85" w:rsidRPr="00200B85">
        <w:rPr>
          <w:rFonts w:ascii="GHEA Grapalat" w:hAnsi="GHEA Grapalat"/>
          <w:b/>
          <w:bCs/>
          <w:lang w:val="af-ZA"/>
        </w:rPr>
        <w:t xml:space="preserve"> </w:t>
      </w:r>
      <w:r w:rsidR="00200B85" w:rsidRPr="00200B85">
        <w:rPr>
          <w:rFonts w:ascii="GHEA Grapalat" w:hAnsi="GHEA Grapalat"/>
          <w:b/>
          <w:bCs/>
          <w:lang w:val="hy-AM"/>
        </w:rPr>
        <w:t>Մ</w:t>
      </w:r>
      <w:r w:rsidR="00200B85" w:rsidRPr="00200B85">
        <w:rPr>
          <w:rFonts w:ascii="GHEA Grapalat" w:hAnsi="GHEA Grapalat"/>
          <w:b/>
          <w:bCs/>
          <w:lang w:val="af-ZA"/>
        </w:rPr>
        <w:t>.</w:t>
      </w:r>
      <w:r w:rsidR="00200B85" w:rsidRPr="00200B85">
        <w:rPr>
          <w:rFonts w:ascii="GHEA Grapalat" w:hAnsi="GHEA Grapalat"/>
          <w:b/>
          <w:bCs/>
          <w:lang w:val="hy-AM"/>
        </w:rPr>
        <w:t>Մարշալ</w:t>
      </w:r>
      <w:r w:rsidR="00200B85" w:rsidRPr="00200B85">
        <w:rPr>
          <w:rFonts w:ascii="GHEA Grapalat" w:hAnsi="GHEA Grapalat"/>
          <w:b/>
          <w:bCs/>
          <w:lang w:val="af-ZA"/>
        </w:rPr>
        <w:t xml:space="preserve"> </w:t>
      </w:r>
      <w:r w:rsidR="00200B85" w:rsidRPr="00200B85">
        <w:rPr>
          <w:rFonts w:ascii="GHEA Grapalat" w:hAnsi="GHEA Grapalat"/>
          <w:b/>
          <w:bCs/>
          <w:lang w:val="hy-AM"/>
        </w:rPr>
        <w:t>Բաղրամյան</w:t>
      </w:r>
      <w:r w:rsidR="00200B85" w:rsidRPr="00200B85">
        <w:rPr>
          <w:rFonts w:ascii="GHEA Grapalat" w:hAnsi="GHEA Grapalat"/>
          <w:b/>
          <w:bCs/>
          <w:lang w:val="af-ZA"/>
        </w:rPr>
        <w:t xml:space="preserve"> </w:t>
      </w:r>
      <w:r w:rsidR="00200B85" w:rsidRPr="00200B85">
        <w:rPr>
          <w:rFonts w:ascii="GHEA Grapalat" w:hAnsi="GHEA Grapalat"/>
          <w:b/>
          <w:bCs/>
          <w:lang w:val="hy-AM"/>
        </w:rPr>
        <w:t>փողոցից</w:t>
      </w:r>
      <w:r w:rsidR="00200B85" w:rsidRPr="00200B85">
        <w:rPr>
          <w:rFonts w:ascii="GHEA Grapalat" w:hAnsi="GHEA Grapalat"/>
          <w:b/>
          <w:bCs/>
          <w:lang w:val="af-ZA"/>
        </w:rPr>
        <w:t xml:space="preserve"> </w:t>
      </w:r>
      <w:r w:rsidR="00200B85" w:rsidRPr="00200B85">
        <w:rPr>
          <w:rFonts w:ascii="GHEA Grapalat" w:hAnsi="GHEA Grapalat"/>
          <w:b/>
          <w:bCs/>
          <w:lang w:val="hy-AM"/>
        </w:rPr>
        <w:t>մինչև</w:t>
      </w:r>
      <w:r w:rsidR="00200B85" w:rsidRPr="00200B85">
        <w:rPr>
          <w:rFonts w:ascii="GHEA Grapalat" w:hAnsi="GHEA Grapalat"/>
          <w:b/>
          <w:bCs/>
          <w:lang w:val="af-ZA"/>
        </w:rPr>
        <w:t xml:space="preserve"> </w:t>
      </w:r>
      <w:r w:rsidR="00200B85" w:rsidRPr="00200B85">
        <w:rPr>
          <w:rFonts w:ascii="GHEA Grapalat" w:hAnsi="GHEA Grapalat"/>
          <w:b/>
          <w:bCs/>
          <w:lang w:val="hy-AM"/>
        </w:rPr>
        <w:t>մշակույթի</w:t>
      </w:r>
      <w:r w:rsidR="00200B85" w:rsidRPr="00200B85">
        <w:rPr>
          <w:rFonts w:ascii="GHEA Grapalat" w:hAnsi="GHEA Grapalat"/>
          <w:b/>
          <w:bCs/>
          <w:lang w:val="af-ZA"/>
        </w:rPr>
        <w:t xml:space="preserve"> </w:t>
      </w:r>
      <w:r w:rsidR="00200B85" w:rsidRPr="00200B85">
        <w:rPr>
          <w:rFonts w:ascii="GHEA Grapalat" w:hAnsi="GHEA Grapalat"/>
          <w:b/>
          <w:bCs/>
          <w:lang w:val="hy-AM"/>
        </w:rPr>
        <w:t>տան</w:t>
      </w:r>
      <w:r w:rsidR="00200B85" w:rsidRPr="00200B85">
        <w:rPr>
          <w:rFonts w:ascii="GHEA Grapalat" w:hAnsi="GHEA Grapalat"/>
          <w:b/>
          <w:bCs/>
          <w:lang w:val="af-ZA"/>
        </w:rPr>
        <w:t xml:space="preserve"> </w:t>
      </w:r>
      <w:r w:rsidR="00200B85" w:rsidRPr="00200B85">
        <w:rPr>
          <w:rFonts w:ascii="GHEA Grapalat" w:hAnsi="GHEA Grapalat"/>
          <w:b/>
          <w:bCs/>
          <w:lang w:val="hy-AM"/>
        </w:rPr>
        <w:t>հարակից</w:t>
      </w:r>
      <w:r w:rsidR="00200B85" w:rsidRPr="00200B85">
        <w:rPr>
          <w:rFonts w:ascii="GHEA Grapalat" w:hAnsi="GHEA Grapalat"/>
          <w:b/>
          <w:bCs/>
          <w:lang w:val="af-ZA"/>
        </w:rPr>
        <w:t xml:space="preserve"> </w:t>
      </w:r>
      <w:r w:rsidR="00200B85" w:rsidRPr="00200B85">
        <w:rPr>
          <w:rFonts w:ascii="GHEA Grapalat" w:hAnsi="GHEA Grapalat"/>
          <w:b/>
          <w:bCs/>
          <w:lang w:val="hy-AM"/>
        </w:rPr>
        <w:t>տարածքի</w:t>
      </w:r>
      <w:r w:rsidR="00200B85" w:rsidRPr="00200B85">
        <w:rPr>
          <w:rFonts w:ascii="GHEA Grapalat" w:hAnsi="GHEA Grapalat"/>
          <w:b/>
          <w:bCs/>
          <w:lang w:val="af-ZA"/>
        </w:rPr>
        <w:t xml:space="preserve">, </w:t>
      </w:r>
      <w:r w:rsidR="00200B85" w:rsidRPr="00200B85">
        <w:rPr>
          <w:rFonts w:ascii="GHEA Grapalat" w:hAnsi="GHEA Grapalat"/>
          <w:b/>
          <w:bCs/>
          <w:lang w:val="hy-AM"/>
        </w:rPr>
        <w:t>Մոնթեավան</w:t>
      </w:r>
      <w:r w:rsidR="00200B85" w:rsidRPr="00200B85">
        <w:rPr>
          <w:rFonts w:ascii="GHEA Grapalat" w:hAnsi="GHEA Grapalat"/>
          <w:b/>
          <w:bCs/>
          <w:lang w:val="af-ZA"/>
        </w:rPr>
        <w:t xml:space="preserve"> </w:t>
      </w:r>
      <w:r w:rsidR="00200B85" w:rsidRPr="00200B85">
        <w:rPr>
          <w:rFonts w:ascii="GHEA Grapalat" w:hAnsi="GHEA Grapalat"/>
          <w:b/>
          <w:bCs/>
          <w:lang w:val="hy-AM"/>
        </w:rPr>
        <w:t>գյուղում</w:t>
      </w:r>
      <w:r w:rsidR="00200B85" w:rsidRPr="00200B85">
        <w:rPr>
          <w:rFonts w:ascii="GHEA Grapalat" w:hAnsi="GHEA Grapalat"/>
          <w:b/>
          <w:bCs/>
          <w:lang w:val="af-ZA"/>
        </w:rPr>
        <w:t xml:space="preserve"> I-</w:t>
      </w:r>
      <w:r w:rsidR="00200B85" w:rsidRPr="00200B85">
        <w:rPr>
          <w:rFonts w:ascii="GHEA Grapalat" w:hAnsi="GHEA Grapalat"/>
          <w:b/>
          <w:bCs/>
          <w:lang w:val="hy-AM"/>
        </w:rPr>
        <w:t>ին</w:t>
      </w:r>
      <w:r w:rsidR="00200B85" w:rsidRPr="00200B85">
        <w:rPr>
          <w:rFonts w:ascii="GHEA Grapalat" w:hAnsi="GHEA Grapalat"/>
          <w:b/>
          <w:bCs/>
          <w:lang w:val="af-ZA"/>
        </w:rPr>
        <w:t xml:space="preserve"> </w:t>
      </w:r>
      <w:r w:rsidR="00200B85" w:rsidRPr="00200B85">
        <w:rPr>
          <w:rFonts w:ascii="GHEA Grapalat" w:hAnsi="GHEA Grapalat"/>
          <w:b/>
          <w:bCs/>
          <w:lang w:val="hy-AM"/>
        </w:rPr>
        <w:t>փողոցի</w:t>
      </w:r>
      <w:r w:rsidR="00200B85" w:rsidRPr="00200B85">
        <w:rPr>
          <w:rFonts w:ascii="GHEA Grapalat" w:hAnsi="GHEA Grapalat"/>
          <w:b/>
          <w:bCs/>
          <w:lang w:val="af-ZA"/>
        </w:rPr>
        <w:t xml:space="preserve"> /</w:t>
      </w:r>
      <w:r w:rsidR="00200B85" w:rsidRPr="00200B85">
        <w:rPr>
          <w:rFonts w:ascii="GHEA Grapalat" w:hAnsi="GHEA Grapalat"/>
          <w:b/>
          <w:bCs/>
          <w:lang w:val="hy-AM"/>
        </w:rPr>
        <w:t>համայնքի</w:t>
      </w:r>
      <w:r w:rsidR="00200B85" w:rsidRPr="00200B85">
        <w:rPr>
          <w:rFonts w:ascii="GHEA Grapalat" w:hAnsi="GHEA Grapalat"/>
          <w:b/>
          <w:bCs/>
          <w:lang w:val="af-ZA"/>
        </w:rPr>
        <w:t xml:space="preserve"> </w:t>
      </w:r>
      <w:r w:rsidR="00200B85" w:rsidRPr="00200B85">
        <w:rPr>
          <w:rFonts w:ascii="GHEA Grapalat" w:hAnsi="GHEA Grapalat"/>
          <w:b/>
          <w:bCs/>
          <w:lang w:val="hy-AM"/>
        </w:rPr>
        <w:t>կենտրոնական</w:t>
      </w:r>
      <w:r w:rsidR="00200B85" w:rsidRPr="00200B85">
        <w:rPr>
          <w:rFonts w:ascii="GHEA Grapalat" w:hAnsi="GHEA Grapalat"/>
          <w:b/>
          <w:bCs/>
          <w:lang w:val="af-ZA"/>
        </w:rPr>
        <w:t xml:space="preserve"> </w:t>
      </w:r>
      <w:r w:rsidR="00200B85" w:rsidRPr="00200B85">
        <w:rPr>
          <w:rFonts w:ascii="GHEA Grapalat" w:hAnsi="GHEA Grapalat"/>
          <w:b/>
          <w:bCs/>
          <w:lang w:val="hy-AM"/>
        </w:rPr>
        <w:t>փողոց</w:t>
      </w:r>
      <w:r w:rsidR="00200B85" w:rsidRPr="00200B85">
        <w:rPr>
          <w:rFonts w:ascii="GHEA Grapalat" w:hAnsi="GHEA Grapalat"/>
          <w:b/>
          <w:bCs/>
          <w:lang w:val="af-ZA"/>
        </w:rPr>
        <w:t xml:space="preserve">/, </w:t>
      </w:r>
      <w:r w:rsidR="00200B85" w:rsidRPr="00200B85">
        <w:rPr>
          <w:rFonts w:ascii="GHEA Grapalat" w:hAnsi="GHEA Grapalat"/>
          <w:b/>
          <w:bCs/>
          <w:lang w:val="hy-AM"/>
        </w:rPr>
        <w:t>Այգեշատ</w:t>
      </w:r>
      <w:r w:rsidR="00200B85" w:rsidRPr="00200B85">
        <w:rPr>
          <w:rFonts w:ascii="GHEA Grapalat" w:hAnsi="GHEA Grapalat"/>
          <w:b/>
          <w:bCs/>
          <w:lang w:val="af-ZA"/>
        </w:rPr>
        <w:t xml:space="preserve"> </w:t>
      </w:r>
      <w:r w:rsidR="00200B85" w:rsidRPr="00200B85">
        <w:rPr>
          <w:rFonts w:ascii="GHEA Grapalat" w:hAnsi="GHEA Grapalat"/>
          <w:b/>
          <w:bCs/>
          <w:lang w:val="hy-AM"/>
        </w:rPr>
        <w:t>գյուղի</w:t>
      </w:r>
      <w:r w:rsidR="00200B85" w:rsidRPr="00200B85">
        <w:rPr>
          <w:rFonts w:ascii="GHEA Grapalat" w:hAnsi="GHEA Grapalat"/>
          <w:b/>
          <w:bCs/>
          <w:lang w:val="af-ZA"/>
        </w:rPr>
        <w:t xml:space="preserve"> </w:t>
      </w:r>
      <w:r w:rsidR="00200B85" w:rsidRPr="00200B85">
        <w:rPr>
          <w:rFonts w:ascii="GHEA Grapalat" w:hAnsi="GHEA Grapalat"/>
          <w:b/>
          <w:bCs/>
          <w:lang w:val="hy-AM"/>
        </w:rPr>
        <w:t>Երիտասարդական</w:t>
      </w:r>
      <w:r w:rsidR="00200B85" w:rsidRPr="00200B85">
        <w:rPr>
          <w:rFonts w:ascii="GHEA Grapalat" w:hAnsi="GHEA Grapalat"/>
          <w:b/>
          <w:bCs/>
          <w:lang w:val="af-ZA"/>
        </w:rPr>
        <w:t xml:space="preserve"> </w:t>
      </w:r>
      <w:r w:rsidR="00200B85" w:rsidRPr="00200B85">
        <w:rPr>
          <w:rFonts w:ascii="GHEA Grapalat" w:hAnsi="GHEA Grapalat"/>
          <w:b/>
          <w:bCs/>
          <w:lang w:val="hy-AM"/>
        </w:rPr>
        <w:t>և</w:t>
      </w:r>
      <w:r w:rsidR="00200B85" w:rsidRPr="00200B85">
        <w:rPr>
          <w:rFonts w:ascii="GHEA Grapalat" w:hAnsi="GHEA Grapalat"/>
          <w:b/>
          <w:bCs/>
          <w:lang w:val="af-ZA"/>
        </w:rPr>
        <w:t xml:space="preserve"> </w:t>
      </w:r>
      <w:r w:rsidR="00200B85" w:rsidRPr="00200B85">
        <w:rPr>
          <w:rFonts w:ascii="GHEA Grapalat" w:hAnsi="GHEA Grapalat"/>
          <w:b/>
          <w:bCs/>
          <w:lang w:val="hy-AM"/>
        </w:rPr>
        <w:t>Մայիսյան</w:t>
      </w:r>
      <w:r w:rsidR="00200B85" w:rsidRPr="00200B85">
        <w:rPr>
          <w:rFonts w:ascii="GHEA Grapalat" w:hAnsi="GHEA Grapalat"/>
          <w:b/>
          <w:bCs/>
          <w:lang w:val="af-ZA"/>
        </w:rPr>
        <w:t xml:space="preserve"> </w:t>
      </w:r>
      <w:r w:rsidR="00200B85" w:rsidRPr="00200B85">
        <w:rPr>
          <w:rFonts w:ascii="GHEA Grapalat" w:hAnsi="GHEA Grapalat"/>
          <w:b/>
          <w:bCs/>
          <w:lang w:val="hy-AM"/>
        </w:rPr>
        <w:t>փողոցների</w:t>
      </w:r>
      <w:r w:rsidR="00200B85" w:rsidRPr="00200B85">
        <w:rPr>
          <w:rFonts w:ascii="GHEA Grapalat" w:hAnsi="GHEA Grapalat"/>
          <w:b/>
          <w:bCs/>
          <w:lang w:val="af-ZA"/>
        </w:rPr>
        <w:t xml:space="preserve">, </w:t>
      </w:r>
      <w:r w:rsidR="00200B85" w:rsidRPr="00200B85">
        <w:rPr>
          <w:rFonts w:ascii="GHEA Grapalat" w:hAnsi="GHEA Grapalat"/>
          <w:b/>
          <w:bCs/>
          <w:lang w:val="hy-AM"/>
        </w:rPr>
        <w:t>Դողս</w:t>
      </w:r>
      <w:r w:rsidR="00200B85" w:rsidRPr="00200B85">
        <w:rPr>
          <w:rFonts w:ascii="GHEA Grapalat" w:hAnsi="GHEA Grapalat"/>
          <w:b/>
          <w:bCs/>
          <w:lang w:val="af-ZA"/>
        </w:rPr>
        <w:t xml:space="preserve"> </w:t>
      </w:r>
      <w:r w:rsidR="00200B85" w:rsidRPr="00200B85">
        <w:rPr>
          <w:rFonts w:ascii="GHEA Grapalat" w:hAnsi="GHEA Grapalat"/>
          <w:b/>
          <w:bCs/>
          <w:lang w:val="hy-AM"/>
        </w:rPr>
        <w:t>գյուղում</w:t>
      </w:r>
      <w:r w:rsidR="00200B85" w:rsidRPr="00200B85">
        <w:rPr>
          <w:rFonts w:ascii="GHEA Grapalat" w:hAnsi="GHEA Grapalat"/>
          <w:b/>
          <w:bCs/>
          <w:lang w:val="af-ZA"/>
        </w:rPr>
        <w:t xml:space="preserve"> </w:t>
      </w:r>
      <w:r w:rsidR="00200B85" w:rsidRPr="00200B85">
        <w:rPr>
          <w:rFonts w:ascii="GHEA Grapalat" w:hAnsi="GHEA Grapalat"/>
          <w:b/>
          <w:bCs/>
          <w:lang w:val="hy-AM"/>
        </w:rPr>
        <w:t>Դողս</w:t>
      </w:r>
      <w:r w:rsidR="00200B85" w:rsidRPr="00200B85">
        <w:rPr>
          <w:rFonts w:ascii="GHEA Grapalat" w:hAnsi="GHEA Grapalat"/>
          <w:b/>
          <w:bCs/>
          <w:lang w:val="af-ZA"/>
        </w:rPr>
        <w:t>-</w:t>
      </w:r>
      <w:r w:rsidR="00200B85" w:rsidRPr="00200B85">
        <w:rPr>
          <w:rFonts w:ascii="GHEA Grapalat" w:hAnsi="GHEA Grapalat"/>
          <w:b/>
          <w:bCs/>
          <w:lang w:val="hy-AM"/>
        </w:rPr>
        <w:t>Աղավնատուն</w:t>
      </w:r>
      <w:r w:rsidR="00200B85" w:rsidRPr="00200B85">
        <w:rPr>
          <w:rFonts w:ascii="GHEA Grapalat" w:hAnsi="GHEA Grapalat"/>
          <w:b/>
          <w:bCs/>
          <w:lang w:val="af-ZA"/>
        </w:rPr>
        <w:t xml:space="preserve"> </w:t>
      </w:r>
      <w:r w:rsidR="00200B85" w:rsidRPr="00200B85">
        <w:rPr>
          <w:rFonts w:ascii="GHEA Grapalat" w:hAnsi="GHEA Grapalat"/>
          <w:b/>
          <w:bCs/>
          <w:lang w:val="hy-AM"/>
        </w:rPr>
        <w:t>ճանապարհի</w:t>
      </w:r>
      <w:r w:rsidR="00200B85" w:rsidRPr="00200B85">
        <w:rPr>
          <w:rFonts w:ascii="GHEA Grapalat" w:hAnsi="GHEA Grapalat"/>
          <w:b/>
          <w:bCs/>
          <w:lang w:val="af-ZA"/>
        </w:rPr>
        <w:t xml:space="preserve">, </w:t>
      </w:r>
      <w:r w:rsidR="00200B85" w:rsidRPr="00200B85">
        <w:rPr>
          <w:rFonts w:ascii="GHEA Grapalat" w:hAnsi="GHEA Grapalat"/>
          <w:b/>
          <w:bCs/>
          <w:lang w:val="hy-AM"/>
        </w:rPr>
        <w:t>ասֆալտապատման</w:t>
      </w:r>
      <w:r w:rsidR="00200B85" w:rsidRPr="00200B85">
        <w:rPr>
          <w:rFonts w:ascii="GHEA Grapalat" w:hAnsi="GHEA Grapalat"/>
          <w:b/>
          <w:bCs/>
          <w:lang w:val="af-ZA"/>
        </w:rPr>
        <w:t xml:space="preserve"> </w:t>
      </w:r>
      <w:r w:rsidR="003C47E0" w:rsidRPr="003C47E0">
        <w:rPr>
          <w:rFonts w:ascii="GHEA Grapalat" w:hAnsi="GHEA Grapalat"/>
          <w:b/>
          <w:bCs/>
          <w:lang w:val="hy-AM"/>
        </w:rPr>
        <w:t>աշխատանքների</w:t>
      </w:r>
      <w:r w:rsidR="003C47E0" w:rsidRPr="003C47E0">
        <w:rPr>
          <w:rFonts w:ascii="GHEA Grapalat" w:hAnsi="GHEA Grapalat" w:cs="GHEA Grapalat"/>
          <w:b/>
          <w:color w:val="000000"/>
          <w:lang w:val="hy-AM"/>
        </w:rPr>
        <w:t xml:space="preserve"> դիմաց վճարումներն իրականացվելու են</w:t>
      </w:r>
      <w:r w:rsidR="003C47E0" w:rsidRPr="003C47E0">
        <w:rPr>
          <w:rFonts w:ascii="GHEA Grapalat" w:hAnsi="GHEA Grapalat" w:cs="Sylfaen"/>
          <w:b/>
          <w:szCs w:val="18"/>
          <w:lang w:val="hy-AM"/>
        </w:rPr>
        <w:t xml:space="preserve"> Ֆ</w:t>
      </w:r>
      <w:r w:rsidR="003C47E0" w:rsidRPr="003C47E0">
        <w:rPr>
          <w:rFonts w:ascii="GHEA Grapalat" w:hAnsi="GHEA Grapalat" w:cs="Sylfaen"/>
          <w:b/>
          <w:szCs w:val="18"/>
          <w:lang w:val="pt-BR"/>
        </w:rPr>
        <w:t xml:space="preserve">ինանսական միջոցներ նախատեսվելու դեպքում կողմերի միջև կնքվող համաձայնագրի </w:t>
      </w:r>
      <w:r w:rsidR="003C47E0" w:rsidRPr="003C47E0">
        <w:rPr>
          <w:rFonts w:ascii="GHEA Grapalat" w:hAnsi="GHEA Grapalat" w:cs="Sylfaen"/>
          <w:b/>
          <w:szCs w:val="18"/>
          <w:lang w:val="hy-AM"/>
        </w:rPr>
        <w:t xml:space="preserve">հիման վրա՝ </w:t>
      </w:r>
      <w:r w:rsidR="003C47E0" w:rsidRPr="003C47E0">
        <w:rPr>
          <w:rFonts w:ascii="GHEA Grapalat" w:hAnsi="GHEA Grapalat" w:cs="GHEA Grapalat"/>
          <w:b/>
          <w:color w:val="000000"/>
          <w:lang w:val="hy-AM"/>
        </w:rPr>
        <w:t xml:space="preserve">համայնքի բյուջեից </w:t>
      </w:r>
      <w:r w:rsidR="00200B85" w:rsidRPr="00200B85">
        <w:rPr>
          <w:rFonts w:ascii="GHEA Grapalat" w:hAnsi="GHEA Grapalat" w:cs="GHEA Grapalat"/>
          <w:b/>
          <w:color w:val="000000"/>
          <w:lang w:val="hy-AM"/>
        </w:rPr>
        <w:t>65</w:t>
      </w:r>
      <w:r w:rsidR="003C47E0" w:rsidRPr="003C47E0">
        <w:rPr>
          <w:rFonts w:ascii="GHEA Grapalat" w:hAnsi="GHEA Grapalat" w:cs="GHEA Grapalat"/>
          <w:b/>
          <w:color w:val="000000"/>
          <w:lang w:val="hy-AM"/>
        </w:rPr>
        <w:t xml:space="preserve"> </w:t>
      </w:r>
      <w:r w:rsidR="003C47E0" w:rsidRPr="003C47E0">
        <w:rPr>
          <w:rFonts w:ascii="GHEA Grapalat" w:hAnsi="GHEA Grapalat"/>
          <w:b/>
          <w:lang w:val="hy-AM"/>
        </w:rPr>
        <w:t xml:space="preserve">% և պետական բյուջեից </w:t>
      </w:r>
      <w:r w:rsidR="00200B85" w:rsidRPr="00200B85">
        <w:rPr>
          <w:rFonts w:ascii="GHEA Grapalat" w:hAnsi="GHEA Grapalat"/>
          <w:b/>
          <w:lang w:val="hy-AM"/>
        </w:rPr>
        <w:t>35</w:t>
      </w:r>
      <w:r w:rsidR="003C47E0" w:rsidRPr="003C47E0">
        <w:rPr>
          <w:rFonts w:ascii="GHEA Grapalat" w:hAnsi="GHEA Grapalat" w:cs="GHEA Grapalat"/>
          <w:b/>
          <w:color w:val="000000"/>
          <w:lang w:val="hy-AM"/>
        </w:rPr>
        <w:t xml:space="preserve"> </w:t>
      </w:r>
      <w:r w:rsidR="003C47E0" w:rsidRPr="003C47E0">
        <w:rPr>
          <w:rFonts w:ascii="GHEA Grapalat" w:hAnsi="GHEA Grapalat"/>
          <w:b/>
          <w:lang w:val="hy-AM"/>
        </w:rPr>
        <w:t>% համամասնությամբ։</w:t>
      </w:r>
    </w:p>
    <w:p w:rsidR="003C47E0" w:rsidRPr="003C47E0" w:rsidRDefault="003C47E0" w:rsidP="003C47E0">
      <w:pPr>
        <w:jc w:val="both"/>
        <w:rPr>
          <w:rFonts w:ascii="GHEA Grapalat" w:hAnsi="GHEA Grapalat"/>
          <w:i/>
          <w:sz w:val="18"/>
          <w:szCs w:val="18"/>
          <w:lang w:val="hy-AM"/>
        </w:rPr>
      </w:pPr>
    </w:p>
    <w:p w:rsidR="003C47E0" w:rsidRPr="003C47E0" w:rsidRDefault="003C47E0" w:rsidP="003C47E0">
      <w:pPr>
        <w:jc w:val="center"/>
        <w:rPr>
          <w:rFonts w:ascii="GHEA Grapalat" w:hAnsi="GHEA Grapalat"/>
          <w:sz w:val="20"/>
          <w:lang w:val="es-ES"/>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69"/>
        <w:gridCol w:w="5157"/>
      </w:tblGrid>
      <w:tr w:rsidR="003C47E0" w:rsidRPr="00F105A7" w:rsidTr="002F61EB">
        <w:trPr>
          <w:jc w:val="center"/>
        </w:trPr>
        <w:tc>
          <w:tcPr>
            <w:tcW w:w="5386" w:type="dxa"/>
            <w:vAlign w:val="center"/>
          </w:tcPr>
          <w:p w:rsidR="003C47E0" w:rsidRPr="003C47E0" w:rsidRDefault="003C47E0" w:rsidP="003C47E0">
            <w:pPr>
              <w:jc w:val="center"/>
              <w:rPr>
                <w:rFonts w:ascii="GHEA Grapalat" w:hAnsi="GHEA Grapalat" w:cs="Sylfaen"/>
                <w:b/>
                <w:bCs/>
                <w:sz w:val="20"/>
                <w:lang w:val="nb-NO"/>
              </w:rPr>
            </w:pPr>
            <w:r w:rsidRPr="003C47E0">
              <w:rPr>
                <w:rFonts w:ascii="GHEA Grapalat" w:hAnsi="GHEA Grapalat" w:cs="Sylfaen"/>
                <w:b/>
                <w:bCs/>
                <w:sz w:val="20"/>
                <w:lang w:val="hy-AM"/>
              </w:rPr>
              <w:t>ՊԱՏՎԻՐԱՏՈՒ</w:t>
            </w:r>
          </w:p>
          <w:p w:rsidR="003C47E0" w:rsidRPr="003C47E0" w:rsidRDefault="003C47E0" w:rsidP="003C47E0">
            <w:pPr>
              <w:jc w:val="center"/>
              <w:rPr>
                <w:rFonts w:ascii="GHEA Grapalat" w:hAnsi="GHEA Grapalat"/>
                <w:b/>
                <w:sz w:val="16"/>
                <w:lang w:val="hy-AM"/>
              </w:rPr>
            </w:pPr>
            <w:r w:rsidRPr="003C47E0">
              <w:rPr>
                <w:rFonts w:ascii="GHEA Grapalat" w:hAnsi="GHEA Grapalat"/>
                <w:b/>
                <w:sz w:val="16"/>
                <w:lang w:val="hy-AM"/>
              </w:rPr>
              <w:t>ՀՀ Արմավիր մարզի Խոյի համայնքապետարան</w:t>
            </w:r>
          </w:p>
          <w:p w:rsidR="003C47E0" w:rsidRPr="003C47E0" w:rsidRDefault="003C47E0" w:rsidP="003C47E0">
            <w:pPr>
              <w:jc w:val="center"/>
              <w:rPr>
                <w:rFonts w:ascii="GHEA Grapalat" w:hAnsi="GHEA Grapalat"/>
                <w:b/>
                <w:sz w:val="16"/>
                <w:lang w:val="hy-AM"/>
              </w:rPr>
            </w:pPr>
            <w:r w:rsidRPr="003C47E0">
              <w:rPr>
                <w:rFonts w:ascii="GHEA Grapalat" w:hAnsi="GHEA Grapalat"/>
                <w:b/>
                <w:sz w:val="16"/>
                <w:lang w:val="hy-AM"/>
              </w:rPr>
              <w:t>ՀՀ Արմավիրի մարզ, Խոյ համայնք, գ</w:t>
            </w:r>
            <w:r w:rsidRPr="003C47E0">
              <w:rPr>
                <w:rFonts w:ascii="MS Mincho" w:eastAsia="MS Mincho" w:hAnsi="MS Mincho" w:cs="MS Mincho" w:hint="eastAsia"/>
                <w:b/>
                <w:sz w:val="16"/>
                <w:lang w:val="hy-AM"/>
              </w:rPr>
              <w:t>․</w:t>
            </w:r>
            <w:r w:rsidRPr="003C47E0">
              <w:rPr>
                <w:rFonts w:ascii="GHEA Grapalat" w:hAnsi="GHEA Grapalat"/>
                <w:b/>
                <w:sz w:val="16"/>
                <w:lang w:val="hy-AM"/>
              </w:rPr>
              <w:t xml:space="preserve"> </w:t>
            </w:r>
            <w:r w:rsidRPr="003C47E0">
              <w:rPr>
                <w:rFonts w:ascii="GHEA Grapalat" w:hAnsi="GHEA Grapalat" w:cs="GHEA Grapalat"/>
                <w:b/>
                <w:sz w:val="16"/>
                <w:lang w:val="hy-AM"/>
              </w:rPr>
              <w:t>Գեղակերտ</w:t>
            </w:r>
            <w:r w:rsidRPr="003C47E0">
              <w:rPr>
                <w:rFonts w:ascii="GHEA Grapalat" w:hAnsi="GHEA Grapalat"/>
                <w:b/>
                <w:sz w:val="16"/>
                <w:lang w:val="hy-AM"/>
              </w:rPr>
              <w:t xml:space="preserve"> </w:t>
            </w:r>
            <w:r w:rsidRPr="003C47E0">
              <w:rPr>
                <w:rFonts w:ascii="GHEA Grapalat" w:hAnsi="GHEA Grapalat" w:cs="GHEA Grapalat"/>
                <w:b/>
                <w:sz w:val="16"/>
                <w:lang w:val="hy-AM"/>
              </w:rPr>
              <w:t>Մաշտոցի</w:t>
            </w:r>
            <w:r w:rsidRPr="003C47E0">
              <w:rPr>
                <w:rFonts w:ascii="GHEA Grapalat" w:hAnsi="GHEA Grapalat"/>
                <w:b/>
                <w:sz w:val="16"/>
                <w:lang w:val="hy-AM"/>
              </w:rPr>
              <w:t xml:space="preserve"> </w:t>
            </w:r>
            <w:r w:rsidRPr="003C47E0">
              <w:rPr>
                <w:rFonts w:ascii="GHEA Grapalat" w:hAnsi="GHEA Grapalat" w:cs="GHEA Grapalat"/>
                <w:b/>
                <w:sz w:val="16"/>
                <w:lang w:val="hy-AM"/>
              </w:rPr>
              <w:t>փ</w:t>
            </w:r>
            <w:r w:rsidRPr="003C47E0">
              <w:rPr>
                <w:rFonts w:ascii="GHEA Grapalat" w:hAnsi="GHEA Grapalat"/>
                <w:b/>
                <w:sz w:val="16"/>
                <w:lang w:val="hy-AM"/>
              </w:rPr>
              <w:t>ող</w:t>
            </w:r>
            <w:r w:rsidRPr="003C47E0">
              <w:rPr>
                <w:rFonts w:ascii="MS Mincho" w:eastAsia="MS Mincho" w:hAnsi="MS Mincho" w:cs="MS Mincho" w:hint="eastAsia"/>
                <w:b/>
                <w:sz w:val="16"/>
                <w:lang w:val="hy-AM"/>
              </w:rPr>
              <w:t>․</w:t>
            </w:r>
            <w:r w:rsidRPr="003C47E0">
              <w:rPr>
                <w:rFonts w:ascii="GHEA Grapalat" w:hAnsi="GHEA Grapalat"/>
                <w:b/>
                <w:sz w:val="16"/>
                <w:lang w:val="hy-AM"/>
              </w:rPr>
              <w:t>30</w:t>
            </w:r>
          </w:p>
          <w:p w:rsidR="003C47E0" w:rsidRPr="003C47E0" w:rsidRDefault="003C47E0" w:rsidP="003C47E0">
            <w:pPr>
              <w:jc w:val="center"/>
              <w:rPr>
                <w:rFonts w:ascii="GHEA Grapalat" w:hAnsi="GHEA Grapalat"/>
                <w:b/>
                <w:sz w:val="16"/>
                <w:lang w:val="hy-AM"/>
              </w:rPr>
            </w:pPr>
            <w:r w:rsidRPr="003C47E0">
              <w:rPr>
                <w:rFonts w:ascii="GHEA Grapalat" w:hAnsi="GHEA Grapalat"/>
                <w:b/>
                <w:sz w:val="16"/>
                <w:lang w:val="hy-AM"/>
              </w:rPr>
              <w:t>ՀՎՀՀ 04440504</w:t>
            </w:r>
          </w:p>
          <w:p w:rsidR="003C47E0" w:rsidRPr="003C47E0" w:rsidRDefault="003C47E0" w:rsidP="003C47E0">
            <w:pPr>
              <w:jc w:val="center"/>
              <w:rPr>
                <w:rFonts w:ascii="GHEA Grapalat" w:hAnsi="GHEA Grapalat"/>
                <w:b/>
                <w:sz w:val="16"/>
                <w:lang w:val="hy-AM"/>
              </w:rPr>
            </w:pPr>
            <w:r w:rsidRPr="003C47E0">
              <w:rPr>
                <w:rFonts w:ascii="GHEA Grapalat" w:hAnsi="GHEA Grapalat"/>
                <w:b/>
                <w:sz w:val="16"/>
                <w:lang w:val="hy-AM"/>
              </w:rPr>
              <w:t>Հ/Հ</w:t>
            </w:r>
            <w:r w:rsidRPr="003C47E0">
              <w:rPr>
                <w:rFonts w:ascii="GHEA Grapalat" w:hAnsi="GHEA Grapalat" w:cs="Arial"/>
                <w:b/>
                <w:sz w:val="20"/>
                <w:szCs w:val="20"/>
                <w:lang w:val="hy-AM"/>
              </w:rPr>
              <w:t xml:space="preserve">900322525024 </w:t>
            </w:r>
            <w:r w:rsidRPr="003C47E0">
              <w:rPr>
                <w:rFonts w:ascii="GHEA Grapalat" w:hAnsi="GHEA Grapalat"/>
                <w:b/>
                <w:sz w:val="16"/>
                <w:lang w:val="hy-AM"/>
              </w:rPr>
              <w:t>ՀՀ ՖՆ ԳՎ</w:t>
            </w:r>
          </w:p>
          <w:p w:rsidR="003C47E0" w:rsidRPr="003C47E0" w:rsidRDefault="003C47E0" w:rsidP="003C47E0">
            <w:pPr>
              <w:jc w:val="center"/>
              <w:rPr>
                <w:rFonts w:ascii="GHEA Grapalat" w:hAnsi="GHEA Grapalat"/>
                <w:b/>
                <w:sz w:val="16"/>
                <w:lang w:val="hy-AM"/>
              </w:rPr>
            </w:pPr>
          </w:p>
          <w:p w:rsidR="003C47E0" w:rsidRPr="003C47E0" w:rsidRDefault="003C47E0" w:rsidP="003C47E0">
            <w:pPr>
              <w:ind w:left="-222" w:hanging="222"/>
              <w:rPr>
                <w:rFonts w:ascii="GHEA Grapalat" w:hAnsi="GHEA Grapalat"/>
                <w:sz w:val="20"/>
                <w:lang w:val="hy-AM"/>
              </w:rPr>
            </w:pPr>
            <w:r w:rsidRPr="003C47E0">
              <w:rPr>
                <w:rFonts w:ascii="GHEA Grapalat" w:hAnsi="GHEA Grapalat"/>
                <w:sz w:val="20"/>
                <w:lang w:val="hy-AM"/>
              </w:rPr>
              <w:t xml:space="preserve">Խոյ     Խոյ համայնքի </w:t>
            </w:r>
          </w:p>
          <w:p w:rsidR="003C47E0" w:rsidRPr="003C47E0" w:rsidRDefault="003C47E0" w:rsidP="003C47E0">
            <w:pPr>
              <w:ind w:left="-222" w:hanging="222"/>
              <w:rPr>
                <w:rFonts w:ascii="GHEA Grapalat" w:hAnsi="GHEA Grapalat"/>
                <w:sz w:val="20"/>
                <w:u w:val="single"/>
                <w:lang w:val="hy-AM"/>
              </w:rPr>
            </w:pPr>
            <w:r w:rsidRPr="003C47E0">
              <w:rPr>
                <w:rFonts w:ascii="GHEA Grapalat" w:hAnsi="GHEA Grapalat"/>
                <w:sz w:val="20"/>
                <w:lang w:val="hy-AM"/>
              </w:rPr>
              <w:t xml:space="preserve">             </w:t>
            </w:r>
            <w:r w:rsidRPr="003C47E0">
              <w:rPr>
                <w:rFonts w:ascii="GHEA Grapalat" w:hAnsi="GHEA Grapalat"/>
                <w:sz w:val="20"/>
                <w:u w:val="single"/>
                <w:lang w:val="hy-AM"/>
              </w:rPr>
              <w:t>ղեկավար՝                          Ա</w:t>
            </w:r>
            <w:r w:rsidRPr="003C47E0">
              <w:rPr>
                <w:rFonts w:ascii="MS Mincho" w:eastAsia="MS Mincho" w:hAnsi="MS Mincho" w:cs="MS Mincho" w:hint="eastAsia"/>
                <w:sz w:val="20"/>
                <w:u w:val="single"/>
                <w:lang w:val="hy-AM"/>
              </w:rPr>
              <w:t>․</w:t>
            </w:r>
            <w:r w:rsidRPr="003C47E0">
              <w:rPr>
                <w:rFonts w:ascii="GHEA Grapalat" w:hAnsi="GHEA Grapalat"/>
                <w:sz w:val="20"/>
                <w:u w:val="single"/>
                <w:lang w:val="hy-AM"/>
              </w:rPr>
              <w:t xml:space="preserve"> </w:t>
            </w:r>
            <w:r w:rsidRPr="003C47E0">
              <w:rPr>
                <w:rFonts w:ascii="GHEA Grapalat" w:hAnsi="GHEA Grapalat" w:cs="GHEA Grapalat"/>
                <w:sz w:val="20"/>
                <w:u w:val="single"/>
                <w:lang w:val="hy-AM"/>
              </w:rPr>
              <w:t>Մե</w:t>
            </w:r>
            <w:r w:rsidRPr="003C47E0">
              <w:rPr>
                <w:rFonts w:ascii="GHEA Grapalat" w:hAnsi="GHEA Grapalat"/>
                <w:sz w:val="20"/>
                <w:u w:val="single"/>
                <w:lang w:val="hy-AM"/>
              </w:rPr>
              <w:t>խակյան</w:t>
            </w:r>
          </w:p>
          <w:p w:rsidR="003C47E0" w:rsidRPr="003C47E0" w:rsidRDefault="003C47E0" w:rsidP="003C47E0">
            <w:pPr>
              <w:rPr>
                <w:rFonts w:ascii="GHEA Grapalat" w:hAnsi="GHEA Grapalat"/>
                <w:sz w:val="16"/>
                <w:szCs w:val="16"/>
                <w:lang w:val="pt-BR"/>
              </w:rPr>
            </w:pPr>
            <w:r w:rsidRPr="003C47E0">
              <w:rPr>
                <w:rFonts w:ascii="GHEA Grapalat" w:hAnsi="GHEA Grapalat"/>
                <w:sz w:val="20"/>
                <w:lang w:val="hy-AM"/>
              </w:rPr>
              <w:t xml:space="preserve">                           </w:t>
            </w:r>
            <w:r w:rsidRPr="003C47E0">
              <w:rPr>
                <w:rFonts w:ascii="GHEA Grapalat" w:hAnsi="GHEA Grapalat"/>
                <w:sz w:val="16"/>
                <w:szCs w:val="16"/>
                <w:lang w:val="pt-BR"/>
              </w:rPr>
              <w:t>(ստորագրություն)</w:t>
            </w:r>
          </w:p>
          <w:p w:rsidR="003C47E0" w:rsidRPr="003C47E0" w:rsidRDefault="003C47E0" w:rsidP="003C47E0">
            <w:pPr>
              <w:rPr>
                <w:rFonts w:ascii="GHEA Grapalat" w:hAnsi="GHEA Grapalat"/>
                <w:sz w:val="16"/>
                <w:szCs w:val="16"/>
                <w:lang w:val="pt-BR"/>
              </w:rPr>
            </w:pPr>
            <w:r w:rsidRPr="003C47E0">
              <w:rPr>
                <w:rFonts w:ascii="GHEA Grapalat" w:hAnsi="GHEA Grapalat"/>
                <w:sz w:val="16"/>
                <w:szCs w:val="16"/>
                <w:lang w:val="pt-BR"/>
              </w:rPr>
              <w:t xml:space="preserve">                                  </w:t>
            </w:r>
          </w:p>
          <w:p w:rsidR="003C47E0" w:rsidRPr="003C47E0" w:rsidRDefault="003C47E0" w:rsidP="003C47E0">
            <w:pPr>
              <w:rPr>
                <w:rFonts w:ascii="GHEA Grapalat" w:hAnsi="GHEA Grapalat"/>
                <w:sz w:val="16"/>
                <w:szCs w:val="16"/>
                <w:lang w:val="pt-BR"/>
              </w:rPr>
            </w:pPr>
            <w:r w:rsidRPr="003C47E0">
              <w:rPr>
                <w:rFonts w:ascii="GHEA Grapalat" w:hAnsi="GHEA Grapalat"/>
                <w:sz w:val="16"/>
                <w:szCs w:val="16"/>
                <w:lang w:val="pt-BR"/>
              </w:rPr>
              <w:t xml:space="preserve">                                         Կ.Տ.</w:t>
            </w:r>
          </w:p>
          <w:p w:rsidR="003C47E0" w:rsidRPr="003C47E0" w:rsidRDefault="003C47E0" w:rsidP="003C47E0">
            <w:pPr>
              <w:jc w:val="center"/>
              <w:rPr>
                <w:rFonts w:ascii="GHEA Grapalat" w:hAnsi="GHEA Grapalat" w:cs="Sylfaen"/>
                <w:b/>
                <w:lang w:val="hy-AM"/>
              </w:rPr>
            </w:pPr>
          </w:p>
        </w:tc>
        <w:tc>
          <w:tcPr>
            <w:tcW w:w="5386" w:type="dxa"/>
            <w:vAlign w:val="center"/>
          </w:tcPr>
          <w:p w:rsidR="003C47E0" w:rsidRPr="003C47E0" w:rsidRDefault="003C47E0" w:rsidP="003C47E0">
            <w:pPr>
              <w:jc w:val="center"/>
              <w:rPr>
                <w:rFonts w:ascii="GHEA Grapalat" w:hAnsi="GHEA Grapalat" w:cs="Sylfaen"/>
                <w:b/>
                <w:bCs/>
                <w:sz w:val="20"/>
                <w:lang w:val="hy-AM"/>
              </w:rPr>
            </w:pPr>
            <w:r w:rsidRPr="003C47E0">
              <w:rPr>
                <w:rFonts w:ascii="GHEA Grapalat" w:hAnsi="GHEA Grapalat" w:cs="Sylfaen"/>
                <w:b/>
                <w:bCs/>
                <w:sz w:val="20"/>
                <w:lang w:val="hy-AM"/>
              </w:rPr>
              <w:t>ԿԱՊԱԼԱՌՈՒ</w:t>
            </w:r>
          </w:p>
          <w:p w:rsidR="003C47E0" w:rsidRPr="003C47E0" w:rsidRDefault="003C47E0" w:rsidP="003C47E0">
            <w:pPr>
              <w:jc w:val="center"/>
              <w:rPr>
                <w:rFonts w:ascii="GHEA Grapalat" w:hAnsi="GHEA Grapalat"/>
                <w:lang w:val="hy-AM"/>
              </w:rPr>
            </w:pPr>
            <w:r w:rsidRPr="003C47E0">
              <w:rPr>
                <w:rFonts w:ascii="GHEA Grapalat" w:hAnsi="GHEA Grapalat" w:cs="Arial"/>
                <w:sz w:val="20"/>
                <w:szCs w:val="20"/>
                <w:lang w:val="hy-AM"/>
              </w:rPr>
              <w:br/>
            </w:r>
            <w:r w:rsidRPr="003C47E0">
              <w:rPr>
                <w:rFonts w:ascii="GHEA Grapalat" w:hAnsi="GHEA Grapalat"/>
                <w:sz w:val="20"/>
                <w:szCs w:val="20"/>
                <w:lang w:val="hy-AM"/>
              </w:rPr>
              <w:t xml:space="preserve">Տնօրեն՝ _______________ </w:t>
            </w:r>
          </w:p>
          <w:p w:rsidR="003C47E0" w:rsidRPr="003C47E0" w:rsidRDefault="003C47E0" w:rsidP="003C47E0">
            <w:pPr>
              <w:jc w:val="center"/>
              <w:rPr>
                <w:rFonts w:ascii="GHEA Grapalat" w:hAnsi="GHEA Grapalat"/>
                <w:sz w:val="16"/>
                <w:szCs w:val="18"/>
                <w:lang w:val="hy-AM"/>
              </w:rPr>
            </w:pPr>
            <w:r w:rsidRPr="003C47E0">
              <w:rPr>
                <w:rFonts w:ascii="GHEA Grapalat" w:hAnsi="GHEA Grapalat"/>
                <w:sz w:val="16"/>
                <w:szCs w:val="18"/>
                <w:lang w:val="hy-AM"/>
              </w:rPr>
              <w:t>/</w:t>
            </w:r>
            <w:r w:rsidRPr="003C47E0">
              <w:rPr>
                <w:rFonts w:ascii="GHEA Grapalat" w:hAnsi="GHEA Grapalat" w:cs="Sylfaen"/>
                <w:sz w:val="16"/>
                <w:szCs w:val="18"/>
                <w:lang w:val="hy-AM"/>
              </w:rPr>
              <w:t>ստորագրություն</w:t>
            </w:r>
            <w:r w:rsidRPr="003C47E0">
              <w:rPr>
                <w:rFonts w:ascii="GHEA Grapalat" w:hAnsi="GHEA Grapalat"/>
                <w:sz w:val="16"/>
                <w:szCs w:val="18"/>
                <w:lang w:val="hy-AM"/>
              </w:rPr>
              <w:t>/</w:t>
            </w:r>
          </w:p>
          <w:p w:rsidR="003C47E0" w:rsidRPr="003C47E0" w:rsidRDefault="003C47E0" w:rsidP="003C47E0">
            <w:pPr>
              <w:jc w:val="center"/>
              <w:rPr>
                <w:rFonts w:ascii="GHEA Grapalat" w:hAnsi="GHEA Grapalat" w:cs="Sylfaen"/>
                <w:b/>
                <w:lang w:val="hy-AM"/>
              </w:rPr>
            </w:pPr>
            <w:r w:rsidRPr="003C47E0">
              <w:rPr>
                <w:rFonts w:ascii="GHEA Grapalat" w:hAnsi="GHEA Grapalat" w:cs="Sylfaen"/>
                <w:sz w:val="16"/>
                <w:szCs w:val="18"/>
                <w:lang w:val="hy-AM"/>
              </w:rPr>
              <w:t>Կ</w:t>
            </w:r>
            <w:r w:rsidRPr="003C47E0">
              <w:rPr>
                <w:rFonts w:ascii="GHEA Grapalat" w:hAnsi="GHEA Grapalat"/>
                <w:sz w:val="16"/>
                <w:szCs w:val="18"/>
                <w:lang w:val="hy-AM"/>
              </w:rPr>
              <w:t>.</w:t>
            </w:r>
            <w:r w:rsidRPr="003C47E0">
              <w:rPr>
                <w:rFonts w:ascii="GHEA Grapalat" w:hAnsi="GHEA Grapalat" w:cs="Sylfaen"/>
                <w:sz w:val="16"/>
                <w:szCs w:val="18"/>
                <w:lang w:val="hy-AM"/>
              </w:rPr>
              <w:t>Տ</w:t>
            </w:r>
          </w:p>
        </w:tc>
      </w:tr>
    </w:tbl>
    <w:p w:rsidR="00F02279" w:rsidRPr="003C47E0" w:rsidRDefault="00F02279" w:rsidP="003C47E0">
      <w:pPr>
        <w:ind w:firstLine="708"/>
        <w:jc w:val="both"/>
        <w:rPr>
          <w:rFonts w:ascii="GHEA Grapalat" w:hAnsi="GHEA Grapalat" w:cs="Arial"/>
          <w:b/>
          <w:lang w:val="hy-AM"/>
        </w:rPr>
      </w:pPr>
    </w:p>
    <w:p w:rsidR="00F02279" w:rsidRPr="003C47E0" w:rsidRDefault="00F02279" w:rsidP="00F02279">
      <w:pPr>
        <w:ind w:firstLine="567"/>
        <w:rPr>
          <w:rFonts w:ascii="GHEA Grapalat" w:hAnsi="GHEA Grapalat"/>
          <w:i/>
          <w:lang w:val="hy-AM"/>
        </w:rPr>
      </w:pPr>
    </w:p>
    <w:p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rsidR="00F02279" w:rsidRPr="00E6597C" w:rsidRDefault="00F02279" w:rsidP="00F02279">
      <w:pPr>
        <w:ind w:firstLine="567"/>
        <w:jc w:val="right"/>
        <w:rPr>
          <w:rFonts w:ascii="GHEA Grapalat" w:hAnsi="GHEA Grapalat"/>
          <w:i/>
          <w:lang w:val="hy-AM"/>
        </w:rPr>
      </w:pPr>
    </w:p>
    <w:p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F02279">
      <w:pPr>
        <w:jc w:val="center"/>
        <w:rPr>
          <w:rFonts w:ascii="GHEA Grapalat" w:hAnsi="GHEA Grapalat" w:cs="Sylfaen"/>
          <w:b/>
          <w:lang w:val="hy-AM"/>
        </w:rPr>
      </w:pPr>
    </w:p>
    <w:p w:rsidR="00F02279" w:rsidRPr="00E6597C" w:rsidRDefault="00F02279" w:rsidP="00F02279">
      <w:pPr>
        <w:jc w:val="center"/>
        <w:rPr>
          <w:rFonts w:ascii="GHEA Grapalat" w:hAnsi="GHEA Grapalat"/>
          <w:b/>
          <w:lang w:val="hy-AM"/>
        </w:rPr>
      </w:pPr>
    </w:p>
    <w:p w:rsidR="00F02279" w:rsidRPr="00E6597C" w:rsidRDefault="00F02279" w:rsidP="00F02279">
      <w:pPr>
        <w:jc w:val="center"/>
        <w:rPr>
          <w:rFonts w:ascii="GHEA Grapalat" w:hAnsi="GHEA Grapalat"/>
          <w:b/>
          <w:lang w:val="hy-AM"/>
        </w:rPr>
      </w:pPr>
    </w:p>
    <w:p w:rsidR="00F02279" w:rsidRPr="00E6597C" w:rsidRDefault="00F02279" w:rsidP="00F02279">
      <w:pPr>
        <w:jc w:val="center"/>
        <w:rPr>
          <w:rFonts w:ascii="GHEA Grapalat" w:hAnsi="GHEA Grapalat"/>
          <w:b/>
          <w:lang w:val="hy-AM"/>
        </w:rPr>
      </w:pPr>
    </w:p>
    <w:p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rsidR="00F02279" w:rsidRPr="00E6597C" w:rsidRDefault="00F02279" w:rsidP="00F02279">
      <w:pPr>
        <w:ind w:firstLine="567"/>
        <w:jc w:val="right"/>
        <w:rPr>
          <w:rFonts w:ascii="GHEA Grapalat" w:hAnsi="GHEA Grapalat"/>
          <w:i/>
          <w:lang w:val="hy-AM"/>
        </w:rPr>
      </w:pPr>
    </w:p>
    <w:p w:rsidR="00B9544B" w:rsidRPr="00B9544B" w:rsidRDefault="0038176E" w:rsidP="00B9544B">
      <w:pPr>
        <w:ind w:firstLine="567"/>
        <w:jc w:val="center"/>
        <w:rPr>
          <w:rFonts w:ascii="GHEA Grapalat" w:hAnsi="GHEA Grapalat"/>
          <w:b/>
          <w:bCs/>
          <w:i/>
          <w:lang w:val="pt-BR"/>
        </w:rPr>
      </w:pPr>
      <w:r w:rsidRPr="0038176E">
        <w:rPr>
          <w:rFonts w:ascii="GHEA Grapalat" w:hAnsi="GHEA Grapalat"/>
          <w:b/>
          <w:bCs/>
          <w:i/>
          <w:lang w:val="af-ZA"/>
        </w:rPr>
        <w:t>«</w:t>
      </w:r>
      <w:r w:rsidRPr="0038176E">
        <w:rPr>
          <w:rFonts w:ascii="GHEA Grapalat" w:hAnsi="GHEA Grapalat"/>
          <w:b/>
          <w:bCs/>
          <w:i/>
          <w:lang w:val="hy-AM"/>
        </w:rPr>
        <w:t xml:space="preserve"> </w:t>
      </w:r>
      <w:r w:rsidR="00A1263B" w:rsidRPr="0038176E">
        <w:rPr>
          <w:rFonts w:ascii="GHEA Grapalat" w:hAnsi="GHEA Grapalat"/>
          <w:b/>
          <w:bCs/>
          <w:i/>
          <w:lang w:val="hy-AM"/>
        </w:rPr>
        <w:fldChar w:fldCharType="begin"/>
      </w:r>
      <w:r w:rsidRPr="0038176E">
        <w:rPr>
          <w:rFonts w:ascii="GHEA Grapalat" w:hAnsi="GHEA Grapalat"/>
          <w:b/>
          <w:bCs/>
          <w:i/>
          <w:lang w:val="hy-AM"/>
        </w:rPr>
        <w:instrText xml:space="preserve"> LINK Excel.Sheet.12 "C:\\Users\\User\\Downloads\\Խոյ -8ծրագիր 30</w:instrText>
      </w:r>
      <w:r w:rsidRPr="0038176E">
        <w:rPr>
          <w:rFonts w:ascii="MS Mincho" w:eastAsia="MS Mincho" w:hAnsi="MS Mincho" w:cs="MS Mincho" w:hint="eastAsia"/>
          <w:b/>
          <w:bCs/>
          <w:i/>
          <w:lang w:val="hy-AM"/>
        </w:rPr>
        <w:instrText>․</w:instrText>
      </w:r>
      <w:r w:rsidRPr="0038176E">
        <w:rPr>
          <w:rFonts w:ascii="GHEA Grapalat" w:hAnsi="GHEA Grapalat"/>
          <w:b/>
          <w:bCs/>
          <w:i/>
          <w:lang w:val="hy-AM"/>
        </w:rPr>
        <w:instrText>05</w:instrText>
      </w:r>
      <w:r w:rsidRPr="0038176E">
        <w:rPr>
          <w:rFonts w:ascii="MS Mincho" w:eastAsia="MS Mincho" w:hAnsi="MS Mincho" w:cs="MS Mincho" w:hint="eastAsia"/>
          <w:b/>
          <w:bCs/>
          <w:i/>
          <w:lang w:val="hy-AM"/>
        </w:rPr>
        <w:instrText>․</w:instrText>
      </w:r>
      <w:r w:rsidRPr="0038176E">
        <w:rPr>
          <w:rFonts w:ascii="GHEA Grapalat" w:hAnsi="GHEA Grapalat"/>
          <w:b/>
          <w:bCs/>
          <w:i/>
          <w:lang w:val="hy-AM"/>
        </w:rPr>
        <w:instrText>2022.xlsx" "30.05-</w:instrText>
      </w:r>
      <w:r w:rsidRPr="0038176E">
        <w:rPr>
          <w:rFonts w:ascii="GHEA Grapalat" w:hAnsi="GHEA Grapalat" w:cs="GHEA Grapalat"/>
          <w:b/>
          <w:bCs/>
          <w:i/>
          <w:lang w:val="hy-AM"/>
        </w:rPr>
        <w:instrText>ամբողջ</w:instrText>
      </w:r>
      <w:r w:rsidRPr="0038176E">
        <w:rPr>
          <w:rFonts w:ascii="MS Mincho" w:eastAsia="MS Mincho" w:hAnsi="MS Mincho" w:cs="MS Mincho" w:hint="eastAsia"/>
          <w:b/>
          <w:bCs/>
          <w:i/>
          <w:lang w:val="hy-AM"/>
        </w:rPr>
        <w:instrText>․</w:instrText>
      </w:r>
      <w:r w:rsidRPr="0038176E">
        <w:rPr>
          <w:rFonts w:ascii="GHEA Grapalat" w:hAnsi="GHEA Grapalat" w:cs="GHEA Grapalat"/>
          <w:b/>
          <w:bCs/>
          <w:i/>
          <w:lang w:val="hy-AM"/>
        </w:rPr>
        <w:instrText>փաթեթ</w:instrText>
      </w:r>
      <w:r w:rsidRPr="0038176E">
        <w:rPr>
          <w:rFonts w:ascii="GHEA Grapalat" w:hAnsi="GHEA Grapalat"/>
          <w:b/>
          <w:bCs/>
          <w:i/>
          <w:lang w:val="hy-AM"/>
        </w:rPr>
        <w:instrText xml:space="preserve">!R9C3" \a \f 4 \h  \* MERGEFORMAT </w:instrText>
      </w:r>
      <w:r w:rsidR="00A1263B" w:rsidRPr="0038176E">
        <w:rPr>
          <w:rFonts w:ascii="GHEA Grapalat" w:hAnsi="GHEA Grapalat"/>
          <w:b/>
          <w:bCs/>
          <w:i/>
          <w:lang w:val="hy-AM"/>
        </w:rPr>
        <w:fldChar w:fldCharType="separate"/>
      </w:r>
      <w:r w:rsidR="00200B85" w:rsidRPr="00200B85">
        <w:rPr>
          <w:rFonts w:ascii="GHEA Grapalat" w:hAnsi="GHEA Grapalat"/>
          <w:b/>
          <w:bCs/>
          <w:lang w:val="hy-AM"/>
        </w:rPr>
        <w:t xml:space="preserve"> </w:t>
      </w:r>
      <w:r w:rsidR="00200B85" w:rsidRPr="00200B85">
        <w:rPr>
          <w:rFonts w:ascii="GHEA Grapalat" w:hAnsi="GHEA Grapalat"/>
          <w:b/>
          <w:bCs/>
          <w:i/>
          <w:lang w:val="hy-AM"/>
        </w:rPr>
        <w:t>Գեղակերտ</w:t>
      </w:r>
      <w:r w:rsidR="00200B85" w:rsidRPr="00200B85">
        <w:rPr>
          <w:rFonts w:ascii="GHEA Grapalat" w:hAnsi="GHEA Grapalat"/>
          <w:b/>
          <w:bCs/>
          <w:i/>
          <w:lang w:val="af-ZA"/>
        </w:rPr>
        <w:t xml:space="preserve"> </w:t>
      </w:r>
      <w:r w:rsidR="00200B85" w:rsidRPr="00200B85">
        <w:rPr>
          <w:rFonts w:ascii="GHEA Grapalat" w:hAnsi="GHEA Grapalat"/>
          <w:b/>
          <w:bCs/>
          <w:i/>
          <w:lang w:val="hy-AM"/>
        </w:rPr>
        <w:t>գյուղում</w:t>
      </w:r>
      <w:r w:rsidR="00200B85" w:rsidRPr="00200B85">
        <w:rPr>
          <w:rFonts w:ascii="GHEA Grapalat" w:hAnsi="GHEA Grapalat"/>
          <w:b/>
          <w:bCs/>
          <w:i/>
          <w:lang w:val="af-ZA"/>
        </w:rPr>
        <w:t xml:space="preserve"> </w:t>
      </w:r>
      <w:r w:rsidR="00200B85" w:rsidRPr="00200B85">
        <w:rPr>
          <w:rFonts w:ascii="GHEA Grapalat" w:hAnsi="GHEA Grapalat"/>
          <w:b/>
          <w:bCs/>
          <w:i/>
          <w:lang w:val="hy-AM"/>
        </w:rPr>
        <w:t>Մ</w:t>
      </w:r>
      <w:r w:rsidR="00200B85" w:rsidRPr="00200B85">
        <w:rPr>
          <w:rFonts w:ascii="GHEA Grapalat" w:hAnsi="GHEA Grapalat"/>
          <w:b/>
          <w:bCs/>
          <w:i/>
          <w:lang w:val="af-ZA"/>
        </w:rPr>
        <w:t>.</w:t>
      </w:r>
      <w:r w:rsidR="00200B85" w:rsidRPr="00200B85">
        <w:rPr>
          <w:rFonts w:ascii="GHEA Grapalat" w:hAnsi="GHEA Grapalat"/>
          <w:b/>
          <w:bCs/>
          <w:i/>
          <w:lang w:val="hy-AM"/>
        </w:rPr>
        <w:t>Սարյան</w:t>
      </w:r>
      <w:r w:rsidR="00200B85" w:rsidRPr="00200B85">
        <w:rPr>
          <w:rFonts w:ascii="GHEA Grapalat" w:hAnsi="GHEA Grapalat"/>
          <w:b/>
          <w:bCs/>
          <w:i/>
          <w:lang w:val="af-ZA"/>
        </w:rPr>
        <w:t xml:space="preserve">, </w:t>
      </w:r>
      <w:r w:rsidR="00200B85" w:rsidRPr="00200B85">
        <w:rPr>
          <w:rFonts w:ascii="GHEA Grapalat" w:hAnsi="GHEA Grapalat"/>
          <w:b/>
          <w:bCs/>
          <w:i/>
          <w:lang w:val="hy-AM"/>
        </w:rPr>
        <w:t>Մարշալ</w:t>
      </w:r>
      <w:r w:rsidR="00200B85" w:rsidRPr="00200B85">
        <w:rPr>
          <w:rFonts w:ascii="GHEA Grapalat" w:hAnsi="GHEA Grapalat"/>
          <w:b/>
          <w:bCs/>
          <w:i/>
          <w:lang w:val="af-ZA"/>
        </w:rPr>
        <w:t xml:space="preserve"> </w:t>
      </w:r>
      <w:r w:rsidR="00200B85" w:rsidRPr="00200B85">
        <w:rPr>
          <w:rFonts w:ascii="GHEA Grapalat" w:hAnsi="GHEA Grapalat"/>
          <w:b/>
          <w:bCs/>
          <w:i/>
          <w:lang w:val="hy-AM"/>
        </w:rPr>
        <w:t>Բաղրամյան</w:t>
      </w:r>
      <w:r w:rsidR="00200B85" w:rsidRPr="00200B85">
        <w:rPr>
          <w:rFonts w:ascii="GHEA Grapalat" w:hAnsi="GHEA Grapalat"/>
          <w:b/>
          <w:bCs/>
          <w:i/>
          <w:lang w:val="af-ZA"/>
        </w:rPr>
        <w:t xml:space="preserve"> </w:t>
      </w:r>
      <w:r w:rsidR="00200B85" w:rsidRPr="00200B85">
        <w:rPr>
          <w:rFonts w:ascii="GHEA Grapalat" w:hAnsi="GHEA Grapalat"/>
          <w:b/>
          <w:bCs/>
          <w:i/>
          <w:lang w:val="hy-AM"/>
        </w:rPr>
        <w:t>փողոցների</w:t>
      </w:r>
      <w:r w:rsidR="00200B85" w:rsidRPr="00200B85">
        <w:rPr>
          <w:rFonts w:ascii="GHEA Grapalat" w:hAnsi="GHEA Grapalat"/>
          <w:b/>
          <w:bCs/>
          <w:i/>
          <w:lang w:val="af-ZA"/>
        </w:rPr>
        <w:t xml:space="preserve"> </w:t>
      </w:r>
      <w:r w:rsidR="00200B85" w:rsidRPr="00200B85">
        <w:rPr>
          <w:rFonts w:ascii="GHEA Grapalat" w:hAnsi="GHEA Grapalat"/>
          <w:b/>
          <w:bCs/>
          <w:i/>
          <w:lang w:val="hy-AM"/>
        </w:rPr>
        <w:t>և</w:t>
      </w:r>
      <w:r w:rsidR="00200B85" w:rsidRPr="00200B85">
        <w:rPr>
          <w:rFonts w:ascii="GHEA Grapalat" w:hAnsi="GHEA Grapalat"/>
          <w:b/>
          <w:bCs/>
          <w:i/>
          <w:lang w:val="af-ZA"/>
        </w:rPr>
        <w:t xml:space="preserve"> </w:t>
      </w:r>
      <w:r w:rsidR="00200B85" w:rsidRPr="00200B85">
        <w:rPr>
          <w:rFonts w:ascii="GHEA Grapalat" w:hAnsi="GHEA Grapalat"/>
          <w:b/>
          <w:bCs/>
          <w:i/>
          <w:lang w:val="hy-AM"/>
        </w:rPr>
        <w:t>Մ</w:t>
      </w:r>
      <w:r w:rsidR="00200B85" w:rsidRPr="00200B85">
        <w:rPr>
          <w:rFonts w:ascii="GHEA Grapalat" w:hAnsi="GHEA Grapalat"/>
          <w:b/>
          <w:bCs/>
          <w:i/>
          <w:lang w:val="af-ZA"/>
        </w:rPr>
        <w:t>.</w:t>
      </w:r>
      <w:r w:rsidR="00200B85" w:rsidRPr="00200B85">
        <w:rPr>
          <w:rFonts w:ascii="GHEA Grapalat" w:hAnsi="GHEA Grapalat"/>
          <w:b/>
          <w:bCs/>
          <w:i/>
          <w:lang w:val="hy-AM"/>
        </w:rPr>
        <w:t>Մարշալ</w:t>
      </w:r>
      <w:r w:rsidR="00200B85" w:rsidRPr="00200B85">
        <w:rPr>
          <w:rFonts w:ascii="GHEA Grapalat" w:hAnsi="GHEA Grapalat"/>
          <w:b/>
          <w:bCs/>
          <w:i/>
          <w:lang w:val="af-ZA"/>
        </w:rPr>
        <w:t xml:space="preserve"> </w:t>
      </w:r>
      <w:r w:rsidR="00200B85" w:rsidRPr="00200B85">
        <w:rPr>
          <w:rFonts w:ascii="GHEA Grapalat" w:hAnsi="GHEA Grapalat"/>
          <w:b/>
          <w:bCs/>
          <w:i/>
          <w:lang w:val="hy-AM"/>
        </w:rPr>
        <w:t>Բաղրամյան</w:t>
      </w:r>
      <w:r w:rsidR="00200B85" w:rsidRPr="00200B85">
        <w:rPr>
          <w:rFonts w:ascii="GHEA Grapalat" w:hAnsi="GHEA Grapalat"/>
          <w:b/>
          <w:bCs/>
          <w:i/>
          <w:lang w:val="af-ZA"/>
        </w:rPr>
        <w:t xml:space="preserve"> </w:t>
      </w:r>
      <w:r w:rsidR="00200B85" w:rsidRPr="00200B85">
        <w:rPr>
          <w:rFonts w:ascii="GHEA Grapalat" w:hAnsi="GHEA Grapalat"/>
          <w:b/>
          <w:bCs/>
          <w:i/>
          <w:lang w:val="hy-AM"/>
        </w:rPr>
        <w:t>փողոցից</w:t>
      </w:r>
      <w:r w:rsidR="00200B85" w:rsidRPr="00200B85">
        <w:rPr>
          <w:rFonts w:ascii="GHEA Grapalat" w:hAnsi="GHEA Grapalat"/>
          <w:b/>
          <w:bCs/>
          <w:i/>
          <w:lang w:val="af-ZA"/>
        </w:rPr>
        <w:t xml:space="preserve"> </w:t>
      </w:r>
      <w:r w:rsidR="00200B85" w:rsidRPr="00200B85">
        <w:rPr>
          <w:rFonts w:ascii="GHEA Grapalat" w:hAnsi="GHEA Grapalat"/>
          <w:b/>
          <w:bCs/>
          <w:i/>
          <w:lang w:val="hy-AM"/>
        </w:rPr>
        <w:t>մինչև</w:t>
      </w:r>
      <w:r w:rsidR="00200B85" w:rsidRPr="00200B85">
        <w:rPr>
          <w:rFonts w:ascii="GHEA Grapalat" w:hAnsi="GHEA Grapalat"/>
          <w:b/>
          <w:bCs/>
          <w:i/>
          <w:lang w:val="af-ZA"/>
        </w:rPr>
        <w:t xml:space="preserve"> </w:t>
      </w:r>
      <w:r w:rsidR="00200B85" w:rsidRPr="00200B85">
        <w:rPr>
          <w:rFonts w:ascii="GHEA Grapalat" w:hAnsi="GHEA Grapalat"/>
          <w:b/>
          <w:bCs/>
          <w:i/>
          <w:lang w:val="hy-AM"/>
        </w:rPr>
        <w:t>մշակույթի</w:t>
      </w:r>
      <w:r w:rsidR="00200B85" w:rsidRPr="00200B85">
        <w:rPr>
          <w:rFonts w:ascii="GHEA Grapalat" w:hAnsi="GHEA Grapalat"/>
          <w:b/>
          <w:bCs/>
          <w:i/>
          <w:lang w:val="af-ZA"/>
        </w:rPr>
        <w:t xml:space="preserve"> </w:t>
      </w:r>
      <w:r w:rsidR="00200B85" w:rsidRPr="00200B85">
        <w:rPr>
          <w:rFonts w:ascii="GHEA Grapalat" w:hAnsi="GHEA Grapalat"/>
          <w:b/>
          <w:bCs/>
          <w:i/>
          <w:lang w:val="hy-AM"/>
        </w:rPr>
        <w:t>տան</w:t>
      </w:r>
      <w:r w:rsidR="00200B85" w:rsidRPr="00200B85">
        <w:rPr>
          <w:rFonts w:ascii="GHEA Grapalat" w:hAnsi="GHEA Grapalat"/>
          <w:b/>
          <w:bCs/>
          <w:i/>
          <w:lang w:val="af-ZA"/>
        </w:rPr>
        <w:t xml:space="preserve"> </w:t>
      </w:r>
      <w:r w:rsidR="00200B85" w:rsidRPr="00200B85">
        <w:rPr>
          <w:rFonts w:ascii="GHEA Grapalat" w:hAnsi="GHEA Grapalat"/>
          <w:b/>
          <w:bCs/>
          <w:i/>
          <w:lang w:val="hy-AM"/>
        </w:rPr>
        <w:t>հարակից</w:t>
      </w:r>
      <w:r w:rsidR="00200B85" w:rsidRPr="00200B85">
        <w:rPr>
          <w:rFonts w:ascii="GHEA Grapalat" w:hAnsi="GHEA Grapalat"/>
          <w:b/>
          <w:bCs/>
          <w:i/>
          <w:lang w:val="af-ZA"/>
        </w:rPr>
        <w:t xml:space="preserve"> </w:t>
      </w:r>
      <w:r w:rsidR="00200B85" w:rsidRPr="00200B85">
        <w:rPr>
          <w:rFonts w:ascii="GHEA Grapalat" w:hAnsi="GHEA Grapalat"/>
          <w:b/>
          <w:bCs/>
          <w:i/>
          <w:lang w:val="hy-AM"/>
        </w:rPr>
        <w:t>տարածքի</w:t>
      </w:r>
      <w:r w:rsidRPr="0038176E">
        <w:rPr>
          <w:rFonts w:ascii="GHEA Grapalat" w:hAnsi="GHEA Grapalat"/>
          <w:b/>
          <w:bCs/>
          <w:i/>
          <w:lang w:val="af-ZA"/>
        </w:rPr>
        <w:t xml:space="preserve"> </w:t>
      </w:r>
      <w:r w:rsidR="00200B85" w:rsidRPr="00200B85">
        <w:rPr>
          <w:rFonts w:ascii="GHEA Grapalat" w:hAnsi="GHEA Grapalat"/>
          <w:b/>
          <w:bCs/>
          <w:i/>
          <w:lang w:val="hy-AM"/>
        </w:rPr>
        <w:t>ասֆալտապատման</w:t>
      </w:r>
      <w:r w:rsidR="00200B85" w:rsidRPr="00200B85">
        <w:rPr>
          <w:rFonts w:ascii="GHEA Grapalat" w:hAnsi="GHEA Grapalat"/>
          <w:b/>
          <w:bCs/>
          <w:i/>
          <w:lang w:val="af-ZA"/>
        </w:rPr>
        <w:t xml:space="preserve"> </w:t>
      </w:r>
      <w:r w:rsidR="00200B85" w:rsidRPr="00200B85">
        <w:rPr>
          <w:rFonts w:ascii="GHEA Grapalat" w:hAnsi="GHEA Grapalat"/>
          <w:b/>
          <w:bCs/>
          <w:i/>
          <w:lang w:val="hy-AM"/>
        </w:rPr>
        <w:t>աշխատանքների</w:t>
      </w:r>
      <w:r w:rsidR="00200B85" w:rsidRPr="00200B85">
        <w:rPr>
          <w:rFonts w:ascii="GHEA Grapalat" w:hAnsi="GHEA Grapalat"/>
          <w:b/>
          <w:bCs/>
          <w:i/>
          <w:lang w:val="af-ZA"/>
        </w:rPr>
        <w:t xml:space="preserve"> </w:t>
      </w:r>
      <w:r w:rsidRPr="0038176E">
        <w:rPr>
          <w:rFonts w:ascii="GHEA Grapalat" w:hAnsi="GHEA Grapalat"/>
          <w:b/>
          <w:bCs/>
          <w:i/>
          <w:lang w:val="af-ZA"/>
        </w:rPr>
        <w:t xml:space="preserve">» </w:t>
      </w:r>
      <w:r w:rsidR="00B9544B" w:rsidRPr="00B9544B">
        <w:rPr>
          <w:rFonts w:ascii="GHEA Grapalat" w:hAnsi="GHEA Grapalat"/>
          <w:b/>
          <w:bCs/>
          <w:i/>
          <w:lang w:val="af-ZA"/>
        </w:rPr>
        <w:t>կատարման</w:t>
      </w:r>
    </w:p>
    <w:p w:rsidR="0038176E" w:rsidRPr="0038176E" w:rsidRDefault="00B9544B" w:rsidP="0038176E">
      <w:pPr>
        <w:ind w:firstLine="567"/>
        <w:jc w:val="center"/>
        <w:rPr>
          <w:rFonts w:ascii="GHEA Grapalat" w:hAnsi="GHEA Grapalat"/>
          <w:b/>
          <w:bCs/>
          <w:i/>
          <w:lang w:val="af-ZA"/>
        </w:rPr>
      </w:pPr>
      <w:r>
        <w:rPr>
          <w:rFonts w:ascii="GHEA Grapalat" w:hAnsi="GHEA Grapalat"/>
          <w:b/>
          <w:bCs/>
          <w:i/>
          <w:lang w:val="af-ZA"/>
        </w:rPr>
        <w:t xml:space="preserve">   </w:t>
      </w:r>
    </w:p>
    <w:p w:rsidR="00F02279" w:rsidRPr="00E6597C" w:rsidRDefault="00A1263B" w:rsidP="00200B85">
      <w:pPr>
        <w:rPr>
          <w:rFonts w:ascii="GHEA Grapalat" w:hAnsi="GHEA Grapalat"/>
          <w:b/>
          <w:sz w:val="20"/>
          <w:lang w:val="pt-BR"/>
        </w:rPr>
      </w:pPr>
      <w:r w:rsidRPr="0038176E">
        <w:rPr>
          <w:rFonts w:ascii="GHEA Grapalat" w:hAnsi="GHEA Grapalat"/>
          <w:b/>
          <w:bCs/>
          <w:i/>
          <w:lang w:val="hy-AM"/>
        </w:rPr>
        <w:fldChar w:fldCharType="end"/>
      </w:r>
    </w:p>
    <w:p w:rsidR="008D4952" w:rsidRPr="008D4952" w:rsidRDefault="008D4952" w:rsidP="008D4952">
      <w:pPr>
        <w:ind w:firstLine="567"/>
        <w:jc w:val="center"/>
        <w:rPr>
          <w:rFonts w:ascii="GHEA Grapalat" w:hAnsi="GHEA Grapalat"/>
          <w:i/>
          <w:color w:val="FF0000"/>
          <w:sz w:val="16"/>
          <w:szCs w:val="16"/>
          <w:lang w:val="hy-AM"/>
        </w:rPr>
      </w:pPr>
      <w:r w:rsidRPr="008D4952">
        <w:rPr>
          <w:rFonts w:ascii="GHEA Grapalat" w:hAnsi="GHEA Grapalat"/>
          <w:i/>
          <w:color w:val="FF0000"/>
          <w:sz w:val="16"/>
          <w:szCs w:val="16"/>
          <w:lang w:val="hy-AM"/>
        </w:rPr>
        <w:t xml:space="preserve">ԿԻՑ ՆԵՐԿԱՑՎԱԾ Է </w:t>
      </w:r>
      <w:r w:rsidRPr="008D4952">
        <w:rPr>
          <w:rFonts w:ascii="GHEA Grapalat" w:hAnsi="GHEA Grapalat"/>
          <w:i/>
          <w:color w:val="FF0000"/>
          <w:sz w:val="16"/>
          <w:szCs w:val="16"/>
          <w:lang w:val="pt-BR"/>
        </w:rPr>
        <w:t xml:space="preserve">EXEL </w:t>
      </w:r>
      <w:r w:rsidRPr="008D4952">
        <w:rPr>
          <w:rFonts w:ascii="GHEA Grapalat" w:hAnsi="GHEA Grapalat"/>
          <w:i/>
          <w:color w:val="FF0000"/>
          <w:sz w:val="16"/>
          <w:szCs w:val="16"/>
          <w:lang w:val="hy-AM"/>
        </w:rPr>
        <w:t>ֆԱՅԼՈՎ</w:t>
      </w:r>
      <w:r>
        <w:rPr>
          <w:rFonts w:ascii="GHEA Grapalat" w:hAnsi="GHEA Grapalat"/>
          <w:i/>
          <w:color w:val="FF0000"/>
          <w:sz w:val="16"/>
          <w:szCs w:val="16"/>
          <w:lang w:val="hy-AM"/>
        </w:rPr>
        <w:t>։</w:t>
      </w:r>
    </w:p>
    <w:p w:rsidR="00F02279" w:rsidRPr="008D4952" w:rsidRDefault="00F02279" w:rsidP="00F02279">
      <w:pPr>
        <w:ind w:firstLine="567"/>
        <w:jc w:val="right"/>
        <w:rPr>
          <w:rFonts w:ascii="GHEA Grapalat" w:hAnsi="GHEA Grapalat"/>
          <w:i/>
          <w:lang w:val="hy-AM"/>
        </w:rPr>
      </w:pPr>
    </w:p>
    <w:p w:rsidR="00B9544B" w:rsidRPr="008D4952" w:rsidRDefault="00B9544B" w:rsidP="00B9544B">
      <w:pPr>
        <w:spacing w:after="200" w:line="276" w:lineRule="auto"/>
        <w:rPr>
          <w:rFonts w:ascii="Calibri" w:eastAsia="Calibri" w:hAnsi="Calibri"/>
          <w:sz w:val="22"/>
          <w:szCs w:val="22"/>
          <w:lang w:val="pt-BR"/>
        </w:rPr>
      </w:pPr>
    </w:p>
    <w:p w:rsidR="00B9544B" w:rsidRPr="008D4952" w:rsidRDefault="00B9544B" w:rsidP="00B9544B">
      <w:pPr>
        <w:spacing w:after="200" w:line="276" w:lineRule="auto"/>
        <w:rPr>
          <w:rFonts w:ascii="Calibri" w:eastAsia="Calibri" w:hAnsi="Calibri"/>
          <w:sz w:val="22"/>
          <w:szCs w:val="22"/>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C50D8C">
      <w:pPr>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38176E" w:rsidRPr="0038176E" w:rsidRDefault="00F02279" w:rsidP="0038176E">
      <w:pPr>
        <w:rPr>
          <w:rFonts w:ascii="GHEA Grapalat" w:hAnsi="GHEA Grapalat"/>
          <w:b/>
          <w:bCs/>
          <w:i/>
          <w:lang w:val="af-ZA"/>
        </w:rPr>
      </w:pPr>
      <w:r w:rsidRPr="00E6597C">
        <w:rPr>
          <w:rFonts w:ascii="GHEA Grapalat" w:hAnsi="GHEA Grapalat" w:cs="Sylfaen"/>
          <w:sz w:val="22"/>
          <w:szCs w:val="22"/>
          <w:lang w:val="af-ZA"/>
        </w:rPr>
        <w:t xml:space="preserve">* </w:t>
      </w:r>
      <w:r w:rsidRPr="00D23A0C">
        <w:rPr>
          <w:rFonts w:ascii="GHEA Grapalat" w:hAnsi="GHEA Grapalat" w:cs="Sylfaen"/>
          <w:b/>
          <w:i/>
          <w:sz w:val="22"/>
          <w:szCs w:val="22"/>
          <w:lang w:val="af-ZA"/>
        </w:rPr>
        <w:t>Կապալառուն աշխատանքները կատարում է</w:t>
      </w:r>
      <w:r w:rsidRPr="00E6597C">
        <w:rPr>
          <w:rFonts w:ascii="GHEA Grapalat" w:hAnsi="GHEA Grapalat" w:cs="Sylfaen"/>
          <w:sz w:val="22"/>
          <w:szCs w:val="22"/>
          <w:lang w:val="af-ZA"/>
        </w:rPr>
        <w:t xml:space="preserve"> </w:t>
      </w:r>
      <w:r w:rsidR="00D23A0C" w:rsidRPr="00021823">
        <w:rPr>
          <w:rFonts w:ascii="GHEA Grapalat" w:hAnsi="GHEA Grapalat"/>
          <w:b/>
          <w:bCs/>
          <w:i/>
          <w:lang w:val="hy-AM"/>
        </w:rPr>
        <w:t xml:space="preserve">Խոյ համայնքի </w:t>
      </w:r>
      <w:r w:rsidR="0038176E" w:rsidRPr="0038176E">
        <w:rPr>
          <w:rFonts w:ascii="GHEA Grapalat" w:hAnsi="GHEA Grapalat"/>
          <w:b/>
          <w:bCs/>
          <w:i/>
          <w:lang w:val="hy-AM"/>
        </w:rPr>
        <w:t xml:space="preserve"> </w:t>
      </w:r>
      <w:r w:rsidR="00A1263B" w:rsidRPr="0038176E">
        <w:rPr>
          <w:rFonts w:ascii="GHEA Grapalat" w:hAnsi="GHEA Grapalat"/>
          <w:b/>
          <w:bCs/>
          <w:i/>
          <w:lang w:val="hy-AM"/>
        </w:rPr>
        <w:fldChar w:fldCharType="begin"/>
      </w:r>
      <w:r w:rsidR="0038176E" w:rsidRPr="0038176E">
        <w:rPr>
          <w:rFonts w:ascii="GHEA Grapalat" w:hAnsi="GHEA Grapalat"/>
          <w:b/>
          <w:bCs/>
          <w:i/>
          <w:lang w:val="hy-AM"/>
        </w:rPr>
        <w:instrText xml:space="preserve"> LINK Excel.Sheet.12 "C:\\Users\\User\\Downloads\\Խոյ -8ծրագիր 30</w:instrText>
      </w:r>
      <w:r w:rsidR="0038176E" w:rsidRPr="0038176E">
        <w:rPr>
          <w:rFonts w:ascii="MS Mincho" w:eastAsia="MS Mincho" w:hAnsi="MS Mincho" w:cs="MS Mincho" w:hint="eastAsia"/>
          <w:b/>
          <w:bCs/>
          <w:i/>
          <w:lang w:val="hy-AM"/>
        </w:rPr>
        <w:instrText>․</w:instrText>
      </w:r>
      <w:r w:rsidR="0038176E" w:rsidRPr="0038176E">
        <w:rPr>
          <w:rFonts w:ascii="GHEA Grapalat" w:hAnsi="GHEA Grapalat"/>
          <w:b/>
          <w:bCs/>
          <w:i/>
          <w:lang w:val="hy-AM"/>
        </w:rPr>
        <w:instrText>05</w:instrText>
      </w:r>
      <w:r w:rsidR="0038176E" w:rsidRPr="0038176E">
        <w:rPr>
          <w:rFonts w:ascii="MS Mincho" w:eastAsia="MS Mincho" w:hAnsi="MS Mincho" w:cs="MS Mincho" w:hint="eastAsia"/>
          <w:b/>
          <w:bCs/>
          <w:i/>
          <w:lang w:val="hy-AM"/>
        </w:rPr>
        <w:instrText>․</w:instrText>
      </w:r>
      <w:r w:rsidR="0038176E" w:rsidRPr="0038176E">
        <w:rPr>
          <w:rFonts w:ascii="GHEA Grapalat" w:hAnsi="GHEA Grapalat"/>
          <w:b/>
          <w:bCs/>
          <w:i/>
          <w:lang w:val="hy-AM"/>
        </w:rPr>
        <w:instrText>2022.xlsx" "30.05-</w:instrText>
      </w:r>
      <w:r w:rsidR="0038176E" w:rsidRPr="0038176E">
        <w:rPr>
          <w:rFonts w:ascii="GHEA Grapalat" w:hAnsi="GHEA Grapalat" w:cs="GHEA Grapalat"/>
          <w:b/>
          <w:bCs/>
          <w:i/>
          <w:lang w:val="hy-AM"/>
        </w:rPr>
        <w:instrText>ամբողջ</w:instrText>
      </w:r>
      <w:r w:rsidR="0038176E" w:rsidRPr="0038176E">
        <w:rPr>
          <w:rFonts w:ascii="MS Mincho" w:eastAsia="MS Mincho" w:hAnsi="MS Mincho" w:cs="MS Mincho" w:hint="eastAsia"/>
          <w:b/>
          <w:bCs/>
          <w:i/>
          <w:lang w:val="hy-AM"/>
        </w:rPr>
        <w:instrText>․</w:instrText>
      </w:r>
      <w:r w:rsidR="0038176E" w:rsidRPr="0038176E">
        <w:rPr>
          <w:rFonts w:ascii="GHEA Grapalat" w:hAnsi="GHEA Grapalat" w:cs="GHEA Grapalat"/>
          <w:b/>
          <w:bCs/>
          <w:i/>
          <w:lang w:val="hy-AM"/>
        </w:rPr>
        <w:instrText>փաթեթ</w:instrText>
      </w:r>
      <w:r w:rsidR="0038176E" w:rsidRPr="0038176E">
        <w:rPr>
          <w:rFonts w:ascii="GHEA Grapalat" w:hAnsi="GHEA Grapalat"/>
          <w:b/>
          <w:bCs/>
          <w:i/>
          <w:lang w:val="hy-AM"/>
        </w:rPr>
        <w:instrText xml:space="preserve">!R9C3" \a \f 4 \h  \* MERGEFORMAT </w:instrText>
      </w:r>
      <w:r w:rsidR="00A1263B" w:rsidRPr="0038176E">
        <w:rPr>
          <w:rFonts w:ascii="GHEA Grapalat" w:hAnsi="GHEA Grapalat"/>
          <w:b/>
          <w:bCs/>
          <w:i/>
          <w:lang w:val="hy-AM"/>
        </w:rPr>
        <w:fldChar w:fldCharType="separate"/>
      </w:r>
      <w:r w:rsidR="0038176E" w:rsidRPr="0038176E">
        <w:rPr>
          <w:rFonts w:ascii="GHEA Grapalat" w:hAnsi="GHEA Grapalat"/>
          <w:b/>
          <w:bCs/>
          <w:i/>
          <w:lang w:val="af-ZA"/>
        </w:rPr>
        <w:t xml:space="preserve"> </w:t>
      </w:r>
      <w:r w:rsidR="00B9544B">
        <w:rPr>
          <w:rFonts w:ascii="GHEA Grapalat" w:hAnsi="GHEA Grapalat"/>
          <w:b/>
          <w:bCs/>
          <w:i/>
        </w:rPr>
        <w:t>Գեղակերտ</w:t>
      </w:r>
      <w:r w:rsidR="0038176E" w:rsidRPr="0038176E">
        <w:rPr>
          <w:rFonts w:ascii="GHEA Grapalat" w:hAnsi="GHEA Grapalat"/>
          <w:b/>
          <w:bCs/>
          <w:i/>
          <w:lang w:val="af-ZA"/>
        </w:rPr>
        <w:t xml:space="preserve">  </w:t>
      </w:r>
      <w:r w:rsidR="0038176E">
        <w:rPr>
          <w:rFonts w:ascii="GHEA Grapalat" w:hAnsi="GHEA Grapalat"/>
          <w:b/>
          <w:bCs/>
          <w:i/>
          <w:lang w:val="af-ZA"/>
        </w:rPr>
        <w:t xml:space="preserve">  գյուղում</w:t>
      </w:r>
    </w:p>
    <w:p w:rsidR="00F02279" w:rsidRPr="00E6597C" w:rsidRDefault="00A1263B" w:rsidP="0038176E">
      <w:pPr>
        <w:rPr>
          <w:rFonts w:ascii="GHEA Grapalat" w:hAnsi="GHEA Grapalat"/>
          <w:i/>
          <w:lang w:val="pt-BR"/>
        </w:rPr>
      </w:pPr>
      <w:r w:rsidRPr="0038176E">
        <w:rPr>
          <w:rFonts w:ascii="GHEA Grapalat" w:hAnsi="GHEA Grapalat"/>
          <w:b/>
          <w:bCs/>
          <w:i/>
          <w:lang w:val="hy-AM"/>
        </w:rPr>
        <w:fldChar w:fldCharType="end"/>
      </w:r>
      <w:r w:rsidR="00F02279" w:rsidRPr="00946FF9">
        <w:rPr>
          <w:rFonts w:ascii="GHEA Grapalat" w:hAnsi="GHEA Grapalat" w:cs="Sylfaen"/>
          <w:b/>
          <w:i/>
          <w:sz w:val="22"/>
          <w:szCs w:val="22"/>
          <w:lang w:val="af-ZA"/>
        </w:rPr>
        <w:t>:</w:t>
      </w: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tblPr>
      <w:tblGrid>
        <w:gridCol w:w="4536"/>
        <w:gridCol w:w="760"/>
        <w:gridCol w:w="4343"/>
      </w:tblGrid>
      <w:tr w:rsidR="0091457D" w:rsidRPr="00E6597C" w:rsidTr="0091457D">
        <w:trPr>
          <w:jc w:val="center"/>
        </w:trPr>
        <w:tc>
          <w:tcPr>
            <w:tcW w:w="4536" w:type="dxa"/>
            <w:vAlign w:val="center"/>
          </w:tcPr>
          <w:p w:rsidR="0091457D" w:rsidRPr="003C47E0" w:rsidRDefault="0091457D" w:rsidP="0065511D">
            <w:pPr>
              <w:jc w:val="center"/>
              <w:rPr>
                <w:rFonts w:ascii="GHEA Grapalat" w:hAnsi="GHEA Grapalat" w:cs="Sylfaen"/>
                <w:b/>
                <w:bCs/>
                <w:sz w:val="20"/>
                <w:lang w:val="nb-NO"/>
              </w:rPr>
            </w:pPr>
            <w:r w:rsidRPr="003C47E0">
              <w:rPr>
                <w:rFonts w:ascii="GHEA Grapalat" w:hAnsi="GHEA Grapalat" w:cs="Sylfaen"/>
                <w:b/>
                <w:bCs/>
                <w:sz w:val="20"/>
                <w:lang w:val="hy-AM"/>
              </w:rPr>
              <w:t>ՊԱՏՎԻՐԱՏՈՒ</w:t>
            </w:r>
          </w:p>
          <w:p w:rsidR="0091457D" w:rsidRPr="003C47E0" w:rsidRDefault="0091457D" w:rsidP="0065511D">
            <w:pPr>
              <w:jc w:val="center"/>
              <w:rPr>
                <w:rFonts w:ascii="GHEA Grapalat" w:hAnsi="GHEA Grapalat"/>
                <w:b/>
                <w:sz w:val="16"/>
                <w:lang w:val="hy-AM"/>
              </w:rPr>
            </w:pPr>
            <w:r w:rsidRPr="003C47E0">
              <w:rPr>
                <w:rFonts w:ascii="GHEA Grapalat" w:hAnsi="GHEA Grapalat"/>
                <w:b/>
                <w:sz w:val="16"/>
                <w:lang w:val="hy-AM"/>
              </w:rPr>
              <w:t>ՀՀ Արմավիր մարզի Խոյի համայնքապետարան</w:t>
            </w:r>
          </w:p>
          <w:p w:rsidR="0091457D" w:rsidRPr="003C47E0" w:rsidRDefault="0091457D" w:rsidP="0065511D">
            <w:pPr>
              <w:jc w:val="center"/>
              <w:rPr>
                <w:rFonts w:ascii="GHEA Grapalat" w:hAnsi="GHEA Grapalat"/>
                <w:b/>
                <w:sz w:val="16"/>
                <w:lang w:val="hy-AM"/>
              </w:rPr>
            </w:pPr>
            <w:r w:rsidRPr="003C47E0">
              <w:rPr>
                <w:rFonts w:ascii="GHEA Grapalat" w:hAnsi="GHEA Grapalat"/>
                <w:b/>
                <w:sz w:val="16"/>
                <w:lang w:val="hy-AM"/>
              </w:rPr>
              <w:t>ՀՀ Արմավիրի մարզ, Խոյ համայնք, գ</w:t>
            </w:r>
            <w:r w:rsidRPr="003C47E0">
              <w:rPr>
                <w:rFonts w:ascii="MS Mincho" w:eastAsia="MS Mincho" w:hAnsi="MS Mincho" w:cs="MS Mincho" w:hint="eastAsia"/>
                <w:b/>
                <w:sz w:val="16"/>
                <w:lang w:val="hy-AM"/>
              </w:rPr>
              <w:t>․</w:t>
            </w:r>
            <w:r w:rsidRPr="003C47E0">
              <w:rPr>
                <w:rFonts w:ascii="GHEA Grapalat" w:hAnsi="GHEA Grapalat"/>
                <w:b/>
                <w:sz w:val="16"/>
                <w:lang w:val="hy-AM"/>
              </w:rPr>
              <w:t xml:space="preserve"> </w:t>
            </w:r>
            <w:r w:rsidRPr="003C47E0">
              <w:rPr>
                <w:rFonts w:ascii="GHEA Grapalat" w:hAnsi="GHEA Grapalat" w:cs="GHEA Grapalat"/>
                <w:b/>
                <w:sz w:val="16"/>
                <w:lang w:val="hy-AM"/>
              </w:rPr>
              <w:t>Գեղակերտ</w:t>
            </w:r>
            <w:r w:rsidRPr="003C47E0">
              <w:rPr>
                <w:rFonts w:ascii="GHEA Grapalat" w:hAnsi="GHEA Grapalat"/>
                <w:b/>
                <w:sz w:val="16"/>
                <w:lang w:val="hy-AM"/>
              </w:rPr>
              <w:t xml:space="preserve"> </w:t>
            </w:r>
            <w:r w:rsidRPr="003C47E0">
              <w:rPr>
                <w:rFonts w:ascii="GHEA Grapalat" w:hAnsi="GHEA Grapalat" w:cs="GHEA Grapalat"/>
                <w:b/>
                <w:sz w:val="16"/>
                <w:lang w:val="hy-AM"/>
              </w:rPr>
              <w:t>Մաշտոցի</w:t>
            </w:r>
            <w:r w:rsidRPr="003C47E0">
              <w:rPr>
                <w:rFonts w:ascii="GHEA Grapalat" w:hAnsi="GHEA Grapalat"/>
                <w:b/>
                <w:sz w:val="16"/>
                <w:lang w:val="hy-AM"/>
              </w:rPr>
              <w:t xml:space="preserve"> </w:t>
            </w:r>
            <w:r w:rsidRPr="003C47E0">
              <w:rPr>
                <w:rFonts w:ascii="GHEA Grapalat" w:hAnsi="GHEA Grapalat" w:cs="GHEA Grapalat"/>
                <w:b/>
                <w:sz w:val="16"/>
                <w:lang w:val="hy-AM"/>
              </w:rPr>
              <w:t>փ</w:t>
            </w:r>
            <w:r w:rsidRPr="003C47E0">
              <w:rPr>
                <w:rFonts w:ascii="GHEA Grapalat" w:hAnsi="GHEA Grapalat"/>
                <w:b/>
                <w:sz w:val="16"/>
                <w:lang w:val="hy-AM"/>
              </w:rPr>
              <w:t>ող</w:t>
            </w:r>
            <w:r w:rsidRPr="003C47E0">
              <w:rPr>
                <w:rFonts w:ascii="MS Mincho" w:eastAsia="MS Mincho" w:hAnsi="MS Mincho" w:cs="MS Mincho" w:hint="eastAsia"/>
                <w:b/>
                <w:sz w:val="16"/>
                <w:lang w:val="hy-AM"/>
              </w:rPr>
              <w:t>․</w:t>
            </w:r>
            <w:r w:rsidRPr="003C47E0">
              <w:rPr>
                <w:rFonts w:ascii="GHEA Grapalat" w:hAnsi="GHEA Grapalat"/>
                <w:b/>
                <w:sz w:val="16"/>
                <w:lang w:val="hy-AM"/>
              </w:rPr>
              <w:t>30</w:t>
            </w:r>
          </w:p>
          <w:p w:rsidR="0091457D" w:rsidRPr="003C47E0" w:rsidRDefault="0091457D" w:rsidP="0065511D">
            <w:pPr>
              <w:jc w:val="center"/>
              <w:rPr>
                <w:rFonts w:ascii="GHEA Grapalat" w:hAnsi="GHEA Grapalat"/>
                <w:b/>
                <w:sz w:val="16"/>
                <w:lang w:val="hy-AM"/>
              </w:rPr>
            </w:pPr>
            <w:r w:rsidRPr="003C47E0">
              <w:rPr>
                <w:rFonts w:ascii="GHEA Grapalat" w:hAnsi="GHEA Grapalat"/>
                <w:b/>
                <w:sz w:val="16"/>
                <w:lang w:val="hy-AM"/>
              </w:rPr>
              <w:t>ՀՎՀՀ 04440504</w:t>
            </w:r>
          </w:p>
          <w:p w:rsidR="0091457D" w:rsidRPr="003C47E0" w:rsidRDefault="0091457D" w:rsidP="0065511D">
            <w:pPr>
              <w:jc w:val="center"/>
              <w:rPr>
                <w:rFonts w:ascii="GHEA Grapalat" w:hAnsi="GHEA Grapalat"/>
                <w:b/>
                <w:sz w:val="16"/>
                <w:lang w:val="hy-AM"/>
              </w:rPr>
            </w:pPr>
            <w:r w:rsidRPr="003C47E0">
              <w:rPr>
                <w:rFonts w:ascii="GHEA Grapalat" w:hAnsi="GHEA Grapalat"/>
                <w:b/>
                <w:sz w:val="16"/>
                <w:lang w:val="hy-AM"/>
              </w:rPr>
              <w:t>Հ/Հ</w:t>
            </w:r>
            <w:r w:rsidRPr="003C47E0">
              <w:rPr>
                <w:rFonts w:ascii="GHEA Grapalat" w:hAnsi="GHEA Grapalat" w:cs="Arial"/>
                <w:b/>
                <w:sz w:val="20"/>
                <w:szCs w:val="20"/>
                <w:lang w:val="hy-AM"/>
              </w:rPr>
              <w:t xml:space="preserve">900322525024 </w:t>
            </w:r>
            <w:r w:rsidRPr="003C47E0">
              <w:rPr>
                <w:rFonts w:ascii="GHEA Grapalat" w:hAnsi="GHEA Grapalat"/>
                <w:b/>
                <w:sz w:val="16"/>
                <w:lang w:val="hy-AM"/>
              </w:rPr>
              <w:t>ՀՀ ՖՆ ԳՎ</w:t>
            </w:r>
          </w:p>
          <w:p w:rsidR="0091457D" w:rsidRPr="003C47E0" w:rsidRDefault="0091457D" w:rsidP="0065511D">
            <w:pPr>
              <w:jc w:val="center"/>
              <w:rPr>
                <w:rFonts w:ascii="GHEA Grapalat" w:hAnsi="GHEA Grapalat"/>
                <w:b/>
                <w:sz w:val="16"/>
                <w:lang w:val="hy-AM"/>
              </w:rPr>
            </w:pPr>
          </w:p>
          <w:p w:rsidR="0091457D" w:rsidRPr="003C47E0" w:rsidRDefault="0091457D" w:rsidP="0065511D">
            <w:pPr>
              <w:ind w:left="-222" w:hanging="222"/>
              <w:rPr>
                <w:rFonts w:ascii="GHEA Grapalat" w:hAnsi="GHEA Grapalat"/>
                <w:sz w:val="20"/>
                <w:lang w:val="hy-AM"/>
              </w:rPr>
            </w:pPr>
            <w:r w:rsidRPr="003C47E0">
              <w:rPr>
                <w:rFonts w:ascii="GHEA Grapalat" w:hAnsi="GHEA Grapalat"/>
                <w:sz w:val="20"/>
                <w:lang w:val="hy-AM"/>
              </w:rPr>
              <w:t xml:space="preserve">Խոյ     Խոյ համայնքի </w:t>
            </w:r>
          </w:p>
          <w:p w:rsidR="0091457D" w:rsidRPr="003C47E0" w:rsidRDefault="0091457D" w:rsidP="0065511D">
            <w:pPr>
              <w:ind w:left="-222" w:hanging="222"/>
              <w:rPr>
                <w:rFonts w:ascii="GHEA Grapalat" w:hAnsi="GHEA Grapalat"/>
                <w:sz w:val="20"/>
                <w:u w:val="single"/>
                <w:lang w:val="hy-AM"/>
              </w:rPr>
            </w:pPr>
            <w:r w:rsidRPr="003C47E0">
              <w:rPr>
                <w:rFonts w:ascii="GHEA Grapalat" w:hAnsi="GHEA Grapalat"/>
                <w:sz w:val="20"/>
                <w:lang w:val="hy-AM"/>
              </w:rPr>
              <w:t xml:space="preserve">             </w:t>
            </w:r>
            <w:r w:rsidRPr="003C47E0">
              <w:rPr>
                <w:rFonts w:ascii="GHEA Grapalat" w:hAnsi="GHEA Grapalat"/>
                <w:sz w:val="20"/>
                <w:u w:val="single"/>
                <w:lang w:val="hy-AM"/>
              </w:rPr>
              <w:t>ղեկավար՝                          Ա</w:t>
            </w:r>
            <w:r w:rsidRPr="003C47E0">
              <w:rPr>
                <w:rFonts w:ascii="MS Mincho" w:eastAsia="MS Mincho" w:hAnsi="MS Mincho" w:cs="MS Mincho" w:hint="eastAsia"/>
                <w:sz w:val="20"/>
                <w:u w:val="single"/>
                <w:lang w:val="hy-AM"/>
              </w:rPr>
              <w:t>․</w:t>
            </w:r>
            <w:r w:rsidRPr="003C47E0">
              <w:rPr>
                <w:rFonts w:ascii="GHEA Grapalat" w:hAnsi="GHEA Grapalat"/>
                <w:sz w:val="20"/>
                <w:u w:val="single"/>
                <w:lang w:val="hy-AM"/>
              </w:rPr>
              <w:t xml:space="preserve"> </w:t>
            </w:r>
            <w:r w:rsidRPr="003C47E0">
              <w:rPr>
                <w:rFonts w:ascii="GHEA Grapalat" w:hAnsi="GHEA Grapalat" w:cs="GHEA Grapalat"/>
                <w:sz w:val="20"/>
                <w:u w:val="single"/>
                <w:lang w:val="hy-AM"/>
              </w:rPr>
              <w:t>Մե</w:t>
            </w:r>
            <w:r w:rsidRPr="003C47E0">
              <w:rPr>
                <w:rFonts w:ascii="GHEA Grapalat" w:hAnsi="GHEA Grapalat"/>
                <w:sz w:val="20"/>
                <w:u w:val="single"/>
                <w:lang w:val="hy-AM"/>
              </w:rPr>
              <w:t>խակյան</w:t>
            </w:r>
          </w:p>
          <w:p w:rsidR="0091457D" w:rsidRPr="003C47E0" w:rsidRDefault="0091457D" w:rsidP="0065511D">
            <w:pPr>
              <w:rPr>
                <w:rFonts w:ascii="GHEA Grapalat" w:hAnsi="GHEA Grapalat"/>
                <w:sz w:val="16"/>
                <w:szCs w:val="16"/>
                <w:lang w:val="pt-BR"/>
              </w:rPr>
            </w:pPr>
            <w:r w:rsidRPr="003C47E0">
              <w:rPr>
                <w:rFonts w:ascii="GHEA Grapalat" w:hAnsi="GHEA Grapalat"/>
                <w:sz w:val="20"/>
                <w:lang w:val="hy-AM"/>
              </w:rPr>
              <w:t xml:space="preserve">                           </w:t>
            </w:r>
            <w:r w:rsidRPr="003C47E0">
              <w:rPr>
                <w:rFonts w:ascii="GHEA Grapalat" w:hAnsi="GHEA Grapalat"/>
                <w:sz w:val="16"/>
                <w:szCs w:val="16"/>
                <w:lang w:val="pt-BR"/>
              </w:rPr>
              <w:t>(ստորագրություն)</w:t>
            </w:r>
          </w:p>
          <w:p w:rsidR="0091457D" w:rsidRPr="003C47E0" w:rsidRDefault="0091457D" w:rsidP="0065511D">
            <w:pPr>
              <w:rPr>
                <w:rFonts w:ascii="GHEA Grapalat" w:hAnsi="GHEA Grapalat"/>
                <w:sz w:val="16"/>
                <w:szCs w:val="16"/>
                <w:lang w:val="pt-BR"/>
              </w:rPr>
            </w:pPr>
            <w:r w:rsidRPr="003C47E0">
              <w:rPr>
                <w:rFonts w:ascii="GHEA Grapalat" w:hAnsi="GHEA Grapalat"/>
                <w:sz w:val="16"/>
                <w:szCs w:val="16"/>
                <w:lang w:val="pt-BR"/>
              </w:rPr>
              <w:t xml:space="preserve">                                  </w:t>
            </w:r>
          </w:p>
          <w:p w:rsidR="0091457D" w:rsidRPr="003C47E0" w:rsidRDefault="0091457D" w:rsidP="0065511D">
            <w:pPr>
              <w:rPr>
                <w:rFonts w:ascii="GHEA Grapalat" w:hAnsi="GHEA Grapalat"/>
                <w:sz w:val="16"/>
                <w:szCs w:val="16"/>
                <w:lang w:val="pt-BR"/>
              </w:rPr>
            </w:pPr>
            <w:r w:rsidRPr="003C47E0">
              <w:rPr>
                <w:rFonts w:ascii="GHEA Grapalat" w:hAnsi="GHEA Grapalat"/>
                <w:sz w:val="16"/>
                <w:szCs w:val="16"/>
                <w:lang w:val="pt-BR"/>
              </w:rPr>
              <w:t xml:space="preserve">                                         Կ.Տ.</w:t>
            </w:r>
          </w:p>
          <w:p w:rsidR="0091457D" w:rsidRPr="003C47E0" w:rsidRDefault="0091457D" w:rsidP="0091457D">
            <w:pPr>
              <w:jc w:val="center"/>
              <w:rPr>
                <w:rFonts w:ascii="GHEA Grapalat" w:hAnsi="GHEA Grapalat"/>
                <w:b/>
                <w:sz w:val="16"/>
                <w:lang w:val="hy-AM"/>
              </w:rPr>
            </w:pPr>
          </w:p>
        </w:tc>
        <w:tc>
          <w:tcPr>
            <w:tcW w:w="760" w:type="dxa"/>
          </w:tcPr>
          <w:p w:rsidR="0091457D" w:rsidRPr="00E6597C" w:rsidRDefault="0091457D" w:rsidP="00545BDE">
            <w:pPr>
              <w:spacing w:line="360" w:lineRule="auto"/>
              <w:jc w:val="center"/>
              <w:rPr>
                <w:rFonts w:ascii="GHEA Grapalat" w:hAnsi="GHEA Grapalat"/>
                <w:lang w:val="ru-RU"/>
              </w:rPr>
            </w:pPr>
          </w:p>
        </w:tc>
        <w:tc>
          <w:tcPr>
            <w:tcW w:w="4343" w:type="dxa"/>
          </w:tcPr>
          <w:p w:rsidR="0091457D" w:rsidRPr="00E6597C" w:rsidRDefault="0091457D"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91457D" w:rsidRPr="00E6597C" w:rsidRDefault="0091457D" w:rsidP="00545BDE">
            <w:pPr>
              <w:jc w:val="center"/>
              <w:rPr>
                <w:rFonts w:ascii="GHEA Grapalat" w:hAnsi="GHEA Grapalat"/>
                <w:lang w:val="ru-RU"/>
              </w:rPr>
            </w:pPr>
          </w:p>
          <w:p w:rsidR="0091457D" w:rsidRPr="00E6597C" w:rsidRDefault="0091457D" w:rsidP="00545BDE">
            <w:pPr>
              <w:jc w:val="center"/>
              <w:rPr>
                <w:rFonts w:ascii="GHEA Grapalat" w:hAnsi="GHEA Grapalat"/>
                <w:lang w:val="ru-RU"/>
              </w:rPr>
            </w:pPr>
          </w:p>
          <w:p w:rsidR="0091457D" w:rsidRPr="00E6597C" w:rsidRDefault="0091457D" w:rsidP="00545BDE">
            <w:pPr>
              <w:jc w:val="center"/>
              <w:rPr>
                <w:rFonts w:ascii="GHEA Grapalat" w:hAnsi="GHEA Grapalat"/>
                <w:lang w:val="ru-RU"/>
              </w:rPr>
            </w:pPr>
            <w:r w:rsidRPr="00E6597C">
              <w:rPr>
                <w:rFonts w:ascii="GHEA Grapalat" w:hAnsi="GHEA Grapalat"/>
                <w:lang w:val="ru-RU"/>
              </w:rPr>
              <w:t>---------------------------------</w:t>
            </w:r>
          </w:p>
          <w:p w:rsidR="0091457D" w:rsidRPr="00E6597C" w:rsidRDefault="0091457D"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91457D" w:rsidRPr="00E6597C" w:rsidRDefault="0091457D"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Default="00F02279" w:rsidP="00F02279">
      <w:pPr>
        <w:ind w:firstLine="567"/>
        <w:jc w:val="right"/>
        <w:rPr>
          <w:rFonts w:ascii="GHEA Grapalat" w:hAnsi="GHEA Grapalat"/>
          <w:i/>
          <w:lang w:val="pt-BR"/>
        </w:rPr>
      </w:pPr>
    </w:p>
    <w:p w:rsidR="00451D7E" w:rsidRPr="00E6597C" w:rsidRDefault="00451D7E"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rsidR="00F02279" w:rsidRPr="00E6597C" w:rsidRDefault="00F02279" w:rsidP="00F02279">
      <w:pPr>
        <w:ind w:firstLine="567"/>
        <w:jc w:val="right"/>
        <w:rPr>
          <w:rFonts w:ascii="GHEA Grapalat" w:hAnsi="GHEA Grapalat" w:cs="Arial"/>
          <w:i/>
          <w:sz w:val="20"/>
          <w:szCs w:val="20"/>
          <w:lang w:val="pt-BR"/>
        </w:rPr>
      </w:pPr>
      <w:r w:rsidRPr="004F310F">
        <w:rPr>
          <w:rFonts w:ascii="GHEA Grapalat" w:hAnsi="GHEA Grapalat"/>
          <w:i/>
          <w:sz w:val="20"/>
          <w:szCs w:val="20"/>
          <w:lang w:val="pt-BR"/>
        </w:rPr>
        <w:t>«</w:t>
      </w:r>
      <w:r w:rsidRPr="00E6597C">
        <w:rPr>
          <w:rFonts w:ascii="GHEA Grapalat" w:hAnsi="GHEA Grapalat"/>
          <w:i/>
          <w:sz w:val="20"/>
          <w:szCs w:val="20"/>
          <w:lang w:val="pt-BR"/>
        </w:rPr>
        <w:t xml:space="preserve">           </w:t>
      </w:r>
      <w:r w:rsidRPr="004F310F">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F02279">
      <w:pPr>
        <w:jc w:val="center"/>
        <w:rPr>
          <w:rFonts w:ascii="GHEA Grapalat" w:hAnsi="GHEA Grapalat" w:cs="Sylfaen"/>
          <w:b/>
          <w:lang w:val="pt-BR"/>
        </w:rPr>
      </w:pPr>
    </w:p>
    <w:p w:rsidR="00F02279" w:rsidRPr="00E6597C" w:rsidRDefault="00F02279" w:rsidP="00F02279">
      <w:pPr>
        <w:jc w:val="center"/>
        <w:rPr>
          <w:rFonts w:ascii="GHEA Grapalat" w:hAnsi="GHEA Grapalat" w:cs="Sylfaen"/>
          <w:b/>
          <w:lang w:val="pt-BR"/>
        </w:rPr>
      </w:pPr>
    </w:p>
    <w:p w:rsidR="00F02279" w:rsidRPr="00E6597C" w:rsidRDefault="00F02279" w:rsidP="00F02279">
      <w:pPr>
        <w:jc w:val="center"/>
        <w:rPr>
          <w:rFonts w:ascii="GHEA Grapalat" w:hAnsi="GHEA Grapalat"/>
          <w:b/>
          <w:sz w:val="20"/>
          <w:szCs w:val="20"/>
          <w:lang w:val="pt-BR"/>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p>
    <w:p w:rsidR="00B9544B" w:rsidRPr="00B9544B" w:rsidRDefault="0038176E" w:rsidP="00B9544B">
      <w:pPr>
        <w:ind w:firstLine="567"/>
        <w:jc w:val="center"/>
        <w:rPr>
          <w:rFonts w:ascii="GHEA Grapalat" w:hAnsi="GHEA Grapalat"/>
          <w:b/>
          <w:bCs/>
          <w:i/>
          <w:lang w:val="pt-BR"/>
        </w:rPr>
      </w:pPr>
      <w:r w:rsidRPr="0038176E">
        <w:rPr>
          <w:rFonts w:ascii="GHEA Grapalat" w:hAnsi="GHEA Grapalat"/>
          <w:b/>
          <w:bCs/>
          <w:i/>
          <w:lang w:val="af-ZA"/>
        </w:rPr>
        <w:t>«</w:t>
      </w:r>
      <w:r w:rsidRPr="0038176E">
        <w:rPr>
          <w:rFonts w:ascii="GHEA Grapalat" w:hAnsi="GHEA Grapalat"/>
          <w:b/>
          <w:bCs/>
          <w:i/>
          <w:lang w:val="hy-AM"/>
        </w:rPr>
        <w:t xml:space="preserve"> </w:t>
      </w:r>
      <w:r w:rsidR="00A1263B" w:rsidRPr="0038176E">
        <w:rPr>
          <w:rFonts w:ascii="GHEA Grapalat" w:hAnsi="GHEA Grapalat"/>
          <w:b/>
          <w:bCs/>
          <w:i/>
          <w:lang w:val="hy-AM"/>
        </w:rPr>
        <w:fldChar w:fldCharType="begin"/>
      </w:r>
      <w:r w:rsidRPr="0038176E">
        <w:rPr>
          <w:rFonts w:ascii="GHEA Grapalat" w:hAnsi="GHEA Grapalat"/>
          <w:b/>
          <w:bCs/>
          <w:i/>
          <w:lang w:val="hy-AM"/>
        </w:rPr>
        <w:instrText xml:space="preserve"> LINK Excel.Sheet.12 "C:\\Users\\User\\Downloads\\Խոյ -8ծրագիր 30</w:instrText>
      </w:r>
      <w:r w:rsidRPr="0038176E">
        <w:rPr>
          <w:rFonts w:ascii="MS Mincho" w:eastAsia="MS Mincho" w:hAnsi="MS Mincho" w:cs="MS Mincho" w:hint="eastAsia"/>
          <w:b/>
          <w:bCs/>
          <w:i/>
          <w:lang w:val="hy-AM"/>
        </w:rPr>
        <w:instrText>․</w:instrText>
      </w:r>
      <w:r w:rsidRPr="0038176E">
        <w:rPr>
          <w:rFonts w:ascii="GHEA Grapalat" w:hAnsi="GHEA Grapalat"/>
          <w:b/>
          <w:bCs/>
          <w:i/>
          <w:lang w:val="hy-AM"/>
        </w:rPr>
        <w:instrText>05</w:instrText>
      </w:r>
      <w:r w:rsidRPr="0038176E">
        <w:rPr>
          <w:rFonts w:ascii="MS Mincho" w:eastAsia="MS Mincho" w:hAnsi="MS Mincho" w:cs="MS Mincho" w:hint="eastAsia"/>
          <w:b/>
          <w:bCs/>
          <w:i/>
          <w:lang w:val="hy-AM"/>
        </w:rPr>
        <w:instrText>․</w:instrText>
      </w:r>
      <w:r w:rsidRPr="0038176E">
        <w:rPr>
          <w:rFonts w:ascii="GHEA Grapalat" w:hAnsi="GHEA Grapalat"/>
          <w:b/>
          <w:bCs/>
          <w:i/>
          <w:lang w:val="hy-AM"/>
        </w:rPr>
        <w:instrText>2022.xlsx" "30.05-</w:instrText>
      </w:r>
      <w:r w:rsidRPr="0038176E">
        <w:rPr>
          <w:rFonts w:ascii="GHEA Grapalat" w:hAnsi="GHEA Grapalat" w:cs="GHEA Grapalat"/>
          <w:b/>
          <w:bCs/>
          <w:i/>
          <w:lang w:val="hy-AM"/>
        </w:rPr>
        <w:instrText>ամբողջ</w:instrText>
      </w:r>
      <w:r w:rsidRPr="0038176E">
        <w:rPr>
          <w:rFonts w:ascii="MS Mincho" w:eastAsia="MS Mincho" w:hAnsi="MS Mincho" w:cs="MS Mincho" w:hint="eastAsia"/>
          <w:b/>
          <w:bCs/>
          <w:i/>
          <w:lang w:val="hy-AM"/>
        </w:rPr>
        <w:instrText>․</w:instrText>
      </w:r>
      <w:r w:rsidRPr="0038176E">
        <w:rPr>
          <w:rFonts w:ascii="GHEA Grapalat" w:hAnsi="GHEA Grapalat" w:cs="GHEA Grapalat"/>
          <w:b/>
          <w:bCs/>
          <w:i/>
          <w:lang w:val="hy-AM"/>
        </w:rPr>
        <w:instrText>փաթեթ</w:instrText>
      </w:r>
      <w:r w:rsidRPr="0038176E">
        <w:rPr>
          <w:rFonts w:ascii="GHEA Grapalat" w:hAnsi="GHEA Grapalat"/>
          <w:b/>
          <w:bCs/>
          <w:i/>
          <w:lang w:val="hy-AM"/>
        </w:rPr>
        <w:instrText xml:space="preserve">!R9C3" \a \f 4 \h  \* MERGEFORMAT </w:instrText>
      </w:r>
      <w:r w:rsidR="00A1263B" w:rsidRPr="0038176E">
        <w:rPr>
          <w:rFonts w:ascii="GHEA Grapalat" w:hAnsi="GHEA Grapalat"/>
          <w:b/>
          <w:bCs/>
          <w:i/>
          <w:lang w:val="hy-AM"/>
        </w:rPr>
        <w:fldChar w:fldCharType="separate"/>
      </w:r>
      <w:r w:rsidR="00200B85" w:rsidRPr="00200B85">
        <w:rPr>
          <w:rFonts w:ascii="GHEA Grapalat" w:hAnsi="GHEA Grapalat"/>
          <w:b/>
          <w:bCs/>
          <w:lang w:val="hy-AM"/>
        </w:rPr>
        <w:t xml:space="preserve"> </w:t>
      </w:r>
      <w:r w:rsidR="00200B85" w:rsidRPr="00200B85">
        <w:rPr>
          <w:rFonts w:ascii="GHEA Grapalat" w:hAnsi="GHEA Grapalat"/>
          <w:b/>
          <w:bCs/>
          <w:i/>
          <w:lang w:val="hy-AM"/>
        </w:rPr>
        <w:t>Գեղակերտ</w:t>
      </w:r>
      <w:r w:rsidR="00200B85" w:rsidRPr="00200B85">
        <w:rPr>
          <w:rFonts w:ascii="GHEA Grapalat" w:hAnsi="GHEA Grapalat"/>
          <w:b/>
          <w:bCs/>
          <w:i/>
          <w:lang w:val="af-ZA"/>
        </w:rPr>
        <w:t xml:space="preserve"> </w:t>
      </w:r>
      <w:r w:rsidR="00200B85" w:rsidRPr="00200B85">
        <w:rPr>
          <w:rFonts w:ascii="GHEA Grapalat" w:hAnsi="GHEA Grapalat"/>
          <w:b/>
          <w:bCs/>
          <w:i/>
          <w:lang w:val="hy-AM"/>
        </w:rPr>
        <w:t>գյուղում</w:t>
      </w:r>
      <w:r w:rsidR="00200B85" w:rsidRPr="00200B85">
        <w:rPr>
          <w:rFonts w:ascii="GHEA Grapalat" w:hAnsi="GHEA Grapalat"/>
          <w:b/>
          <w:bCs/>
          <w:i/>
          <w:lang w:val="af-ZA"/>
        </w:rPr>
        <w:t xml:space="preserve"> </w:t>
      </w:r>
      <w:r w:rsidR="00200B85" w:rsidRPr="00200B85">
        <w:rPr>
          <w:rFonts w:ascii="GHEA Grapalat" w:hAnsi="GHEA Grapalat"/>
          <w:b/>
          <w:bCs/>
          <w:i/>
          <w:lang w:val="hy-AM"/>
        </w:rPr>
        <w:t>Մ</w:t>
      </w:r>
      <w:r w:rsidR="00200B85" w:rsidRPr="00200B85">
        <w:rPr>
          <w:rFonts w:ascii="GHEA Grapalat" w:hAnsi="GHEA Grapalat"/>
          <w:b/>
          <w:bCs/>
          <w:i/>
          <w:lang w:val="af-ZA"/>
        </w:rPr>
        <w:t>.</w:t>
      </w:r>
      <w:r w:rsidR="00200B85" w:rsidRPr="00200B85">
        <w:rPr>
          <w:rFonts w:ascii="GHEA Grapalat" w:hAnsi="GHEA Grapalat"/>
          <w:b/>
          <w:bCs/>
          <w:i/>
          <w:lang w:val="hy-AM"/>
        </w:rPr>
        <w:t>Սարյան</w:t>
      </w:r>
      <w:r w:rsidR="00200B85" w:rsidRPr="00200B85">
        <w:rPr>
          <w:rFonts w:ascii="GHEA Grapalat" w:hAnsi="GHEA Grapalat"/>
          <w:b/>
          <w:bCs/>
          <w:i/>
          <w:lang w:val="af-ZA"/>
        </w:rPr>
        <w:t xml:space="preserve">, </w:t>
      </w:r>
      <w:r w:rsidR="00200B85" w:rsidRPr="00200B85">
        <w:rPr>
          <w:rFonts w:ascii="GHEA Grapalat" w:hAnsi="GHEA Grapalat"/>
          <w:b/>
          <w:bCs/>
          <w:i/>
          <w:lang w:val="hy-AM"/>
        </w:rPr>
        <w:t>Մարշալ</w:t>
      </w:r>
      <w:r w:rsidR="00200B85" w:rsidRPr="00200B85">
        <w:rPr>
          <w:rFonts w:ascii="GHEA Grapalat" w:hAnsi="GHEA Grapalat"/>
          <w:b/>
          <w:bCs/>
          <w:i/>
          <w:lang w:val="af-ZA"/>
        </w:rPr>
        <w:t xml:space="preserve"> </w:t>
      </w:r>
      <w:r w:rsidR="00200B85" w:rsidRPr="00200B85">
        <w:rPr>
          <w:rFonts w:ascii="GHEA Grapalat" w:hAnsi="GHEA Grapalat"/>
          <w:b/>
          <w:bCs/>
          <w:i/>
          <w:lang w:val="hy-AM"/>
        </w:rPr>
        <w:t>Բաղրամյան</w:t>
      </w:r>
      <w:r w:rsidR="00200B85" w:rsidRPr="00200B85">
        <w:rPr>
          <w:rFonts w:ascii="GHEA Grapalat" w:hAnsi="GHEA Grapalat"/>
          <w:b/>
          <w:bCs/>
          <w:i/>
          <w:lang w:val="af-ZA"/>
        </w:rPr>
        <w:t xml:space="preserve"> </w:t>
      </w:r>
      <w:r w:rsidR="00200B85" w:rsidRPr="00200B85">
        <w:rPr>
          <w:rFonts w:ascii="GHEA Grapalat" w:hAnsi="GHEA Grapalat"/>
          <w:b/>
          <w:bCs/>
          <w:i/>
          <w:lang w:val="hy-AM"/>
        </w:rPr>
        <w:t>փողոցների</w:t>
      </w:r>
      <w:r w:rsidR="00200B85" w:rsidRPr="00200B85">
        <w:rPr>
          <w:rFonts w:ascii="GHEA Grapalat" w:hAnsi="GHEA Grapalat"/>
          <w:b/>
          <w:bCs/>
          <w:i/>
          <w:lang w:val="af-ZA"/>
        </w:rPr>
        <w:t xml:space="preserve"> </w:t>
      </w:r>
      <w:r w:rsidR="00200B85" w:rsidRPr="00200B85">
        <w:rPr>
          <w:rFonts w:ascii="GHEA Grapalat" w:hAnsi="GHEA Grapalat"/>
          <w:b/>
          <w:bCs/>
          <w:i/>
          <w:lang w:val="hy-AM"/>
        </w:rPr>
        <w:t>և</w:t>
      </w:r>
      <w:r w:rsidR="00200B85" w:rsidRPr="00200B85">
        <w:rPr>
          <w:rFonts w:ascii="GHEA Grapalat" w:hAnsi="GHEA Grapalat"/>
          <w:b/>
          <w:bCs/>
          <w:i/>
          <w:lang w:val="af-ZA"/>
        </w:rPr>
        <w:t xml:space="preserve"> </w:t>
      </w:r>
      <w:r w:rsidR="00200B85" w:rsidRPr="00200B85">
        <w:rPr>
          <w:rFonts w:ascii="GHEA Grapalat" w:hAnsi="GHEA Grapalat"/>
          <w:b/>
          <w:bCs/>
          <w:i/>
          <w:lang w:val="hy-AM"/>
        </w:rPr>
        <w:t>Մ</w:t>
      </w:r>
      <w:r w:rsidR="00200B85" w:rsidRPr="00200B85">
        <w:rPr>
          <w:rFonts w:ascii="GHEA Grapalat" w:hAnsi="GHEA Grapalat"/>
          <w:b/>
          <w:bCs/>
          <w:i/>
          <w:lang w:val="af-ZA"/>
        </w:rPr>
        <w:t>.</w:t>
      </w:r>
      <w:r w:rsidR="00200B85" w:rsidRPr="00200B85">
        <w:rPr>
          <w:rFonts w:ascii="GHEA Grapalat" w:hAnsi="GHEA Grapalat"/>
          <w:b/>
          <w:bCs/>
          <w:i/>
          <w:lang w:val="hy-AM"/>
        </w:rPr>
        <w:t>Մարշալ</w:t>
      </w:r>
      <w:r w:rsidR="00200B85" w:rsidRPr="00200B85">
        <w:rPr>
          <w:rFonts w:ascii="GHEA Grapalat" w:hAnsi="GHEA Grapalat"/>
          <w:b/>
          <w:bCs/>
          <w:i/>
          <w:lang w:val="af-ZA"/>
        </w:rPr>
        <w:t xml:space="preserve"> </w:t>
      </w:r>
      <w:r w:rsidR="00200B85" w:rsidRPr="00200B85">
        <w:rPr>
          <w:rFonts w:ascii="GHEA Grapalat" w:hAnsi="GHEA Grapalat"/>
          <w:b/>
          <w:bCs/>
          <w:i/>
          <w:lang w:val="hy-AM"/>
        </w:rPr>
        <w:t>Բաղրամյան</w:t>
      </w:r>
      <w:r w:rsidR="00200B85" w:rsidRPr="00200B85">
        <w:rPr>
          <w:rFonts w:ascii="GHEA Grapalat" w:hAnsi="GHEA Grapalat"/>
          <w:b/>
          <w:bCs/>
          <w:i/>
          <w:lang w:val="af-ZA"/>
        </w:rPr>
        <w:t xml:space="preserve"> </w:t>
      </w:r>
      <w:r w:rsidR="00200B85" w:rsidRPr="00200B85">
        <w:rPr>
          <w:rFonts w:ascii="GHEA Grapalat" w:hAnsi="GHEA Grapalat"/>
          <w:b/>
          <w:bCs/>
          <w:i/>
          <w:lang w:val="hy-AM"/>
        </w:rPr>
        <w:t>փողոցից</w:t>
      </w:r>
      <w:r w:rsidR="00200B85" w:rsidRPr="00200B85">
        <w:rPr>
          <w:rFonts w:ascii="GHEA Grapalat" w:hAnsi="GHEA Grapalat"/>
          <w:b/>
          <w:bCs/>
          <w:i/>
          <w:lang w:val="af-ZA"/>
        </w:rPr>
        <w:t xml:space="preserve"> </w:t>
      </w:r>
      <w:r w:rsidR="00200B85" w:rsidRPr="00200B85">
        <w:rPr>
          <w:rFonts w:ascii="GHEA Grapalat" w:hAnsi="GHEA Grapalat"/>
          <w:b/>
          <w:bCs/>
          <w:i/>
          <w:lang w:val="hy-AM"/>
        </w:rPr>
        <w:t>մինչև</w:t>
      </w:r>
      <w:r w:rsidR="00200B85" w:rsidRPr="00200B85">
        <w:rPr>
          <w:rFonts w:ascii="GHEA Grapalat" w:hAnsi="GHEA Grapalat"/>
          <w:b/>
          <w:bCs/>
          <w:i/>
          <w:lang w:val="af-ZA"/>
        </w:rPr>
        <w:t xml:space="preserve"> </w:t>
      </w:r>
      <w:r w:rsidR="00200B85" w:rsidRPr="00200B85">
        <w:rPr>
          <w:rFonts w:ascii="GHEA Grapalat" w:hAnsi="GHEA Grapalat"/>
          <w:b/>
          <w:bCs/>
          <w:i/>
          <w:lang w:val="hy-AM"/>
        </w:rPr>
        <w:t>մշակույթի</w:t>
      </w:r>
      <w:r w:rsidR="00200B85" w:rsidRPr="00200B85">
        <w:rPr>
          <w:rFonts w:ascii="GHEA Grapalat" w:hAnsi="GHEA Grapalat"/>
          <w:b/>
          <w:bCs/>
          <w:i/>
          <w:lang w:val="af-ZA"/>
        </w:rPr>
        <w:t xml:space="preserve"> </w:t>
      </w:r>
      <w:r w:rsidR="00200B85" w:rsidRPr="00200B85">
        <w:rPr>
          <w:rFonts w:ascii="GHEA Grapalat" w:hAnsi="GHEA Grapalat"/>
          <w:b/>
          <w:bCs/>
          <w:i/>
          <w:lang w:val="hy-AM"/>
        </w:rPr>
        <w:t>տան</w:t>
      </w:r>
      <w:r w:rsidR="00200B85" w:rsidRPr="00200B85">
        <w:rPr>
          <w:rFonts w:ascii="GHEA Grapalat" w:hAnsi="GHEA Grapalat"/>
          <w:b/>
          <w:bCs/>
          <w:i/>
          <w:lang w:val="af-ZA"/>
        </w:rPr>
        <w:t xml:space="preserve"> </w:t>
      </w:r>
      <w:r w:rsidR="00200B85" w:rsidRPr="00200B85">
        <w:rPr>
          <w:rFonts w:ascii="GHEA Grapalat" w:hAnsi="GHEA Grapalat"/>
          <w:b/>
          <w:bCs/>
          <w:i/>
          <w:lang w:val="hy-AM"/>
        </w:rPr>
        <w:t>հարակից</w:t>
      </w:r>
      <w:r w:rsidR="00200B85" w:rsidRPr="00200B85">
        <w:rPr>
          <w:rFonts w:ascii="GHEA Grapalat" w:hAnsi="GHEA Grapalat"/>
          <w:b/>
          <w:bCs/>
          <w:i/>
          <w:lang w:val="af-ZA"/>
        </w:rPr>
        <w:t xml:space="preserve"> </w:t>
      </w:r>
      <w:r w:rsidR="00200B85" w:rsidRPr="00200B85">
        <w:rPr>
          <w:rFonts w:ascii="GHEA Grapalat" w:hAnsi="GHEA Grapalat"/>
          <w:b/>
          <w:bCs/>
          <w:i/>
          <w:lang w:val="hy-AM"/>
        </w:rPr>
        <w:t>տարածքի</w:t>
      </w:r>
      <w:r w:rsidRPr="0038176E">
        <w:rPr>
          <w:rFonts w:ascii="GHEA Grapalat" w:hAnsi="GHEA Grapalat"/>
          <w:b/>
          <w:bCs/>
          <w:i/>
          <w:lang w:val="af-ZA"/>
        </w:rPr>
        <w:t xml:space="preserve"> </w:t>
      </w:r>
      <w:r w:rsidR="00B9544B" w:rsidRPr="00B9544B">
        <w:rPr>
          <w:rFonts w:ascii="GHEA Grapalat" w:hAnsi="GHEA Grapalat"/>
          <w:b/>
          <w:bCs/>
          <w:i/>
        </w:rPr>
        <w:t>ասֆալտապատման</w:t>
      </w:r>
      <w:r w:rsidR="00B9544B" w:rsidRPr="00B9544B">
        <w:rPr>
          <w:rFonts w:ascii="GHEA Grapalat" w:hAnsi="GHEA Grapalat"/>
          <w:b/>
          <w:bCs/>
          <w:i/>
          <w:lang w:val="af-ZA"/>
        </w:rPr>
        <w:t xml:space="preserve"> </w:t>
      </w:r>
      <w:r w:rsidR="00B9544B" w:rsidRPr="00B9544B">
        <w:rPr>
          <w:rFonts w:ascii="GHEA Grapalat" w:hAnsi="GHEA Grapalat"/>
          <w:b/>
          <w:bCs/>
          <w:i/>
        </w:rPr>
        <w:t>աշխատանքների</w:t>
      </w:r>
      <w:r w:rsidR="00B9544B" w:rsidRPr="00B9544B">
        <w:rPr>
          <w:rFonts w:ascii="GHEA Grapalat" w:hAnsi="GHEA Grapalat"/>
          <w:b/>
          <w:bCs/>
          <w:i/>
          <w:lang w:val="af-ZA"/>
        </w:rPr>
        <w:t xml:space="preserve"> </w:t>
      </w:r>
      <w:r w:rsidRPr="0038176E">
        <w:rPr>
          <w:rFonts w:ascii="GHEA Grapalat" w:hAnsi="GHEA Grapalat"/>
          <w:b/>
          <w:bCs/>
          <w:i/>
          <w:lang w:val="af-ZA"/>
        </w:rPr>
        <w:t xml:space="preserve">» </w:t>
      </w:r>
      <w:r w:rsidR="00B9544B" w:rsidRPr="00B9544B">
        <w:rPr>
          <w:rFonts w:ascii="GHEA Grapalat" w:hAnsi="GHEA Grapalat"/>
          <w:b/>
          <w:bCs/>
          <w:i/>
          <w:lang w:val="af-ZA"/>
        </w:rPr>
        <w:t>կատարման</w:t>
      </w:r>
    </w:p>
    <w:p w:rsidR="0038176E" w:rsidRPr="00B9544B" w:rsidRDefault="0038176E" w:rsidP="0038176E">
      <w:pPr>
        <w:ind w:firstLine="567"/>
        <w:jc w:val="center"/>
        <w:rPr>
          <w:rFonts w:ascii="GHEA Grapalat" w:hAnsi="GHEA Grapalat"/>
          <w:b/>
          <w:bCs/>
          <w:i/>
          <w:lang w:val="pt-BR"/>
        </w:rPr>
      </w:pPr>
    </w:p>
    <w:p w:rsidR="00F02279" w:rsidRPr="00E6597C" w:rsidRDefault="00A1263B" w:rsidP="0038176E">
      <w:pPr>
        <w:ind w:firstLine="567"/>
        <w:jc w:val="center"/>
        <w:rPr>
          <w:rFonts w:ascii="GHEA Grapalat" w:hAnsi="GHEA Grapalat"/>
          <w:b/>
          <w:sz w:val="20"/>
          <w:szCs w:val="20"/>
          <w:lang w:val="pt-BR"/>
        </w:rPr>
      </w:pPr>
      <w:r w:rsidRPr="0038176E">
        <w:rPr>
          <w:rFonts w:ascii="GHEA Grapalat" w:hAnsi="GHEA Grapalat"/>
          <w:b/>
          <w:bCs/>
          <w:i/>
          <w:lang w:val="hy-AM"/>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4924"/>
        <w:gridCol w:w="1707"/>
        <w:gridCol w:w="1263"/>
      </w:tblGrid>
      <w:tr w:rsidR="00F02279" w:rsidRPr="00E6597C" w:rsidTr="00545BDE">
        <w:trPr>
          <w:cantSplit/>
          <w:jc w:val="center"/>
        </w:trPr>
        <w:tc>
          <w:tcPr>
            <w:tcW w:w="540" w:type="dxa"/>
            <w:vMerge w:val="restart"/>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2970" w:type="dxa"/>
            <w:gridSpan w:val="2"/>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rsidTr="00205078">
        <w:trPr>
          <w:cantSplit/>
          <w:trHeight w:val="586"/>
          <w:jc w:val="center"/>
        </w:trPr>
        <w:tc>
          <w:tcPr>
            <w:tcW w:w="540" w:type="dxa"/>
            <w:vMerge/>
            <w:vAlign w:val="center"/>
          </w:tcPr>
          <w:p w:rsidR="00F02279" w:rsidRPr="00E6597C" w:rsidRDefault="00F02279" w:rsidP="00545BDE">
            <w:pPr>
              <w:jc w:val="both"/>
              <w:rPr>
                <w:rFonts w:ascii="GHEA Grapalat" w:hAnsi="GHEA Grapalat"/>
                <w:sz w:val="20"/>
                <w:szCs w:val="20"/>
                <w:lang w:val="pt-BR"/>
              </w:rPr>
            </w:pPr>
          </w:p>
        </w:tc>
        <w:tc>
          <w:tcPr>
            <w:tcW w:w="4924" w:type="dxa"/>
            <w:vMerge/>
          </w:tcPr>
          <w:p w:rsidR="00F02279" w:rsidRPr="00E6597C" w:rsidRDefault="00F02279" w:rsidP="00545BDE">
            <w:pPr>
              <w:rPr>
                <w:rFonts w:ascii="GHEA Grapalat" w:hAnsi="GHEA Grapalat"/>
                <w:sz w:val="20"/>
                <w:szCs w:val="20"/>
                <w:lang w:val="pt-BR"/>
              </w:rPr>
            </w:pPr>
          </w:p>
        </w:tc>
        <w:tc>
          <w:tcPr>
            <w:tcW w:w="1707"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263"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D23A0C" w:rsidRPr="00F10E1D" w:rsidTr="00205078">
        <w:trPr>
          <w:trHeight w:val="586"/>
          <w:jc w:val="center"/>
        </w:trPr>
        <w:tc>
          <w:tcPr>
            <w:tcW w:w="540" w:type="dxa"/>
            <w:vAlign w:val="center"/>
          </w:tcPr>
          <w:p w:rsidR="00D23A0C" w:rsidRPr="00E6597C" w:rsidRDefault="00D23A0C"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vAlign w:val="center"/>
          </w:tcPr>
          <w:p w:rsidR="00D23A0C" w:rsidRPr="004F310F" w:rsidRDefault="00451D7E" w:rsidP="00C50D8C">
            <w:pPr>
              <w:rPr>
                <w:rFonts w:ascii="GHEA Grapalat" w:hAnsi="GHEA Grapalat"/>
                <w:sz w:val="20"/>
                <w:szCs w:val="20"/>
                <w:lang w:val="pt-BR"/>
              </w:rPr>
            </w:pPr>
            <w:r w:rsidRPr="00451D7E">
              <w:rPr>
                <w:rFonts w:ascii="GHEA Grapalat" w:hAnsi="GHEA Grapalat"/>
                <w:bCs/>
                <w:sz w:val="20"/>
                <w:szCs w:val="20"/>
              </w:rPr>
              <w:t>Լաբորատոր աշխատանքներ</w:t>
            </w:r>
          </w:p>
        </w:tc>
        <w:tc>
          <w:tcPr>
            <w:tcW w:w="1707" w:type="dxa"/>
            <w:vAlign w:val="center"/>
          </w:tcPr>
          <w:p w:rsidR="00D23A0C" w:rsidRPr="00C50D8C" w:rsidRDefault="00D23A0C" w:rsidP="00545BDE">
            <w:pPr>
              <w:jc w:val="center"/>
              <w:rPr>
                <w:rFonts w:ascii="GHEA Grapalat" w:hAnsi="GHEA Grapalat"/>
                <w:sz w:val="20"/>
                <w:szCs w:val="20"/>
                <w:lang w:val="pt-BR"/>
              </w:rPr>
            </w:pPr>
          </w:p>
        </w:tc>
        <w:tc>
          <w:tcPr>
            <w:tcW w:w="1263" w:type="dxa"/>
            <w:vAlign w:val="center"/>
          </w:tcPr>
          <w:p w:rsidR="00D23A0C" w:rsidRPr="00C50D8C" w:rsidRDefault="00D23A0C" w:rsidP="00545BDE">
            <w:pPr>
              <w:rPr>
                <w:rFonts w:ascii="GHEA Grapalat" w:hAnsi="GHEA Grapalat"/>
                <w:sz w:val="20"/>
                <w:szCs w:val="20"/>
                <w:lang w:val="pt-BR"/>
              </w:rPr>
            </w:pPr>
          </w:p>
        </w:tc>
      </w:tr>
      <w:tr w:rsidR="00C50D8C" w:rsidRPr="00C50D8C" w:rsidTr="00784172">
        <w:trPr>
          <w:trHeight w:val="586"/>
          <w:jc w:val="center"/>
        </w:trPr>
        <w:tc>
          <w:tcPr>
            <w:tcW w:w="540" w:type="dxa"/>
            <w:vAlign w:val="center"/>
          </w:tcPr>
          <w:p w:rsidR="00C50D8C" w:rsidRPr="00E6597C" w:rsidRDefault="00C50D8C" w:rsidP="00545BDE">
            <w:pPr>
              <w:jc w:val="center"/>
              <w:rPr>
                <w:rFonts w:ascii="GHEA Grapalat" w:hAnsi="GHEA Grapalat"/>
                <w:sz w:val="20"/>
                <w:szCs w:val="20"/>
                <w:lang w:val="pt-BR"/>
              </w:rPr>
            </w:pPr>
            <w:r w:rsidRPr="00E6597C">
              <w:rPr>
                <w:rFonts w:ascii="GHEA Grapalat" w:hAnsi="GHEA Grapalat"/>
                <w:sz w:val="20"/>
                <w:szCs w:val="20"/>
                <w:lang w:val="pt-BR"/>
              </w:rPr>
              <w:t>2</w:t>
            </w:r>
          </w:p>
        </w:tc>
        <w:tc>
          <w:tcPr>
            <w:tcW w:w="4924" w:type="dxa"/>
            <w:vAlign w:val="center"/>
          </w:tcPr>
          <w:p w:rsidR="00C50D8C" w:rsidRPr="00E6597C" w:rsidRDefault="00451D7E" w:rsidP="00545BDE">
            <w:pPr>
              <w:rPr>
                <w:rFonts w:ascii="GHEA Grapalat" w:hAnsi="GHEA Grapalat"/>
                <w:sz w:val="20"/>
                <w:szCs w:val="20"/>
                <w:lang w:val="pt-BR"/>
              </w:rPr>
            </w:pPr>
            <w:r w:rsidRPr="00451D7E">
              <w:rPr>
                <w:rFonts w:ascii="GHEA Grapalat" w:hAnsi="GHEA Grapalat"/>
                <w:sz w:val="20"/>
                <w:szCs w:val="20"/>
              </w:rPr>
              <w:t>Հողային աշխատանքներ</w:t>
            </w:r>
          </w:p>
        </w:tc>
        <w:tc>
          <w:tcPr>
            <w:tcW w:w="1707" w:type="dxa"/>
          </w:tcPr>
          <w:p w:rsidR="00C50D8C" w:rsidRPr="00C50D8C" w:rsidRDefault="00C50D8C" w:rsidP="00545BDE">
            <w:pPr>
              <w:jc w:val="center"/>
              <w:rPr>
                <w:rFonts w:ascii="GHEA Grapalat" w:hAnsi="GHEA Grapalat"/>
                <w:sz w:val="20"/>
                <w:szCs w:val="20"/>
                <w:lang w:val="pt-BR"/>
              </w:rPr>
            </w:pPr>
          </w:p>
        </w:tc>
        <w:tc>
          <w:tcPr>
            <w:tcW w:w="1263" w:type="dxa"/>
            <w:vAlign w:val="center"/>
          </w:tcPr>
          <w:p w:rsidR="00C50D8C" w:rsidRPr="00C50D8C" w:rsidRDefault="00C50D8C" w:rsidP="008E6166">
            <w:pPr>
              <w:rPr>
                <w:rFonts w:ascii="GHEA Grapalat" w:hAnsi="GHEA Grapalat"/>
                <w:sz w:val="20"/>
                <w:szCs w:val="20"/>
                <w:lang w:val="pt-BR"/>
              </w:rPr>
            </w:pPr>
          </w:p>
        </w:tc>
      </w:tr>
      <w:tr w:rsidR="00C50D8C" w:rsidRPr="00C50D8C" w:rsidTr="00784172">
        <w:trPr>
          <w:trHeight w:val="586"/>
          <w:jc w:val="center"/>
        </w:trPr>
        <w:tc>
          <w:tcPr>
            <w:tcW w:w="540" w:type="dxa"/>
            <w:vAlign w:val="center"/>
          </w:tcPr>
          <w:p w:rsidR="00C50D8C" w:rsidRPr="00E6597C" w:rsidRDefault="00C50D8C" w:rsidP="00545BDE">
            <w:pPr>
              <w:jc w:val="center"/>
              <w:rPr>
                <w:rFonts w:ascii="GHEA Grapalat" w:hAnsi="GHEA Grapalat"/>
                <w:sz w:val="20"/>
                <w:szCs w:val="20"/>
                <w:lang w:val="pt-BR"/>
              </w:rPr>
            </w:pPr>
            <w:r w:rsidRPr="00E6597C">
              <w:rPr>
                <w:rFonts w:ascii="GHEA Grapalat" w:hAnsi="GHEA Grapalat"/>
                <w:sz w:val="20"/>
                <w:szCs w:val="20"/>
                <w:lang w:val="pt-BR"/>
              </w:rPr>
              <w:t>3</w:t>
            </w:r>
          </w:p>
        </w:tc>
        <w:tc>
          <w:tcPr>
            <w:tcW w:w="4924" w:type="dxa"/>
            <w:vAlign w:val="center"/>
          </w:tcPr>
          <w:p w:rsidR="00C50D8C" w:rsidRPr="00E6597C" w:rsidRDefault="00451D7E" w:rsidP="00545BDE">
            <w:pPr>
              <w:rPr>
                <w:rFonts w:ascii="GHEA Grapalat" w:hAnsi="GHEA Grapalat"/>
                <w:sz w:val="20"/>
                <w:szCs w:val="20"/>
                <w:lang w:val="pt-BR"/>
              </w:rPr>
            </w:pPr>
            <w:r w:rsidRPr="00451D7E">
              <w:rPr>
                <w:rFonts w:ascii="GHEA Grapalat" w:hAnsi="GHEA Grapalat"/>
                <w:sz w:val="20"/>
                <w:szCs w:val="20"/>
              </w:rPr>
              <w:t>Ճանապարհային պատվածք</w:t>
            </w:r>
          </w:p>
        </w:tc>
        <w:tc>
          <w:tcPr>
            <w:tcW w:w="1707" w:type="dxa"/>
          </w:tcPr>
          <w:p w:rsidR="00C50D8C" w:rsidRPr="00C50D8C" w:rsidRDefault="00C50D8C" w:rsidP="00545BDE">
            <w:pPr>
              <w:jc w:val="center"/>
              <w:rPr>
                <w:rFonts w:ascii="GHEA Grapalat" w:hAnsi="GHEA Grapalat"/>
                <w:sz w:val="20"/>
                <w:szCs w:val="20"/>
                <w:lang w:val="pt-BR"/>
              </w:rPr>
            </w:pPr>
          </w:p>
        </w:tc>
        <w:tc>
          <w:tcPr>
            <w:tcW w:w="1263" w:type="dxa"/>
            <w:vAlign w:val="center"/>
          </w:tcPr>
          <w:p w:rsidR="00C50D8C" w:rsidRPr="00C50D8C" w:rsidRDefault="00C50D8C" w:rsidP="00545BDE">
            <w:pPr>
              <w:rPr>
                <w:rFonts w:ascii="GHEA Grapalat" w:hAnsi="GHEA Grapalat"/>
                <w:sz w:val="20"/>
                <w:szCs w:val="20"/>
                <w:lang w:val="pt-BR"/>
              </w:rPr>
            </w:pPr>
          </w:p>
        </w:tc>
      </w:tr>
      <w:tr w:rsidR="00451D7E" w:rsidRPr="00C50D8C" w:rsidTr="00495B69">
        <w:trPr>
          <w:trHeight w:val="586"/>
          <w:jc w:val="center"/>
        </w:trPr>
        <w:tc>
          <w:tcPr>
            <w:tcW w:w="540" w:type="dxa"/>
            <w:vAlign w:val="center"/>
          </w:tcPr>
          <w:p w:rsidR="00451D7E" w:rsidRPr="00E6597C" w:rsidRDefault="00451D7E" w:rsidP="00545BDE">
            <w:pPr>
              <w:jc w:val="center"/>
              <w:rPr>
                <w:rFonts w:ascii="GHEA Grapalat" w:hAnsi="GHEA Grapalat"/>
                <w:sz w:val="20"/>
                <w:szCs w:val="20"/>
                <w:lang w:val="pt-BR"/>
              </w:rPr>
            </w:pPr>
            <w:r>
              <w:rPr>
                <w:rFonts w:ascii="GHEA Grapalat" w:hAnsi="GHEA Grapalat"/>
                <w:sz w:val="20"/>
                <w:szCs w:val="20"/>
                <w:lang w:val="pt-BR"/>
              </w:rPr>
              <w:t>4</w:t>
            </w:r>
          </w:p>
        </w:tc>
        <w:tc>
          <w:tcPr>
            <w:tcW w:w="4924" w:type="dxa"/>
            <w:vAlign w:val="center"/>
          </w:tcPr>
          <w:p w:rsidR="00451D7E" w:rsidRPr="00451D7E" w:rsidRDefault="00451D7E" w:rsidP="00545BDE">
            <w:pPr>
              <w:rPr>
                <w:rFonts w:ascii="GHEA Grapalat" w:hAnsi="GHEA Grapalat"/>
                <w:sz w:val="20"/>
                <w:szCs w:val="20"/>
              </w:rPr>
            </w:pPr>
            <w:r w:rsidRPr="00451D7E">
              <w:rPr>
                <w:rFonts w:ascii="GHEA Grapalat" w:hAnsi="GHEA Grapalat"/>
                <w:sz w:val="20"/>
                <w:szCs w:val="20"/>
              </w:rPr>
              <w:t>Խողովակներ</w:t>
            </w:r>
          </w:p>
        </w:tc>
        <w:tc>
          <w:tcPr>
            <w:tcW w:w="1707" w:type="dxa"/>
          </w:tcPr>
          <w:p w:rsidR="00451D7E" w:rsidRPr="00C50D8C" w:rsidRDefault="00451D7E" w:rsidP="00545BDE">
            <w:pPr>
              <w:jc w:val="center"/>
              <w:rPr>
                <w:rFonts w:ascii="GHEA Grapalat" w:hAnsi="GHEA Grapalat"/>
                <w:sz w:val="20"/>
                <w:szCs w:val="20"/>
                <w:lang w:val="pt-BR"/>
              </w:rPr>
            </w:pPr>
          </w:p>
        </w:tc>
        <w:tc>
          <w:tcPr>
            <w:tcW w:w="1263" w:type="dxa"/>
          </w:tcPr>
          <w:p w:rsidR="00451D7E" w:rsidRPr="00451D7E" w:rsidRDefault="00451D7E" w:rsidP="00545BDE">
            <w:pPr>
              <w:rPr>
                <w:rFonts w:ascii="GHEA Grapalat" w:hAnsi="GHEA Grapalat"/>
                <w:sz w:val="20"/>
                <w:szCs w:val="20"/>
                <w:lang w:val="pt-BR"/>
              </w:rPr>
            </w:pPr>
          </w:p>
        </w:tc>
      </w:tr>
      <w:tr w:rsidR="00451D7E" w:rsidRPr="00C50D8C" w:rsidTr="00495B69">
        <w:trPr>
          <w:trHeight w:val="586"/>
          <w:jc w:val="center"/>
        </w:trPr>
        <w:tc>
          <w:tcPr>
            <w:tcW w:w="540" w:type="dxa"/>
            <w:vAlign w:val="center"/>
          </w:tcPr>
          <w:p w:rsidR="00451D7E" w:rsidRPr="00E6597C" w:rsidRDefault="00451D7E" w:rsidP="00545BDE">
            <w:pPr>
              <w:jc w:val="center"/>
              <w:rPr>
                <w:rFonts w:ascii="GHEA Grapalat" w:hAnsi="GHEA Grapalat"/>
                <w:sz w:val="20"/>
                <w:szCs w:val="20"/>
                <w:lang w:val="pt-BR"/>
              </w:rPr>
            </w:pPr>
            <w:r>
              <w:rPr>
                <w:rFonts w:ascii="GHEA Grapalat" w:hAnsi="GHEA Grapalat"/>
                <w:sz w:val="20"/>
                <w:szCs w:val="20"/>
                <w:lang w:val="pt-BR"/>
              </w:rPr>
              <w:t>5</w:t>
            </w:r>
          </w:p>
        </w:tc>
        <w:tc>
          <w:tcPr>
            <w:tcW w:w="4924" w:type="dxa"/>
            <w:vAlign w:val="center"/>
          </w:tcPr>
          <w:p w:rsidR="00451D7E" w:rsidRPr="00451D7E" w:rsidRDefault="00451D7E" w:rsidP="00545BDE">
            <w:pPr>
              <w:rPr>
                <w:rFonts w:ascii="GHEA Grapalat" w:hAnsi="GHEA Grapalat"/>
                <w:sz w:val="20"/>
                <w:szCs w:val="20"/>
              </w:rPr>
            </w:pPr>
            <w:r w:rsidRPr="00451D7E">
              <w:rPr>
                <w:rFonts w:ascii="GHEA Grapalat" w:hAnsi="GHEA Grapalat"/>
                <w:sz w:val="20"/>
                <w:szCs w:val="20"/>
              </w:rPr>
              <w:t>Իջատեղեր</w:t>
            </w:r>
          </w:p>
        </w:tc>
        <w:tc>
          <w:tcPr>
            <w:tcW w:w="1707" w:type="dxa"/>
          </w:tcPr>
          <w:p w:rsidR="00451D7E" w:rsidRPr="00C50D8C" w:rsidRDefault="00451D7E" w:rsidP="00545BDE">
            <w:pPr>
              <w:jc w:val="center"/>
              <w:rPr>
                <w:rFonts w:ascii="GHEA Grapalat" w:hAnsi="GHEA Grapalat"/>
                <w:sz w:val="20"/>
                <w:szCs w:val="20"/>
                <w:lang w:val="pt-BR"/>
              </w:rPr>
            </w:pPr>
          </w:p>
        </w:tc>
        <w:tc>
          <w:tcPr>
            <w:tcW w:w="1263" w:type="dxa"/>
          </w:tcPr>
          <w:p w:rsidR="00451D7E" w:rsidRPr="00451D7E" w:rsidRDefault="00451D7E" w:rsidP="00545BDE">
            <w:pPr>
              <w:rPr>
                <w:rFonts w:ascii="GHEA Grapalat" w:hAnsi="GHEA Grapalat"/>
                <w:sz w:val="20"/>
                <w:szCs w:val="20"/>
                <w:lang w:val="pt-BR"/>
              </w:rPr>
            </w:pPr>
          </w:p>
        </w:tc>
      </w:tr>
      <w:tr w:rsidR="00451D7E" w:rsidRPr="00C50D8C" w:rsidTr="00495B69">
        <w:trPr>
          <w:trHeight w:val="586"/>
          <w:jc w:val="center"/>
        </w:trPr>
        <w:tc>
          <w:tcPr>
            <w:tcW w:w="540" w:type="dxa"/>
            <w:vAlign w:val="center"/>
          </w:tcPr>
          <w:p w:rsidR="00451D7E" w:rsidRPr="00E6597C" w:rsidRDefault="00451D7E" w:rsidP="00545BDE">
            <w:pPr>
              <w:jc w:val="center"/>
              <w:rPr>
                <w:rFonts w:ascii="GHEA Grapalat" w:hAnsi="GHEA Grapalat"/>
                <w:sz w:val="20"/>
                <w:szCs w:val="20"/>
                <w:lang w:val="pt-BR"/>
              </w:rPr>
            </w:pPr>
            <w:r>
              <w:rPr>
                <w:rFonts w:ascii="GHEA Grapalat" w:hAnsi="GHEA Grapalat"/>
                <w:sz w:val="20"/>
                <w:szCs w:val="20"/>
                <w:lang w:val="pt-BR"/>
              </w:rPr>
              <w:t>6</w:t>
            </w:r>
          </w:p>
        </w:tc>
        <w:tc>
          <w:tcPr>
            <w:tcW w:w="4924" w:type="dxa"/>
            <w:vAlign w:val="center"/>
          </w:tcPr>
          <w:p w:rsidR="00451D7E" w:rsidRPr="00451D7E" w:rsidRDefault="00451D7E" w:rsidP="00545BDE">
            <w:pPr>
              <w:rPr>
                <w:rFonts w:ascii="GHEA Grapalat" w:hAnsi="GHEA Grapalat"/>
                <w:sz w:val="20"/>
                <w:szCs w:val="20"/>
              </w:rPr>
            </w:pPr>
            <w:r w:rsidRPr="00451D7E">
              <w:rPr>
                <w:rFonts w:ascii="GHEA Grapalat" w:hAnsi="GHEA Grapalat"/>
                <w:sz w:val="20"/>
                <w:szCs w:val="20"/>
              </w:rPr>
              <w:t>Կողնակներ</w:t>
            </w:r>
          </w:p>
        </w:tc>
        <w:tc>
          <w:tcPr>
            <w:tcW w:w="1707" w:type="dxa"/>
          </w:tcPr>
          <w:p w:rsidR="00451D7E" w:rsidRPr="00C50D8C" w:rsidRDefault="00451D7E" w:rsidP="00545BDE">
            <w:pPr>
              <w:jc w:val="center"/>
              <w:rPr>
                <w:rFonts w:ascii="GHEA Grapalat" w:hAnsi="GHEA Grapalat"/>
                <w:sz w:val="20"/>
                <w:szCs w:val="20"/>
                <w:lang w:val="pt-BR"/>
              </w:rPr>
            </w:pPr>
          </w:p>
        </w:tc>
        <w:tc>
          <w:tcPr>
            <w:tcW w:w="1263" w:type="dxa"/>
          </w:tcPr>
          <w:p w:rsidR="00451D7E" w:rsidRPr="00451D7E" w:rsidRDefault="00451D7E" w:rsidP="00545BDE">
            <w:pPr>
              <w:rPr>
                <w:rFonts w:ascii="GHEA Grapalat" w:hAnsi="GHEA Grapalat"/>
                <w:sz w:val="20"/>
                <w:szCs w:val="20"/>
                <w:lang w:val="pt-BR"/>
              </w:rPr>
            </w:pPr>
          </w:p>
        </w:tc>
      </w:tr>
      <w:tr w:rsidR="00D23A0C" w:rsidRPr="00F10E1D" w:rsidTr="00205078">
        <w:trPr>
          <w:cantSplit/>
          <w:trHeight w:val="586"/>
          <w:jc w:val="center"/>
        </w:trPr>
        <w:tc>
          <w:tcPr>
            <w:tcW w:w="5464" w:type="dxa"/>
            <w:gridSpan w:val="2"/>
            <w:vAlign w:val="center"/>
          </w:tcPr>
          <w:p w:rsidR="00D23A0C" w:rsidRPr="00E6597C" w:rsidRDefault="00D23A0C" w:rsidP="00545BDE">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707" w:type="dxa"/>
            <w:vAlign w:val="center"/>
          </w:tcPr>
          <w:p w:rsidR="00D23A0C" w:rsidRPr="00C50D8C" w:rsidRDefault="00174491" w:rsidP="00545BDE">
            <w:pPr>
              <w:jc w:val="center"/>
              <w:rPr>
                <w:rFonts w:ascii="GHEA Grapalat" w:hAnsi="GHEA Grapalat"/>
                <w:b/>
                <w:sz w:val="20"/>
                <w:szCs w:val="20"/>
                <w:lang w:val="pt-BR"/>
              </w:rPr>
            </w:pPr>
            <w:r w:rsidRPr="00C50D8C">
              <w:rPr>
                <w:rFonts w:ascii="GHEA Grapalat" w:hAnsi="GHEA Grapalat"/>
                <w:iCs/>
                <w:sz w:val="20"/>
                <w:szCs w:val="15"/>
                <w:lang w:val="hy-AM"/>
              </w:rPr>
              <w:t>Ֆինանսական միջոցներ հաստատվելու պահից, կնքված համաձայնագրի շրջանակներում</w:t>
            </w:r>
          </w:p>
        </w:tc>
        <w:tc>
          <w:tcPr>
            <w:tcW w:w="1263" w:type="dxa"/>
            <w:vAlign w:val="center"/>
          </w:tcPr>
          <w:p w:rsidR="00D23A0C" w:rsidRPr="00C50D8C" w:rsidRDefault="00124711" w:rsidP="00545BDE">
            <w:pPr>
              <w:jc w:val="center"/>
              <w:rPr>
                <w:rFonts w:ascii="GHEA Grapalat" w:hAnsi="GHEA Grapalat"/>
                <w:b/>
                <w:sz w:val="20"/>
                <w:szCs w:val="20"/>
                <w:lang w:val="pt-BR"/>
              </w:rPr>
            </w:pPr>
            <w:r>
              <w:rPr>
                <w:rFonts w:ascii="GHEA Grapalat" w:hAnsi="GHEA Grapalat"/>
                <w:sz w:val="20"/>
                <w:szCs w:val="20"/>
                <w:lang w:val="pt-BR"/>
              </w:rPr>
              <w:t>4</w:t>
            </w:r>
            <w:r w:rsidRPr="006F2043">
              <w:rPr>
                <w:rFonts w:ascii="GHEA Grapalat" w:hAnsi="GHEA Grapalat"/>
                <w:sz w:val="20"/>
                <w:szCs w:val="20"/>
                <w:lang w:val="pt-BR"/>
              </w:rPr>
              <w:t>ամիս</w:t>
            </w:r>
          </w:p>
        </w:tc>
      </w:tr>
    </w:tbl>
    <w:p w:rsidR="00F02279" w:rsidRPr="00E6597C" w:rsidRDefault="00F02279" w:rsidP="00F02279">
      <w:pPr>
        <w:keepNext/>
        <w:jc w:val="both"/>
        <w:outlineLvl w:val="3"/>
        <w:rPr>
          <w:rFonts w:ascii="GHEA Grapalat" w:hAnsi="GHEA Grapalat"/>
          <w:i/>
          <w:sz w:val="32"/>
          <w:lang w:val="pt-BR"/>
        </w:rPr>
      </w:pPr>
    </w:p>
    <w:p w:rsidR="00F02279" w:rsidRPr="00E6597C" w:rsidRDefault="00F02279" w:rsidP="00F02279">
      <w:pPr>
        <w:keepNext/>
        <w:jc w:val="both"/>
        <w:outlineLvl w:val="3"/>
        <w:rPr>
          <w:rFonts w:ascii="GHEA Grapalat" w:hAnsi="GHEA Grapalat"/>
          <w:i/>
          <w:sz w:val="32"/>
          <w:lang w:val="pt-BR"/>
        </w:rPr>
      </w:pPr>
    </w:p>
    <w:tbl>
      <w:tblPr>
        <w:tblW w:w="8879" w:type="dxa"/>
        <w:jc w:val="center"/>
        <w:tblInd w:w="2459" w:type="dxa"/>
        <w:tblLayout w:type="fixed"/>
        <w:tblLook w:val="0000"/>
      </w:tblPr>
      <w:tblGrid>
        <w:gridCol w:w="4536"/>
        <w:gridCol w:w="4343"/>
      </w:tblGrid>
      <w:tr w:rsidR="00385415" w:rsidRPr="00E6597C" w:rsidTr="00385415">
        <w:trPr>
          <w:jc w:val="center"/>
        </w:trPr>
        <w:tc>
          <w:tcPr>
            <w:tcW w:w="4536" w:type="dxa"/>
            <w:vAlign w:val="center"/>
          </w:tcPr>
          <w:p w:rsidR="00385415" w:rsidRPr="003C47E0" w:rsidRDefault="00385415" w:rsidP="0065511D">
            <w:pPr>
              <w:jc w:val="center"/>
              <w:rPr>
                <w:rFonts w:ascii="GHEA Grapalat" w:hAnsi="GHEA Grapalat" w:cs="Sylfaen"/>
                <w:b/>
                <w:bCs/>
                <w:sz w:val="20"/>
                <w:lang w:val="nb-NO"/>
              </w:rPr>
            </w:pPr>
            <w:r w:rsidRPr="003C47E0">
              <w:rPr>
                <w:rFonts w:ascii="GHEA Grapalat" w:hAnsi="GHEA Grapalat" w:cs="Sylfaen"/>
                <w:b/>
                <w:bCs/>
                <w:sz w:val="20"/>
                <w:lang w:val="hy-AM"/>
              </w:rPr>
              <w:t>ՊԱՏՎԻՐԱՏՈՒ</w:t>
            </w:r>
          </w:p>
          <w:p w:rsidR="00385415" w:rsidRPr="003C47E0" w:rsidRDefault="00385415" w:rsidP="0065511D">
            <w:pPr>
              <w:jc w:val="center"/>
              <w:rPr>
                <w:rFonts w:ascii="GHEA Grapalat" w:hAnsi="GHEA Grapalat"/>
                <w:b/>
                <w:sz w:val="16"/>
                <w:lang w:val="hy-AM"/>
              </w:rPr>
            </w:pPr>
            <w:r w:rsidRPr="003C47E0">
              <w:rPr>
                <w:rFonts w:ascii="GHEA Grapalat" w:hAnsi="GHEA Grapalat"/>
                <w:b/>
                <w:sz w:val="16"/>
                <w:lang w:val="hy-AM"/>
              </w:rPr>
              <w:t>ՀՀ Արմավիր մարզի Խոյի համայնքապետարան</w:t>
            </w:r>
          </w:p>
          <w:p w:rsidR="00385415" w:rsidRPr="003C47E0" w:rsidRDefault="00385415" w:rsidP="0065511D">
            <w:pPr>
              <w:jc w:val="center"/>
              <w:rPr>
                <w:rFonts w:ascii="GHEA Grapalat" w:hAnsi="GHEA Grapalat"/>
                <w:b/>
                <w:sz w:val="16"/>
                <w:lang w:val="hy-AM"/>
              </w:rPr>
            </w:pPr>
            <w:r w:rsidRPr="003C47E0">
              <w:rPr>
                <w:rFonts w:ascii="GHEA Grapalat" w:hAnsi="GHEA Grapalat"/>
                <w:b/>
                <w:sz w:val="16"/>
                <w:lang w:val="hy-AM"/>
              </w:rPr>
              <w:t>ՀՀ Արմավիրի մարզ, Խոյ համայնք, գ</w:t>
            </w:r>
            <w:r w:rsidRPr="003C47E0">
              <w:rPr>
                <w:rFonts w:ascii="MS Mincho" w:eastAsia="MS Mincho" w:hAnsi="MS Mincho" w:cs="MS Mincho" w:hint="eastAsia"/>
                <w:b/>
                <w:sz w:val="16"/>
                <w:lang w:val="hy-AM"/>
              </w:rPr>
              <w:t>․</w:t>
            </w:r>
            <w:r w:rsidRPr="003C47E0">
              <w:rPr>
                <w:rFonts w:ascii="GHEA Grapalat" w:hAnsi="GHEA Grapalat"/>
                <w:b/>
                <w:sz w:val="16"/>
                <w:lang w:val="hy-AM"/>
              </w:rPr>
              <w:t xml:space="preserve"> </w:t>
            </w:r>
            <w:r w:rsidRPr="003C47E0">
              <w:rPr>
                <w:rFonts w:ascii="GHEA Grapalat" w:hAnsi="GHEA Grapalat" w:cs="GHEA Grapalat"/>
                <w:b/>
                <w:sz w:val="16"/>
                <w:lang w:val="hy-AM"/>
              </w:rPr>
              <w:t>Գեղակերտ</w:t>
            </w:r>
            <w:r w:rsidRPr="003C47E0">
              <w:rPr>
                <w:rFonts w:ascii="GHEA Grapalat" w:hAnsi="GHEA Grapalat"/>
                <w:b/>
                <w:sz w:val="16"/>
                <w:lang w:val="hy-AM"/>
              </w:rPr>
              <w:t xml:space="preserve"> </w:t>
            </w:r>
            <w:r w:rsidRPr="003C47E0">
              <w:rPr>
                <w:rFonts w:ascii="GHEA Grapalat" w:hAnsi="GHEA Grapalat" w:cs="GHEA Grapalat"/>
                <w:b/>
                <w:sz w:val="16"/>
                <w:lang w:val="hy-AM"/>
              </w:rPr>
              <w:t>Մաշտոցի</w:t>
            </w:r>
            <w:r w:rsidRPr="003C47E0">
              <w:rPr>
                <w:rFonts w:ascii="GHEA Grapalat" w:hAnsi="GHEA Grapalat"/>
                <w:b/>
                <w:sz w:val="16"/>
                <w:lang w:val="hy-AM"/>
              </w:rPr>
              <w:t xml:space="preserve"> </w:t>
            </w:r>
            <w:r w:rsidRPr="003C47E0">
              <w:rPr>
                <w:rFonts w:ascii="GHEA Grapalat" w:hAnsi="GHEA Grapalat" w:cs="GHEA Grapalat"/>
                <w:b/>
                <w:sz w:val="16"/>
                <w:lang w:val="hy-AM"/>
              </w:rPr>
              <w:t>փ</w:t>
            </w:r>
            <w:r w:rsidRPr="003C47E0">
              <w:rPr>
                <w:rFonts w:ascii="GHEA Grapalat" w:hAnsi="GHEA Grapalat"/>
                <w:b/>
                <w:sz w:val="16"/>
                <w:lang w:val="hy-AM"/>
              </w:rPr>
              <w:t>ող</w:t>
            </w:r>
            <w:r w:rsidRPr="003C47E0">
              <w:rPr>
                <w:rFonts w:ascii="MS Mincho" w:eastAsia="MS Mincho" w:hAnsi="MS Mincho" w:cs="MS Mincho" w:hint="eastAsia"/>
                <w:b/>
                <w:sz w:val="16"/>
                <w:lang w:val="hy-AM"/>
              </w:rPr>
              <w:t>․</w:t>
            </w:r>
            <w:r w:rsidRPr="003C47E0">
              <w:rPr>
                <w:rFonts w:ascii="GHEA Grapalat" w:hAnsi="GHEA Grapalat"/>
                <w:b/>
                <w:sz w:val="16"/>
                <w:lang w:val="hy-AM"/>
              </w:rPr>
              <w:t>30</w:t>
            </w:r>
          </w:p>
          <w:p w:rsidR="00385415" w:rsidRPr="003C47E0" w:rsidRDefault="00385415" w:rsidP="0065511D">
            <w:pPr>
              <w:jc w:val="center"/>
              <w:rPr>
                <w:rFonts w:ascii="GHEA Grapalat" w:hAnsi="GHEA Grapalat"/>
                <w:b/>
                <w:sz w:val="16"/>
                <w:lang w:val="hy-AM"/>
              </w:rPr>
            </w:pPr>
            <w:r w:rsidRPr="003C47E0">
              <w:rPr>
                <w:rFonts w:ascii="GHEA Grapalat" w:hAnsi="GHEA Grapalat"/>
                <w:b/>
                <w:sz w:val="16"/>
                <w:lang w:val="hy-AM"/>
              </w:rPr>
              <w:t>ՀՎՀՀ 04440504</w:t>
            </w:r>
          </w:p>
          <w:p w:rsidR="00385415" w:rsidRPr="003C47E0" w:rsidRDefault="00385415" w:rsidP="0065511D">
            <w:pPr>
              <w:jc w:val="center"/>
              <w:rPr>
                <w:rFonts w:ascii="GHEA Grapalat" w:hAnsi="GHEA Grapalat"/>
                <w:b/>
                <w:sz w:val="16"/>
                <w:lang w:val="hy-AM"/>
              </w:rPr>
            </w:pPr>
            <w:r w:rsidRPr="003C47E0">
              <w:rPr>
                <w:rFonts w:ascii="GHEA Grapalat" w:hAnsi="GHEA Grapalat"/>
                <w:b/>
                <w:sz w:val="16"/>
                <w:lang w:val="hy-AM"/>
              </w:rPr>
              <w:t>Հ/Հ</w:t>
            </w:r>
            <w:r w:rsidRPr="003C47E0">
              <w:rPr>
                <w:rFonts w:ascii="GHEA Grapalat" w:hAnsi="GHEA Grapalat" w:cs="Arial"/>
                <w:b/>
                <w:sz w:val="20"/>
                <w:szCs w:val="20"/>
                <w:lang w:val="hy-AM"/>
              </w:rPr>
              <w:t xml:space="preserve">900322525024 </w:t>
            </w:r>
            <w:r w:rsidRPr="003C47E0">
              <w:rPr>
                <w:rFonts w:ascii="GHEA Grapalat" w:hAnsi="GHEA Grapalat"/>
                <w:b/>
                <w:sz w:val="16"/>
                <w:lang w:val="hy-AM"/>
              </w:rPr>
              <w:t>ՀՀ ՖՆ ԳՎ</w:t>
            </w:r>
          </w:p>
          <w:p w:rsidR="00385415" w:rsidRPr="003C47E0" w:rsidRDefault="00385415" w:rsidP="0065511D">
            <w:pPr>
              <w:jc w:val="center"/>
              <w:rPr>
                <w:rFonts w:ascii="GHEA Grapalat" w:hAnsi="GHEA Grapalat"/>
                <w:b/>
                <w:sz w:val="16"/>
                <w:lang w:val="hy-AM"/>
              </w:rPr>
            </w:pPr>
          </w:p>
          <w:p w:rsidR="00385415" w:rsidRPr="003C47E0" w:rsidRDefault="00385415" w:rsidP="0065511D">
            <w:pPr>
              <w:ind w:left="-222" w:hanging="222"/>
              <w:rPr>
                <w:rFonts w:ascii="GHEA Grapalat" w:hAnsi="GHEA Grapalat"/>
                <w:sz w:val="20"/>
                <w:lang w:val="hy-AM"/>
              </w:rPr>
            </w:pPr>
            <w:r w:rsidRPr="003C47E0">
              <w:rPr>
                <w:rFonts w:ascii="GHEA Grapalat" w:hAnsi="GHEA Grapalat"/>
                <w:sz w:val="20"/>
                <w:lang w:val="hy-AM"/>
              </w:rPr>
              <w:t xml:space="preserve">Խոյ     Խոյ համայնքի </w:t>
            </w:r>
          </w:p>
          <w:p w:rsidR="00385415" w:rsidRPr="003C47E0" w:rsidRDefault="00385415" w:rsidP="0065511D">
            <w:pPr>
              <w:ind w:left="-222" w:hanging="222"/>
              <w:rPr>
                <w:rFonts w:ascii="GHEA Grapalat" w:hAnsi="GHEA Grapalat"/>
                <w:sz w:val="20"/>
                <w:u w:val="single"/>
                <w:lang w:val="hy-AM"/>
              </w:rPr>
            </w:pPr>
            <w:r w:rsidRPr="003C47E0">
              <w:rPr>
                <w:rFonts w:ascii="GHEA Grapalat" w:hAnsi="GHEA Grapalat"/>
                <w:sz w:val="20"/>
                <w:lang w:val="hy-AM"/>
              </w:rPr>
              <w:t xml:space="preserve">             </w:t>
            </w:r>
            <w:r w:rsidRPr="003C47E0">
              <w:rPr>
                <w:rFonts w:ascii="GHEA Grapalat" w:hAnsi="GHEA Grapalat"/>
                <w:sz w:val="20"/>
                <w:u w:val="single"/>
                <w:lang w:val="hy-AM"/>
              </w:rPr>
              <w:t>ղեկավար՝                          Ա</w:t>
            </w:r>
            <w:r w:rsidRPr="003C47E0">
              <w:rPr>
                <w:rFonts w:ascii="MS Mincho" w:eastAsia="MS Mincho" w:hAnsi="MS Mincho" w:cs="MS Mincho" w:hint="eastAsia"/>
                <w:sz w:val="20"/>
                <w:u w:val="single"/>
                <w:lang w:val="hy-AM"/>
              </w:rPr>
              <w:t>․</w:t>
            </w:r>
            <w:r w:rsidRPr="003C47E0">
              <w:rPr>
                <w:rFonts w:ascii="GHEA Grapalat" w:hAnsi="GHEA Grapalat"/>
                <w:sz w:val="20"/>
                <w:u w:val="single"/>
                <w:lang w:val="hy-AM"/>
              </w:rPr>
              <w:t xml:space="preserve"> </w:t>
            </w:r>
            <w:r w:rsidRPr="003C47E0">
              <w:rPr>
                <w:rFonts w:ascii="GHEA Grapalat" w:hAnsi="GHEA Grapalat" w:cs="GHEA Grapalat"/>
                <w:sz w:val="20"/>
                <w:u w:val="single"/>
                <w:lang w:val="hy-AM"/>
              </w:rPr>
              <w:t>Մե</w:t>
            </w:r>
            <w:r w:rsidRPr="003C47E0">
              <w:rPr>
                <w:rFonts w:ascii="GHEA Grapalat" w:hAnsi="GHEA Grapalat"/>
                <w:sz w:val="20"/>
                <w:u w:val="single"/>
                <w:lang w:val="hy-AM"/>
              </w:rPr>
              <w:t>խակյան</w:t>
            </w:r>
          </w:p>
          <w:p w:rsidR="00385415" w:rsidRPr="003C47E0" w:rsidRDefault="00385415" w:rsidP="0065511D">
            <w:pPr>
              <w:rPr>
                <w:rFonts w:ascii="GHEA Grapalat" w:hAnsi="GHEA Grapalat"/>
                <w:sz w:val="16"/>
                <w:szCs w:val="16"/>
                <w:lang w:val="pt-BR"/>
              </w:rPr>
            </w:pPr>
            <w:r w:rsidRPr="003C47E0">
              <w:rPr>
                <w:rFonts w:ascii="GHEA Grapalat" w:hAnsi="GHEA Grapalat"/>
                <w:sz w:val="20"/>
                <w:lang w:val="hy-AM"/>
              </w:rPr>
              <w:t xml:space="preserve">                           </w:t>
            </w:r>
            <w:r w:rsidRPr="003C47E0">
              <w:rPr>
                <w:rFonts w:ascii="GHEA Grapalat" w:hAnsi="GHEA Grapalat"/>
                <w:sz w:val="16"/>
                <w:szCs w:val="16"/>
                <w:lang w:val="pt-BR"/>
              </w:rPr>
              <w:t>(ստորագրություն)</w:t>
            </w:r>
          </w:p>
          <w:p w:rsidR="00385415" w:rsidRPr="003C47E0" w:rsidRDefault="00385415" w:rsidP="0065511D">
            <w:pPr>
              <w:rPr>
                <w:rFonts w:ascii="GHEA Grapalat" w:hAnsi="GHEA Grapalat"/>
                <w:sz w:val="16"/>
                <w:szCs w:val="16"/>
                <w:lang w:val="pt-BR"/>
              </w:rPr>
            </w:pPr>
            <w:r w:rsidRPr="003C47E0">
              <w:rPr>
                <w:rFonts w:ascii="GHEA Grapalat" w:hAnsi="GHEA Grapalat"/>
                <w:sz w:val="16"/>
                <w:szCs w:val="16"/>
                <w:lang w:val="pt-BR"/>
              </w:rPr>
              <w:t xml:space="preserve">                                  </w:t>
            </w:r>
          </w:p>
          <w:p w:rsidR="00385415" w:rsidRPr="003C47E0" w:rsidRDefault="00385415" w:rsidP="0065511D">
            <w:pPr>
              <w:rPr>
                <w:rFonts w:ascii="GHEA Grapalat" w:hAnsi="GHEA Grapalat"/>
                <w:sz w:val="16"/>
                <w:szCs w:val="16"/>
                <w:lang w:val="pt-BR"/>
              </w:rPr>
            </w:pPr>
            <w:r w:rsidRPr="003C47E0">
              <w:rPr>
                <w:rFonts w:ascii="GHEA Grapalat" w:hAnsi="GHEA Grapalat"/>
                <w:sz w:val="16"/>
                <w:szCs w:val="16"/>
                <w:lang w:val="pt-BR"/>
              </w:rPr>
              <w:t xml:space="preserve">                                         Կ.Տ.</w:t>
            </w:r>
          </w:p>
          <w:p w:rsidR="00385415" w:rsidRPr="00E6597C" w:rsidRDefault="00385415" w:rsidP="00545BDE">
            <w:pPr>
              <w:spacing w:line="360" w:lineRule="auto"/>
              <w:jc w:val="center"/>
              <w:rPr>
                <w:rFonts w:ascii="GHEA Grapalat" w:hAnsi="GHEA Grapalat" w:cs="Sylfaen"/>
                <w:b/>
                <w:bCs/>
                <w:lang w:val="nb-NO"/>
              </w:rPr>
            </w:pPr>
          </w:p>
        </w:tc>
        <w:tc>
          <w:tcPr>
            <w:tcW w:w="4343" w:type="dxa"/>
          </w:tcPr>
          <w:p w:rsidR="00385415" w:rsidRPr="00E6597C" w:rsidRDefault="00385415"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385415" w:rsidRPr="00E6597C" w:rsidRDefault="00385415" w:rsidP="00545BDE">
            <w:pPr>
              <w:jc w:val="center"/>
              <w:rPr>
                <w:rFonts w:ascii="GHEA Grapalat" w:hAnsi="GHEA Grapalat"/>
                <w:lang w:val="ru-RU"/>
              </w:rPr>
            </w:pPr>
          </w:p>
          <w:p w:rsidR="00385415" w:rsidRPr="00E6597C" w:rsidRDefault="00385415" w:rsidP="00545BDE">
            <w:pPr>
              <w:jc w:val="center"/>
              <w:rPr>
                <w:rFonts w:ascii="GHEA Grapalat" w:hAnsi="GHEA Grapalat"/>
                <w:lang w:val="ru-RU"/>
              </w:rPr>
            </w:pPr>
          </w:p>
          <w:p w:rsidR="00385415" w:rsidRPr="00E6597C" w:rsidRDefault="00385415" w:rsidP="00545BDE">
            <w:pPr>
              <w:jc w:val="center"/>
              <w:rPr>
                <w:rFonts w:ascii="GHEA Grapalat" w:hAnsi="GHEA Grapalat"/>
                <w:lang w:val="ru-RU"/>
              </w:rPr>
            </w:pPr>
            <w:r w:rsidRPr="00E6597C">
              <w:rPr>
                <w:rFonts w:ascii="GHEA Grapalat" w:hAnsi="GHEA Grapalat"/>
                <w:lang w:val="ru-RU"/>
              </w:rPr>
              <w:t>---------------------------------</w:t>
            </w:r>
          </w:p>
          <w:p w:rsidR="00385415" w:rsidRPr="00E6597C" w:rsidRDefault="00385415"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385415" w:rsidRPr="00E6597C" w:rsidRDefault="00385415"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jc w:val="both"/>
        <w:rPr>
          <w:rFonts w:ascii="GHEA Grapalat" w:hAnsi="GHEA Grapalat"/>
          <w:lang w:val="pt-BR"/>
        </w:rPr>
      </w:pPr>
    </w:p>
    <w:p w:rsidR="00F02279" w:rsidRPr="00E6597C" w:rsidRDefault="00F02279" w:rsidP="00F02279">
      <w:pPr>
        <w:tabs>
          <w:tab w:val="left" w:pos="8789"/>
        </w:tabs>
        <w:jc w:val="both"/>
        <w:rPr>
          <w:rFonts w:ascii="GHEA Grapalat" w:hAnsi="GHEA Grapalat"/>
          <w:lang w:val="pt-BR"/>
        </w:rPr>
      </w:pPr>
    </w:p>
    <w:p w:rsidR="00E56F88" w:rsidRPr="00E6597C" w:rsidRDefault="00E56F88" w:rsidP="00E56F88">
      <w:pPr>
        <w:jc w:val="both"/>
        <w:rPr>
          <w:rFonts w:ascii="GHEA Grapalat" w:hAnsi="GHEA Grapalat"/>
          <w:i/>
          <w:sz w:val="18"/>
          <w:szCs w:val="18"/>
          <w:lang w:val="pt-BR"/>
        </w:rPr>
      </w:pPr>
      <w:r w:rsidRPr="00E6597C">
        <w:rPr>
          <w:rFonts w:ascii="GHEA Grapalat" w:hAnsi="GHEA Grapalat"/>
          <w:i/>
          <w:sz w:val="18"/>
          <w:szCs w:val="18"/>
          <w:lang w:val="pt-BR"/>
        </w:rPr>
        <w:lastRenderedPageBreak/>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p>
    <w:p w:rsidR="00E56F88" w:rsidRPr="00E6597C" w:rsidRDefault="00E56F88" w:rsidP="00E56F88">
      <w:pPr>
        <w:rPr>
          <w:rFonts w:ascii="GHEA Grapalat" w:hAnsi="GHEA Grapalat"/>
          <w:lang w:val="pt-BR"/>
        </w:rPr>
      </w:pPr>
    </w:p>
    <w:p w:rsidR="00F02279" w:rsidRPr="00E6597C" w:rsidRDefault="00F02279" w:rsidP="00F02279">
      <w:pPr>
        <w:tabs>
          <w:tab w:val="left" w:pos="1080"/>
        </w:tabs>
        <w:ind w:right="-7" w:firstLine="567"/>
        <w:jc w:val="both"/>
        <w:rPr>
          <w:rFonts w:ascii="GHEA Grapalat" w:hAnsi="GHEA Grapalat"/>
          <w:lang w:val="pt-BR"/>
        </w:rPr>
      </w:pPr>
    </w:p>
    <w:p w:rsidR="00F02279" w:rsidRPr="00E6597C" w:rsidRDefault="00F02279" w:rsidP="00F02279">
      <w:pPr>
        <w:rPr>
          <w:rFonts w:ascii="GHEA Grapalat" w:hAnsi="GHEA Grapalat"/>
          <w:lang w:val="pt-BR"/>
        </w:rPr>
      </w:pPr>
    </w:p>
    <w:p w:rsidR="00F02279" w:rsidRPr="00E6597C" w:rsidRDefault="00F02279" w:rsidP="00F02279">
      <w:pPr>
        <w:rPr>
          <w:rFonts w:ascii="GHEA Grapalat" w:hAnsi="GHEA Grapalat"/>
          <w:lang w:val="pt-BR"/>
        </w:rPr>
      </w:pPr>
    </w:p>
    <w:p w:rsidR="00F02279" w:rsidRPr="00E6597C" w:rsidRDefault="00F02279" w:rsidP="00F02279">
      <w:pPr>
        <w:rPr>
          <w:rFonts w:ascii="GHEA Grapalat" w:hAnsi="GHEA Grapalat"/>
          <w:lang w:val="pt-BR"/>
        </w:rPr>
      </w:pPr>
    </w:p>
    <w:p w:rsidR="00451D7E" w:rsidRPr="00E6597C" w:rsidRDefault="00451D7E" w:rsidP="00451D7E">
      <w:pPr>
        <w:jc w:val="center"/>
        <w:rPr>
          <w:rFonts w:ascii="GHEA Grapalat" w:hAnsi="GHEA Grapalat"/>
          <w:b/>
          <w:lang w:val="hy-AM"/>
        </w:rPr>
      </w:pPr>
    </w:p>
    <w:p w:rsidR="00451D7E" w:rsidRPr="00E6597C" w:rsidRDefault="00451D7E" w:rsidP="00451D7E">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rsidR="00451D7E" w:rsidRPr="00E6597C" w:rsidRDefault="00451D7E" w:rsidP="00451D7E">
      <w:pPr>
        <w:ind w:firstLine="567"/>
        <w:jc w:val="right"/>
        <w:rPr>
          <w:rFonts w:ascii="GHEA Grapalat" w:hAnsi="GHEA Grapalat"/>
          <w:i/>
          <w:lang w:val="hy-AM"/>
        </w:rPr>
      </w:pPr>
    </w:p>
    <w:p w:rsidR="00451D7E" w:rsidRDefault="00451D7E" w:rsidP="00451D7E">
      <w:pPr>
        <w:ind w:firstLine="567"/>
        <w:jc w:val="center"/>
        <w:rPr>
          <w:rFonts w:ascii="GHEA Grapalat" w:hAnsi="GHEA Grapalat"/>
          <w:b/>
          <w:bCs/>
          <w:i/>
          <w:lang w:val="af-ZA"/>
        </w:rPr>
      </w:pPr>
      <w:r w:rsidRPr="0038176E">
        <w:rPr>
          <w:rFonts w:ascii="GHEA Grapalat" w:hAnsi="GHEA Grapalat"/>
          <w:b/>
          <w:bCs/>
          <w:i/>
          <w:lang w:val="af-ZA"/>
        </w:rPr>
        <w:t>«</w:t>
      </w:r>
      <w:r w:rsidRPr="0038176E">
        <w:rPr>
          <w:rFonts w:ascii="GHEA Grapalat" w:hAnsi="GHEA Grapalat"/>
          <w:b/>
          <w:bCs/>
          <w:i/>
          <w:lang w:val="hy-AM"/>
        </w:rPr>
        <w:t xml:space="preserve"> </w:t>
      </w:r>
      <w:r w:rsidR="00A1263B" w:rsidRPr="0038176E">
        <w:rPr>
          <w:rFonts w:ascii="GHEA Grapalat" w:hAnsi="GHEA Grapalat"/>
          <w:b/>
          <w:bCs/>
          <w:i/>
          <w:lang w:val="hy-AM"/>
        </w:rPr>
        <w:fldChar w:fldCharType="begin"/>
      </w:r>
      <w:r w:rsidRPr="0038176E">
        <w:rPr>
          <w:rFonts w:ascii="GHEA Grapalat" w:hAnsi="GHEA Grapalat"/>
          <w:b/>
          <w:bCs/>
          <w:i/>
          <w:lang w:val="hy-AM"/>
        </w:rPr>
        <w:instrText xml:space="preserve"> LINK Excel.Sheet.12 "C:\\Users\\User\\Downloads\\Խոյ -8ծրագիր 30</w:instrText>
      </w:r>
      <w:r w:rsidRPr="0038176E">
        <w:rPr>
          <w:rFonts w:ascii="MS Mincho" w:eastAsia="MS Mincho" w:hAnsi="MS Mincho" w:cs="MS Mincho" w:hint="eastAsia"/>
          <w:b/>
          <w:bCs/>
          <w:i/>
          <w:lang w:val="hy-AM"/>
        </w:rPr>
        <w:instrText>․</w:instrText>
      </w:r>
      <w:r w:rsidRPr="0038176E">
        <w:rPr>
          <w:rFonts w:ascii="GHEA Grapalat" w:hAnsi="GHEA Grapalat"/>
          <w:b/>
          <w:bCs/>
          <w:i/>
          <w:lang w:val="hy-AM"/>
        </w:rPr>
        <w:instrText>05</w:instrText>
      </w:r>
      <w:r w:rsidRPr="0038176E">
        <w:rPr>
          <w:rFonts w:ascii="MS Mincho" w:eastAsia="MS Mincho" w:hAnsi="MS Mincho" w:cs="MS Mincho" w:hint="eastAsia"/>
          <w:b/>
          <w:bCs/>
          <w:i/>
          <w:lang w:val="hy-AM"/>
        </w:rPr>
        <w:instrText>․</w:instrText>
      </w:r>
      <w:r w:rsidRPr="0038176E">
        <w:rPr>
          <w:rFonts w:ascii="GHEA Grapalat" w:hAnsi="GHEA Grapalat"/>
          <w:b/>
          <w:bCs/>
          <w:i/>
          <w:lang w:val="hy-AM"/>
        </w:rPr>
        <w:instrText>2022.xlsx" "30.05-</w:instrText>
      </w:r>
      <w:r w:rsidRPr="0038176E">
        <w:rPr>
          <w:rFonts w:ascii="GHEA Grapalat" w:hAnsi="GHEA Grapalat" w:cs="GHEA Grapalat"/>
          <w:b/>
          <w:bCs/>
          <w:i/>
          <w:lang w:val="hy-AM"/>
        </w:rPr>
        <w:instrText>ամբողջ</w:instrText>
      </w:r>
      <w:r w:rsidRPr="0038176E">
        <w:rPr>
          <w:rFonts w:ascii="MS Mincho" w:eastAsia="MS Mincho" w:hAnsi="MS Mincho" w:cs="MS Mincho" w:hint="eastAsia"/>
          <w:b/>
          <w:bCs/>
          <w:i/>
          <w:lang w:val="hy-AM"/>
        </w:rPr>
        <w:instrText>․</w:instrText>
      </w:r>
      <w:r w:rsidRPr="0038176E">
        <w:rPr>
          <w:rFonts w:ascii="GHEA Grapalat" w:hAnsi="GHEA Grapalat" w:cs="GHEA Grapalat"/>
          <w:b/>
          <w:bCs/>
          <w:i/>
          <w:lang w:val="hy-AM"/>
        </w:rPr>
        <w:instrText>փաթեթ</w:instrText>
      </w:r>
      <w:r w:rsidRPr="0038176E">
        <w:rPr>
          <w:rFonts w:ascii="GHEA Grapalat" w:hAnsi="GHEA Grapalat"/>
          <w:b/>
          <w:bCs/>
          <w:i/>
          <w:lang w:val="hy-AM"/>
        </w:rPr>
        <w:instrText xml:space="preserve">!R9C3" \a \f 4 \h  \* MERGEFORMAT </w:instrText>
      </w:r>
      <w:r w:rsidR="00A1263B" w:rsidRPr="0038176E">
        <w:rPr>
          <w:rFonts w:ascii="GHEA Grapalat" w:hAnsi="GHEA Grapalat"/>
          <w:b/>
          <w:bCs/>
          <w:i/>
          <w:lang w:val="hy-AM"/>
        </w:rPr>
        <w:fldChar w:fldCharType="separate"/>
      </w:r>
      <w:r w:rsidRPr="00200B85">
        <w:rPr>
          <w:rFonts w:ascii="GHEA Grapalat" w:hAnsi="GHEA Grapalat"/>
          <w:b/>
          <w:bCs/>
          <w:lang w:val="hy-AM"/>
        </w:rPr>
        <w:t xml:space="preserve"> </w:t>
      </w:r>
      <w:r w:rsidRPr="00451D7E">
        <w:rPr>
          <w:rFonts w:ascii="GHEA Grapalat" w:hAnsi="GHEA Grapalat"/>
          <w:b/>
          <w:bCs/>
          <w:i/>
          <w:lang w:val="hy-AM"/>
        </w:rPr>
        <w:t>Մոնթեավան գյուղում I-ին փողոցի /համայնքի կենտրոնական փողոց/</w:t>
      </w:r>
      <w:r w:rsidRPr="00200B85">
        <w:rPr>
          <w:rFonts w:ascii="GHEA Grapalat" w:hAnsi="GHEA Grapalat"/>
          <w:b/>
          <w:bCs/>
          <w:i/>
          <w:lang w:val="hy-AM"/>
        </w:rPr>
        <w:t>ասֆալտապատման</w:t>
      </w:r>
      <w:r w:rsidRPr="00200B85">
        <w:rPr>
          <w:rFonts w:ascii="GHEA Grapalat" w:hAnsi="GHEA Grapalat"/>
          <w:b/>
          <w:bCs/>
          <w:i/>
          <w:lang w:val="af-ZA"/>
        </w:rPr>
        <w:t xml:space="preserve"> </w:t>
      </w:r>
      <w:r w:rsidRPr="00200B85">
        <w:rPr>
          <w:rFonts w:ascii="GHEA Grapalat" w:hAnsi="GHEA Grapalat"/>
          <w:b/>
          <w:bCs/>
          <w:i/>
          <w:lang w:val="hy-AM"/>
        </w:rPr>
        <w:t>աշխատանքների</w:t>
      </w:r>
      <w:r w:rsidRPr="00200B85">
        <w:rPr>
          <w:rFonts w:ascii="GHEA Grapalat" w:hAnsi="GHEA Grapalat"/>
          <w:b/>
          <w:bCs/>
          <w:i/>
          <w:lang w:val="af-ZA"/>
        </w:rPr>
        <w:t xml:space="preserve"> </w:t>
      </w:r>
      <w:r w:rsidRPr="0038176E">
        <w:rPr>
          <w:rFonts w:ascii="GHEA Grapalat" w:hAnsi="GHEA Grapalat"/>
          <w:b/>
          <w:bCs/>
          <w:i/>
          <w:lang w:val="af-ZA"/>
        </w:rPr>
        <w:t xml:space="preserve">» </w:t>
      </w:r>
      <w:r w:rsidRPr="00B9544B">
        <w:rPr>
          <w:rFonts w:ascii="GHEA Grapalat" w:hAnsi="GHEA Grapalat"/>
          <w:b/>
          <w:bCs/>
          <w:i/>
          <w:lang w:val="af-ZA"/>
        </w:rPr>
        <w:t>կատարման</w:t>
      </w:r>
    </w:p>
    <w:p w:rsidR="00495B69" w:rsidRPr="00495B69" w:rsidRDefault="00495B69" w:rsidP="0055397D">
      <w:pPr>
        <w:ind w:firstLine="567"/>
        <w:jc w:val="center"/>
        <w:rPr>
          <w:rFonts w:ascii="GHEA Grapalat" w:hAnsi="GHEA Grapalat"/>
          <w:b/>
          <w:bCs/>
          <w:i/>
          <w:sz w:val="16"/>
          <w:szCs w:val="16"/>
          <w:lang w:val="af-ZA"/>
        </w:rPr>
      </w:pPr>
    </w:p>
    <w:p w:rsidR="00495B69" w:rsidRPr="00495B69" w:rsidRDefault="00495B69" w:rsidP="00451D7E">
      <w:pPr>
        <w:ind w:firstLine="567"/>
        <w:jc w:val="center"/>
        <w:rPr>
          <w:rFonts w:ascii="GHEA Grapalat" w:hAnsi="GHEA Grapalat"/>
          <w:b/>
          <w:bCs/>
          <w:i/>
          <w:sz w:val="16"/>
          <w:szCs w:val="16"/>
          <w:lang w:val="af-ZA"/>
        </w:rPr>
      </w:pPr>
      <w:bookmarkStart w:id="19" w:name="RANGE!A1:G81"/>
      <w:bookmarkEnd w:id="19"/>
    </w:p>
    <w:p w:rsidR="00495B69" w:rsidRPr="00495B69" w:rsidRDefault="00495B69" w:rsidP="00451D7E">
      <w:pPr>
        <w:ind w:firstLine="567"/>
        <w:jc w:val="center"/>
        <w:rPr>
          <w:rFonts w:ascii="GHEA Grapalat" w:hAnsi="GHEA Grapalat"/>
          <w:b/>
          <w:bCs/>
          <w:i/>
          <w:sz w:val="16"/>
          <w:szCs w:val="16"/>
          <w:lang w:val="af-ZA"/>
        </w:rPr>
      </w:pPr>
    </w:p>
    <w:p w:rsidR="008D4952" w:rsidRPr="008D4952" w:rsidRDefault="008D4952" w:rsidP="008D4952">
      <w:pPr>
        <w:ind w:firstLine="567"/>
        <w:jc w:val="center"/>
        <w:rPr>
          <w:rFonts w:ascii="GHEA Grapalat" w:hAnsi="GHEA Grapalat"/>
          <w:i/>
          <w:color w:val="FF0000"/>
          <w:sz w:val="16"/>
          <w:szCs w:val="16"/>
          <w:lang w:val="hy-AM"/>
        </w:rPr>
      </w:pPr>
      <w:r w:rsidRPr="008D4952">
        <w:rPr>
          <w:rFonts w:ascii="GHEA Grapalat" w:hAnsi="GHEA Grapalat"/>
          <w:i/>
          <w:color w:val="FF0000"/>
          <w:sz w:val="16"/>
          <w:szCs w:val="16"/>
          <w:lang w:val="hy-AM"/>
        </w:rPr>
        <w:t xml:space="preserve">ԿԻՑ ՆԵՐԿԱՑՎԱԾ Է </w:t>
      </w:r>
      <w:r w:rsidRPr="008D4952">
        <w:rPr>
          <w:rFonts w:ascii="GHEA Grapalat" w:hAnsi="GHEA Grapalat"/>
          <w:i/>
          <w:color w:val="FF0000"/>
          <w:sz w:val="16"/>
          <w:szCs w:val="16"/>
          <w:lang w:val="pt-BR"/>
        </w:rPr>
        <w:t xml:space="preserve">EXEL </w:t>
      </w:r>
      <w:r w:rsidRPr="008D4952">
        <w:rPr>
          <w:rFonts w:ascii="GHEA Grapalat" w:hAnsi="GHEA Grapalat"/>
          <w:i/>
          <w:color w:val="FF0000"/>
          <w:sz w:val="16"/>
          <w:szCs w:val="16"/>
          <w:lang w:val="hy-AM"/>
        </w:rPr>
        <w:t>ֆԱՅԼՈՎ</w:t>
      </w:r>
      <w:r>
        <w:rPr>
          <w:rFonts w:ascii="GHEA Grapalat" w:hAnsi="GHEA Grapalat"/>
          <w:i/>
          <w:color w:val="FF0000"/>
          <w:sz w:val="16"/>
          <w:szCs w:val="16"/>
          <w:lang w:val="hy-AM"/>
        </w:rPr>
        <w:t>։</w:t>
      </w:r>
    </w:p>
    <w:p w:rsidR="00451D7E" w:rsidRPr="008D4952" w:rsidRDefault="00451D7E" w:rsidP="00451D7E">
      <w:pPr>
        <w:ind w:firstLine="567"/>
        <w:jc w:val="center"/>
        <w:rPr>
          <w:rFonts w:ascii="GHEA Grapalat" w:hAnsi="GHEA Grapalat"/>
          <w:b/>
          <w:bCs/>
          <w:i/>
          <w:sz w:val="16"/>
          <w:szCs w:val="16"/>
          <w:lang w:val="hy-AM"/>
        </w:rPr>
      </w:pPr>
    </w:p>
    <w:p w:rsidR="00451D7E" w:rsidRPr="00495B69" w:rsidRDefault="00451D7E" w:rsidP="00451D7E">
      <w:pPr>
        <w:ind w:firstLine="567"/>
        <w:jc w:val="center"/>
        <w:rPr>
          <w:rFonts w:ascii="GHEA Grapalat" w:hAnsi="GHEA Grapalat"/>
          <w:b/>
          <w:bCs/>
          <w:i/>
          <w:sz w:val="16"/>
          <w:szCs w:val="16"/>
          <w:lang w:val="af-ZA"/>
        </w:rPr>
      </w:pPr>
    </w:p>
    <w:p w:rsidR="00451D7E" w:rsidRPr="00495B69" w:rsidRDefault="00451D7E" w:rsidP="00451D7E">
      <w:pPr>
        <w:ind w:firstLine="567"/>
        <w:jc w:val="center"/>
        <w:rPr>
          <w:rFonts w:ascii="GHEA Grapalat" w:hAnsi="GHEA Grapalat"/>
          <w:b/>
          <w:bCs/>
          <w:i/>
          <w:sz w:val="16"/>
          <w:szCs w:val="16"/>
          <w:lang w:val="af-ZA"/>
        </w:rPr>
      </w:pPr>
    </w:p>
    <w:p w:rsidR="00451D7E" w:rsidRPr="00495B69" w:rsidRDefault="00451D7E" w:rsidP="00451D7E">
      <w:pPr>
        <w:ind w:firstLine="567"/>
        <w:jc w:val="center"/>
        <w:rPr>
          <w:rFonts w:ascii="GHEA Grapalat" w:hAnsi="GHEA Grapalat"/>
          <w:b/>
          <w:bCs/>
          <w:i/>
          <w:sz w:val="16"/>
          <w:szCs w:val="16"/>
          <w:lang w:val="af-ZA"/>
        </w:rPr>
      </w:pPr>
    </w:p>
    <w:p w:rsidR="00451D7E" w:rsidRPr="00495B69" w:rsidRDefault="00451D7E" w:rsidP="00451D7E">
      <w:pPr>
        <w:ind w:firstLine="567"/>
        <w:jc w:val="center"/>
        <w:rPr>
          <w:rFonts w:ascii="GHEA Grapalat" w:hAnsi="GHEA Grapalat"/>
          <w:b/>
          <w:bCs/>
          <w:i/>
          <w:sz w:val="16"/>
          <w:szCs w:val="16"/>
          <w:lang w:val="af-ZA"/>
        </w:rPr>
      </w:pPr>
    </w:p>
    <w:p w:rsidR="00451D7E" w:rsidRPr="00495B69" w:rsidRDefault="00451D7E" w:rsidP="00451D7E">
      <w:pPr>
        <w:ind w:firstLine="567"/>
        <w:jc w:val="center"/>
        <w:rPr>
          <w:rFonts w:ascii="GHEA Grapalat" w:hAnsi="GHEA Grapalat"/>
          <w:b/>
          <w:bCs/>
          <w:i/>
          <w:sz w:val="16"/>
          <w:szCs w:val="16"/>
          <w:lang w:val="af-ZA"/>
        </w:rPr>
      </w:pPr>
    </w:p>
    <w:p w:rsidR="00451D7E" w:rsidRPr="00495B69" w:rsidRDefault="00451D7E" w:rsidP="00451D7E">
      <w:pPr>
        <w:ind w:firstLine="567"/>
        <w:jc w:val="center"/>
        <w:rPr>
          <w:rFonts w:ascii="GHEA Grapalat" w:hAnsi="GHEA Grapalat"/>
          <w:b/>
          <w:bCs/>
          <w:i/>
          <w:sz w:val="16"/>
          <w:szCs w:val="16"/>
          <w:lang w:val="af-ZA"/>
        </w:rPr>
      </w:pPr>
    </w:p>
    <w:p w:rsidR="00495B69" w:rsidRPr="00495B69" w:rsidRDefault="00495B69" w:rsidP="00495B69">
      <w:pPr>
        <w:ind w:firstLine="567"/>
        <w:jc w:val="center"/>
        <w:rPr>
          <w:rFonts w:ascii="GHEA Grapalat" w:hAnsi="GHEA Grapalat"/>
          <w:b/>
          <w:bCs/>
          <w:i/>
          <w:lang w:val="af-ZA"/>
        </w:rPr>
      </w:pPr>
      <w:r w:rsidRPr="00495B69">
        <w:rPr>
          <w:rFonts w:ascii="GHEA Grapalat" w:hAnsi="GHEA Grapalat"/>
          <w:b/>
          <w:bCs/>
          <w:i/>
          <w:lang w:val="af-ZA"/>
        </w:rPr>
        <w:t xml:space="preserve">Կապալառուն աշխատանքները կատարում է </w:t>
      </w:r>
      <w:r w:rsidRPr="00495B69">
        <w:rPr>
          <w:rFonts w:ascii="GHEA Grapalat" w:hAnsi="GHEA Grapalat"/>
          <w:b/>
          <w:bCs/>
          <w:i/>
          <w:lang w:val="hy-AM"/>
        </w:rPr>
        <w:t xml:space="preserve">Խոյ համայնքի  </w:t>
      </w:r>
      <w:r w:rsidR="00A1263B" w:rsidRPr="00A1263B">
        <w:rPr>
          <w:rFonts w:ascii="GHEA Grapalat" w:hAnsi="GHEA Grapalat"/>
          <w:b/>
          <w:bCs/>
          <w:i/>
          <w:lang w:val="hy-AM"/>
        </w:rPr>
        <w:fldChar w:fldCharType="begin"/>
      </w:r>
      <w:r w:rsidRPr="00495B69">
        <w:rPr>
          <w:rFonts w:ascii="GHEA Grapalat" w:hAnsi="GHEA Grapalat"/>
          <w:b/>
          <w:bCs/>
          <w:i/>
          <w:lang w:val="hy-AM"/>
        </w:rPr>
        <w:instrText xml:space="preserve"> LINK Excel.Sheet.12 "C:\\Users\\User\\Downloads\\Խոյ -8ծրագիր 30</w:instrText>
      </w:r>
      <w:r w:rsidRPr="00495B69">
        <w:rPr>
          <w:rFonts w:ascii="MS Mincho" w:eastAsia="MS Mincho" w:hAnsi="MS Mincho" w:cs="MS Mincho" w:hint="eastAsia"/>
          <w:b/>
          <w:bCs/>
          <w:i/>
          <w:lang w:val="hy-AM"/>
        </w:rPr>
        <w:instrText>․</w:instrText>
      </w:r>
      <w:r w:rsidRPr="00495B69">
        <w:rPr>
          <w:rFonts w:ascii="GHEA Grapalat" w:hAnsi="GHEA Grapalat"/>
          <w:b/>
          <w:bCs/>
          <w:i/>
          <w:lang w:val="hy-AM"/>
        </w:rPr>
        <w:instrText>05</w:instrText>
      </w:r>
      <w:r w:rsidRPr="00495B69">
        <w:rPr>
          <w:rFonts w:ascii="MS Mincho" w:eastAsia="MS Mincho" w:hAnsi="MS Mincho" w:cs="MS Mincho" w:hint="eastAsia"/>
          <w:b/>
          <w:bCs/>
          <w:i/>
          <w:lang w:val="hy-AM"/>
        </w:rPr>
        <w:instrText>․</w:instrText>
      </w:r>
      <w:r w:rsidRPr="00495B69">
        <w:rPr>
          <w:rFonts w:ascii="GHEA Grapalat" w:hAnsi="GHEA Grapalat"/>
          <w:b/>
          <w:bCs/>
          <w:i/>
          <w:lang w:val="hy-AM"/>
        </w:rPr>
        <w:instrText>2022.xlsx" "30.05-ամբողջ</w:instrText>
      </w:r>
      <w:r w:rsidRPr="00495B69">
        <w:rPr>
          <w:rFonts w:ascii="MS Mincho" w:eastAsia="MS Mincho" w:hAnsi="MS Mincho" w:cs="MS Mincho" w:hint="eastAsia"/>
          <w:b/>
          <w:bCs/>
          <w:i/>
          <w:lang w:val="hy-AM"/>
        </w:rPr>
        <w:instrText>․</w:instrText>
      </w:r>
      <w:r w:rsidRPr="00495B69">
        <w:rPr>
          <w:rFonts w:ascii="GHEA Grapalat" w:hAnsi="GHEA Grapalat"/>
          <w:b/>
          <w:bCs/>
          <w:i/>
          <w:lang w:val="hy-AM"/>
        </w:rPr>
        <w:instrText xml:space="preserve">փաթեթ!R9C3" \a \f 4 \h  \* MERGEFORMAT </w:instrText>
      </w:r>
      <w:r w:rsidR="00A1263B" w:rsidRPr="00A1263B">
        <w:rPr>
          <w:rFonts w:ascii="GHEA Grapalat" w:hAnsi="GHEA Grapalat"/>
          <w:b/>
          <w:bCs/>
          <w:i/>
          <w:lang w:val="hy-AM"/>
        </w:rPr>
        <w:fldChar w:fldCharType="separate"/>
      </w:r>
      <w:r w:rsidRPr="00495B69">
        <w:rPr>
          <w:rFonts w:ascii="GHEA Grapalat" w:hAnsi="GHEA Grapalat"/>
          <w:b/>
          <w:bCs/>
          <w:i/>
          <w:lang w:val="af-ZA"/>
        </w:rPr>
        <w:t xml:space="preserve"> </w:t>
      </w:r>
      <w:r>
        <w:rPr>
          <w:rFonts w:ascii="GHEA Grapalat" w:hAnsi="GHEA Grapalat"/>
          <w:b/>
          <w:bCs/>
          <w:i/>
        </w:rPr>
        <w:t>Մոնթեավան</w:t>
      </w:r>
      <w:r w:rsidRPr="00495B69">
        <w:rPr>
          <w:rFonts w:ascii="GHEA Grapalat" w:hAnsi="GHEA Grapalat"/>
          <w:b/>
          <w:bCs/>
          <w:i/>
          <w:lang w:val="af-ZA"/>
        </w:rPr>
        <w:t xml:space="preserve">    գյուղում</w:t>
      </w:r>
    </w:p>
    <w:p w:rsidR="00451D7E" w:rsidRDefault="00A1263B" w:rsidP="00495B69">
      <w:pPr>
        <w:ind w:firstLine="567"/>
        <w:jc w:val="center"/>
        <w:rPr>
          <w:rFonts w:ascii="GHEA Grapalat" w:hAnsi="GHEA Grapalat"/>
          <w:b/>
          <w:bCs/>
          <w:i/>
          <w:lang w:val="af-ZA"/>
        </w:rPr>
      </w:pPr>
      <w:r w:rsidRPr="00495B69">
        <w:rPr>
          <w:rFonts w:ascii="GHEA Grapalat" w:hAnsi="GHEA Grapalat"/>
          <w:b/>
          <w:bCs/>
          <w:i/>
          <w:lang w:val="af-ZA"/>
        </w:rPr>
        <w:fldChar w:fldCharType="end"/>
      </w:r>
    </w:p>
    <w:p w:rsidR="00451D7E" w:rsidRDefault="00451D7E" w:rsidP="00451D7E">
      <w:pPr>
        <w:ind w:firstLine="567"/>
        <w:jc w:val="center"/>
        <w:rPr>
          <w:rFonts w:ascii="GHEA Grapalat" w:hAnsi="GHEA Grapalat"/>
          <w:b/>
          <w:bCs/>
          <w:i/>
          <w:lang w:val="af-ZA"/>
        </w:rPr>
      </w:pPr>
    </w:p>
    <w:p w:rsidR="00451D7E" w:rsidRDefault="00451D7E" w:rsidP="00451D7E">
      <w:pPr>
        <w:ind w:firstLine="567"/>
        <w:jc w:val="center"/>
        <w:rPr>
          <w:rFonts w:ascii="GHEA Grapalat" w:hAnsi="GHEA Grapalat"/>
          <w:b/>
          <w:bCs/>
          <w:i/>
          <w:lang w:val="af-ZA"/>
        </w:rPr>
      </w:pPr>
    </w:p>
    <w:p w:rsidR="00451D7E" w:rsidRDefault="00451D7E" w:rsidP="00451D7E">
      <w:pPr>
        <w:ind w:firstLine="567"/>
        <w:jc w:val="center"/>
        <w:rPr>
          <w:rFonts w:ascii="GHEA Grapalat" w:hAnsi="GHEA Grapalat"/>
          <w:b/>
          <w:bCs/>
          <w:i/>
          <w:lang w:val="af-ZA"/>
        </w:rPr>
      </w:pPr>
    </w:p>
    <w:p w:rsidR="00451D7E" w:rsidRDefault="00451D7E" w:rsidP="00451D7E">
      <w:pPr>
        <w:ind w:firstLine="567"/>
        <w:jc w:val="center"/>
        <w:rPr>
          <w:rFonts w:ascii="GHEA Grapalat" w:hAnsi="GHEA Grapalat"/>
          <w:b/>
          <w:bCs/>
          <w:i/>
          <w:lang w:val="af-ZA"/>
        </w:rPr>
      </w:pPr>
    </w:p>
    <w:p w:rsidR="00451D7E" w:rsidRDefault="00451D7E" w:rsidP="00451D7E">
      <w:pPr>
        <w:ind w:firstLine="567"/>
        <w:jc w:val="center"/>
        <w:rPr>
          <w:rFonts w:ascii="GHEA Grapalat" w:hAnsi="GHEA Grapalat"/>
          <w:b/>
          <w:bCs/>
          <w:i/>
          <w:lang w:val="af-ZA"/>
        </w:rPr>
      </w:pPr>
    </w:p>
    <w:p w:rsidR="00451D7E" w:rsidRDefault="00451D7E" w:rsidP="00495B69">
      <w:pPr>
        <w:rPr>
          <w:rFonts w:ascii="GHEA Grapalat" w:hAnsi="GHEA Grapalat"/>
          <w:b/>
          <w:bCs/>
          <w:i/>
          <w:lang w:val="af-ZA"/>
        </w:rPr>
      </w:pPr>
    </w:p>
    <w:p w:rsidR="00495B69" w:rsidRDefault="00495B69" w:rsidP="00495B69">
      <w:pPr>
        <w:rPr>
          <w:rFonts w:ascii="GHEA Grapalat" w:hAnsi="GHEA Grapalat"/>
          <w:b/>
          <w:bCs/>
          <w:i/>
          <w:lang w:val="af-ZA"/>
        </w:rPr>
      </w:pPr>
    </w:p>
    <w:p w:rsidR="00495B69" w:rsidRDefault="00495B69" w:rsidP="00495B69">
      <w:pPr>
        <w:rPr>
          <w:rFonts w:ascii="GHEA Grapalat" w:hAnsi="GHEA Grapalat"/>
          <w:b/>
          <w:bCs/>
          <w:i/>
          <w:lang w:val="af-ZA"/>
        </w:rPr>
      </w:pPr>
    </w:p>
    <w:p w:rsidR="00451D7E" w:rsidRDefault="00451D7E" w:rsidP="00451D7E">
      <w:pPr>
        <w:ind w:firstLine="567"/>
        <w:jc w:val="center"/>
        <w:rPr>
          <w:rFonts w:ascii="GHEA Grapalat" w:hAnsi="GHEA Grapalat"/>
          <w:b/>
          <w:bCs/>
          <w:i/>
          <w:lang w:val="af-ZA"/>
        </w:rPr>
      </w:pPr>
    </w:p>
    <w:p w:rsidR="00451D7E" w:rsidRDefault="00451D7E" w:rsidP="00495B69">
      <w:pPr>
        <w:rPr>
          <w:rFonts w:ascii="GHEA Grapalat" w:hAnsi="GHEA Grapalat"/>
          <w:b/>
          <w:bCs/>
          <w:i/>
          <w:lang w:val="pt-BR"/>
        </w:rPr>
      </w:pPr>
    </w:p>
    <w:p w:rsidR="00E56F88" w:rsidRDefault="00E56F88" w:rsidP="00495B69">
      <w:pPr>
        <w:rPr>
          <w:rFonts w:ascii="GHEA Grapalat" w:hAnsi="GHEA Grapalat"/>
          <w:b/>
          <w:bCs/>
          <w:i/>
          <w:lang w:val="pt-BR"/>
        </w:rPr>
      </w:pPr>
    </w:p>
    <w:p w:rsidR="00E56F88" w:rsidRPr="00B9544B" w:rsidRDefault="00E56F88" w:rsidP="00495B69">
      <w:pPr>
        <w:rPr>
          <w:rFonts w:ascii="GHEA Grapalat" w:hAnsi="GHEA Grapalat"/>
          <w:b/>
          <w:bCs/>
          <w:i/>
          <w:lang w:val="pt-BR"/>
        </w:rPr>
      </w:pPr>
    </w:p>
    <w:p w:rsidR="00451D7E" w:rsidRPr="0038176E" w:rsidRDefault="00451D7E" w:rsidP="00451D7E">
      <w:pPr>
        <w:ind w:firstLine="567"/>
        <w:jc w:val="center"/>
        <w:rPr>
          <w:rFonts w:ascii="GHEA Grapalat" w:hAnsi="GHEA Grapalat"/>
          <w:b/>
          <w:bCs/>
          <w:i/>
          <w:lang w:val="af-ZA"/>
        </w:rPr>
      </w:pPr>
      <w:r>
        <w:rPr>
          <w:rFonts w:ascii="GHEA Grapalat" w:hAnsi="GHEA Grapalat"/>
          <w:b/>
          <w:bCs/>
          <w:i/>
          <w:lang w:val="af-ZA"/>
        </w:rPr>
        <w:t xml:space="preserve">   </w:t>
      </w:r>
    </w:p>
    <w:p w:rsidR="008D4952" w:rsidRDefault="00A1263B" w:rsidP="00451D7E">
      <w:pPr>
        <w:ind w:firstLine="567"/>
        <w:jc w:val="center"/>
        <w:rPr>
          <w:rFonts w:ascii="GHEA Grapalat" w:hAnsi="GHEA Grapalat" w:cs="Sylfaen"/>
          <w:b/>
          <w:sz w:val="16"/>
          <w:szCs w:val="16"/>
          <w:lang w:val="hy-AM"/>
        </w:rPr>
      </w:pPr>
      <w:r w:rsidRPr="0038176E">
        <w:rPr>
          <w:rFonts w:ascii="GHEA Grapalat" w:hAnsi="GHEA Grapalat"/>
          <w:b/>
          <w:bCs/>
          <w:i/>
          <w:lang w:val="hy-AM"/>
        </w:rPr>
        <w:fldChar w:fldCharType="end"/>
      </w:r>
      <w:r w:rsidR="00451D7E" w:rsidRPr="000A509E">
        <w:rPr>
          <w:rFonts w:ascii="GHEA Grapalat" w:hAnsi="GHEA Grapalat" w:cs="Sylfaen"/>
          <w:b/>
          <w:sz w:val="16"/>
          <w:szCs w:val="16"/>
          <w:lang w:val="pt-BR"/>
        </w:rPr>
        <w:t xml:space="preserve"> </w:t>
      </w: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8D4952" w:rsidRDefault="008D4952" w:rsidP="00451D7E">
      <w:pPr>
        <w:ind w:firstLine="567"/>
        <w:jc w:val="center"/>
        <w:rPr>
          <w:rFonts w:ascii="GHEA Grapalat" w:hAnsi="GHEA Grapalat" w:cs="Sylfaen"/>
          <w:b/>
          <w:sz w:val="16"/>
          <w:szCs w:val="16"/>
          <w:lang w:val="hy-AM"/>
        </w:rPr>
      </w:pPr>
    </w:p>
    <w:p w:rsidR="00451D7E" w:rsidRPr="000A509E" w:rsidRDefault="00451D7E" w:rsidP="00451D7E">
      <w:pPr>
        <w:ind w:firstLine="567"/>
        <w:jc w:val="center"/>
        <w:rPr>
          <w:rFonts w:ascii="GHEA Grapalat" w:hAnsi="GHEA Grapalat"/>
          <w:b/>
          <w:bCs/>
          <w:i/>
          <w:sz w:val="16"/>
          <w:szCs w:val="16"/>
          <w:lang w:val="pt-BR"/>
        </w:rPr>
      </w:pPr>
      <w:r w:rsidRPr="000A509E">
        <w:rPr>
          <w:rFonts w:ascii="GHEA Grapalat" w:hAnsi="GHEA Grapalat"/>
          <w:b/>
          <w:bCs/>
          <w:i/>
          <w:sz w:val="16"/>
          <w:szCs w:val="16"/>
          <w:lang w:val="pt-BR"/>
        </w:rPr>
        <w:t>ՕՐԱՑՈՒՑԱՅԻՆ ԳՐԱՖԻԿ</w:t>
      </w:r>
    </w:p>
    <w:p w:rsidR="00451D7E" w:rsidRDefault="00451D7E" w:rsidP="002A0EB0">
      <w:pPr>
        <w:ind w:firstLine="567"/>
        <w:jc w:val="center"/>
        <w:rPr>
          <w:rFonts w:ascii="GHEA Grapalat" w:hAnsi="GHEA Grapalat"/>
          <w:b/>
          <w:bCs/>
          <w:i/>
          <w:sz w:val="16"/>
          <w:szCs w:val="16"/>
          <w:lang w:val="af-ZA"/>
        </w:rPr>
      </w:pPr>
      <w:r w:rsidRPr="000A509E">
        <w:rPr>
          <w:rFonts w:ascii="GHEA Grapalat" w:hAnsi="GHEA Grapalat"/>
          <w:b/>
          <w:bCs/>
          <w:i/>
          <w:sz w:val="16"/>
          <w:szCs w:val="16"/>
          <w:lang w:val="af-ZA"/>
        </w:rPr>
        <w:t>«</w:t>
      </w:r>
      <w:r w:rsidRPr="000A509E">
        <w:rPr>
          <w:rFonts w:ascii="GHEA Grapalat" w:hAnsi="GHEA Grapalat"/>
          <w:b/>
          <w:bCs/>
          <w:i/>
          <w:sz w:val="16"/>
          <w:szCs w:val="16"/>
          <w:lang w:val="hy-AM"/>
        </w:rPr>
        <w:t xml:space="preserve"> </w:t>
      </w:r>
      <w:r w:rsidR="00C67CA1" w:rsidRPr="00C67CA1">
        <w:rPr>
          <w:rFonts w:ascii="GHEA Grapalat" w:hAnsi="GHEA Grapalat"/>
          <w:b/>
          <w:bCs/>
          <w:i/>
          <w:sz w:val="16"/>
          <w:szCs w:val="16"/>
          <w:lang w:val="hy-AM"/>
        </w:rPr>
        <w:t>Մոնթեավան գյուղում I-ին փողոցի /համայնքի կենտրոնական փողոց/ասֆալտապատման</w:t>
      </w:r>
      <w:r w:rsidR="00C67CA1" w:rsidRPr="00C67CA1">
        <w:rPr>
          <w:rFonts w:ascii="GHEA Grapalat" w:hAnsi="GHEA Grapalat"/>
          <w:b/>
          <w:bCs/>
          <w:i/>
          <w:sz w:val="16"/>
          <w:szCs w:val="16"/>
          <w:lang w:val="af-ZA"/>
        </w:rPr>
        <w:t xml:space="preserve"> </w:t>
      </w:r>
      <w:r w:rsidR="00C67CA1" w:rsidRPr="00C67CA1">
        <w:rPr>
          <w:rFonts w:ascii="GHEA Grapalat" w:hAnsi="GHEA Grapalat"/>
          <w:b/>
          <w:bCs/>
          <w:i/>
          <w:sz w:val="16"/>
          <w:szCs w:val="16"/>
          <w:lang w:val="hy-AM"/>
        </w:rPr>
        <w:t>աշխատանքների</w:t>
      </w:r>
      <w:r w:rsidR="00C67CA1" w:rsidRPr="00C67CA1">
        <w:rPr>
          <w:rFonts w:ascii="GHEA Grapalat" w:hAnsi="GHEA Grapalat"/>
          <w:b/>
          <w:bCs/>
          <w:i/>
          <w:sz w:val="16"/>
          <w:szCs w:val="16"/>
          <w:lang w:val="af-ZA"/>
        </w:rPr>
        <w:t xml:space="preserve"> » կատարման</w:t>
      </w:r>
    </w:p>
    <w:p w:rsidR="00E56F88" w:rsidRDefault="00E56F88" w:rsidP="00C67CA1">
      <w:pPr>
        <w:ind w:firstLine="567"/>
        <w:jc w:val="right"/>
        <w:rPr>
          <w:rFonts w:ascii="GHEA Grapalat" w:hAnsi="GHEA Grapalat"/>
          <w:b/>
          <w:bCs/>
          <w:i/>
          <w:sz w:val="16"/>
          <w:szCs w:val="16"/>
          <w:lang w:val="af-ZA"/>
        </w:rPr>
      </w:pPr>
    </w:p>
    <w:p w:rsidR="00E56F88" w:rsidRDefault="00E56F88" w:rsidP="00C67CA1">
      <w:pPr>
        <w:ind w:firstLine="567"/>
        <w:jc w:val="right"/>
        <w:rPr>
          <w:rFonts w:ascii="GHEA Grapalat" w:hAnsi="GHEA Grapalat"/>
          <w:b/>
          <w:bCs/>
          <w:i/>
          <w:sz w:val="16"/>
          <w:szCs w:val="16"/>
          <w:lang w:val="af-ZA"/>
        </w:rPr>
      </w:pPr>
    </w:p>
    <w:p w:rsidR="00E56F88" w:rsidRPr="000A509E" w:rsidRDefault="00E56F88" w:rsidP="00C67CA1">
      <w:pPr>
        <w:ind w:firstLine="567"/>
        <w:jc w:val="right"/>
        <w:rPr>
          <w:rFonts w:ascii="GHEA Grapalat" w:hAnsi="GHEA Grapalat"/>
          <w:b/>
          <w:bCs/>
          <w:i/>
          <w:sz w:val="16"/>
          <w:szCs w:val="16"/>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3"/>
        <w:gridCol w:w="4601"/>
        <w:gridCol w:w="2174"/>
        <w:gridCol w:w="1872"/>
      </w:tblGrid>
      <w:tr w:rsidR="00451D7E" w:rsidRPr="000A509E" w:rsidTr="00E56F88">
        <w:trPr>
          <w:cantSplit/>
          <w:jc w:val="center"/>
        </w:trPr>
        <w:tc>
          <w:tcPr>
            <w:tcW w:w="863" w:type="dxa"/>
            <w:vMerge w:val="restart"/>
            <w:vAlign w:val="center"/>
          </w:tcPr>
          <w:p w:rsidR="00451D7E" w:rsidRPr="000A509E" w:rsidRDefault="00451D7E" w:rsidP="00451D7E">
            <w:pPr>
              <w:rPr>
                <w:rFonts w:ascii="GHEA Grapalat" w:hAnsi="GHEA Grapalat"/>
                <w:b/>
                <w:bCs/>
                <w:i/>
                <w:sz w:val="16"/>
                <w:szCs w:val="16"/>
                <w:lang w:val="pt-BR"/>
              </w:rPr>
            </w:pPr>
            <w:r w:rsidRPr="000A509E">
              <w:rPr>
                <w:rFonts w:ascii="GHEA Grapalat" w:hAnsi="GHEA Grapalat"/>
                <w:b/>
                <w:bCs/>
                <w:i/>
                <w:sz w:val="16"/>
                <w:szCs w:val="16"/>
                <w:lang w:val="pt-BR"/>
              </w:rPr>
              <w:t>N Հ/Հ</w:t>
            </w:r>
          </w:p>
        </w:tc>
        <w:tc>
          <w:tcPr>
            <w:tcW w:w="4601" w:type="dxa"/>
            <w:vMerge w:val="restart"/>
            <w:vAlign w:val="center"/>
          </w:tcPr>
          <w:p w:rsidR="00451D7E" w:rsidRPr="000A509E" w:rsidRDefault="00451D7E" w:rsidP="00451D7E">
            <w:pPr>
              <w:ind w:firstLine="567"/>
              <w:jc w:val="right"/>
              <w:rPr>
                <w:rFonts w:ascii="GHEA Grapalat" w:hAnsi="GHEA Grapalat"/>
                <w:b/>
                <w:bCs/>
                <w:i/>
                <w:sz w:val="16"/>
                <w:szCs w:val="16"/>
                <w:lang w:val="pt-BR"/>
              </w:rPr>
            </w:pPr>
            <w:r w:rsidRPr="000A509E">
              <w:rPr>
                <w:rFonts w:ascii="GHEA Grapalat" w:hAnsi="GHEA Grapalat"/>
                <w:b/>
                <w:bCs/>
                <w:i/>
                <w:sz w:val="16"/>
                <w:szCs w:val="16"/>
                <w:lang w:val="pt-BR"/>
              </w:rPr>
              <w:t>Կապալառուի կողմից կատարվելիք աշխատանքների առանձին տեսակների</w:t>
            </w:r>
          </w:p>
          <w:p w:rsidR="00451D7E" w:rsidRPr="000A509E" w:rsidRDefault="00451D7E" w:rsidP="00451D7E">
            <w:pPr>
              <w:ind w:firstLine="567"/>
              <w:jc w:val="right"/>
              <w:rPr>
                <w:rFonts w:ascii="GHEA Grapalat" w:hAnsi="GHEA Grapalat"/>
                <w:b/>
                <w:bCs/>
                <w:i/>
                <w:sz w:val="16"/>
                <w:szCs w:val="16"/>
                <w:lang w:val="pt-BR"/>
              </w:rPr>
            </w:pPr>
            <w:r w:rsidRPr="000A509E">
              <w:rPr>
                <w:rFonts w:ascii="GHEA Grapalat" w:hAnsi="GHEA Grapalat"/>
                <w:b/>
                <w:bCs/>
                <w:i/>
                <w:sz w:val="16"/>
                <w:szCs w:val="16"/>
                <w:lang w:val="pt-BR"/>
              </w:rPr>
              <w:t>անվանումներ</w:t>
            </w:r>
          </w:p>
        </w:tc>
        <w:tc>
          <w:tcPr>
            <w:tcW w:w="4046" w:type="dxa"/>
            <w:gridSpan w:val="2"/>
            <w:vAlign w:val="center"/>
          </w:tcPr>
          <w:p w:rsidR="00451D7E" w:rsidRPr="000A509E" w:rsidRDefault="00451D7E" w:rsidP="00451D7E">
            <w:pPr>
              <w:ind w:firstLine="567"/>
              <w:jc w:val="right"/>
              <w:rPr>
                <w:rFonts w:ascii="GHEA Grapalat" w:hAnsi="GHEA Grapalat"/>
                <w:b/>
                <w:bCs/>
                <w:i/>
                <w:sz w:val="16"/>
                <w:szCs w:val="16"/>
                <w:lang w:val="pt-BR"/>
              </w:rPr>
            </w:pPr>
            <w:r w:rsidRPr="000A509E">
              <w:rPr>
                <w:rFonts w:ascii="GHEA Grapalat" w:hAnsi="GHEA Grapalat"/>
                <w:b/>
                <w:bCs/>
                <w:i/>
                <w:sz w:val="16"/>
                <w:szCs w:val="16"/>
                <w:lang w:val="pt-BR"/>
              </w:rPr>
              <w:t>Աշխատանքների  կատարման ժամկետը**</w:t>
            </w:r>
          </w:p>
        </w:tc>
      </w:tr>
      <w:tr w:rsidR="00451D7E" w:rsidRPr="000A509E" w:rsidTr="00E56F88">
        <w:trPr>
          <w:cantSplit/>
          <w:trHeight w:val="586"/>
          <w:jc w:val="center"/>
        </w:trPr>
        <w:tc>
          <w:tcPr>
            <w:tcW w:w="863" w:type="dxa"/>
            <w:vMerge/>
            <w:vAlign w:val="center"/>
          </w:tcPr>
          <w:p w:rsidR="00451D7E" w:rsidRPr="000A509E" w:rsidRDefault="00451D7E" w:rsidP="00451D7E">
            <w:pPr>
              <w:ind w:firstLine="567"/>
              <w:jc w:val="right"/>
              <w:rPr>
                <w:rFonts w:ascii="GHEA Grapalat" w:hAnsi="GHEA Grapalat"/>
                <w:b/>
                <w:bCs/>
                <w:i/>
                <w:sz w:val="16"/>
                <w:szCs w:val="16"/>
                <w:lang w:val="pt-BR"/>
              </w:rPr>
            </w:pPr>
          </w:p>
        </w:tc>
        <w:tc>
          <w:tcPr>
            <w:tcW w:w="4601" w:type="dxa"/>
            <w:vMerge/>
          </w:tcPr>
          <w:p w:rsidR="00451D7E" w:rsidRPr="000A509E" w:rsidRDefault="00451D7E" w:rsidP="00451D7E">
            <w:pPr>
              <w:ind w:firstLine="567"/>
              <w:jc w:val="right"/>
              <w:rPr>
                <w:rFonts w:ascii="GHEA Grapalat" w:hAnsi="GHEA Grapalat"/>
                <w:b/>
                <w:bCs/>
                <w:i/>
                <w:sz w:val="16"/>
                <w:szCs w:val="16"/>
                <w:lang w:val="pt-BR"/>
              </w:rPr>
            </w:pPr>
          </w:p>
        </w:tc>
        <w:tc>
          <w:tcPr>
            <w:tcW w:w="2174" w:type="dxa"/>
            <w:vAlign w:val="center"/>
          </w:tcPr>
          <w:p w:rsidR="00451D7E" w:rsidRPr="000A509E" w:rsidRDefault="00451D7E" w:rsidP="00451D7E">
            <w:pPr>
              <w:ind w:firstLine="567"/>
              <w:jc w:val="right"/>
              <w:rPr>
                <w:rFonts w:ascii="GHEA Grapalat" w:hAnsi="GHEA Grapalat"/>
                <w:b/>
                <w:bCs/>
                <w:i/>
                <w:sz w:val="16"/>
                <w:szCs w:val="16"/>
                <w:lang w:val="pt-BR"/>
              </w:rPr>
            </w:pPr>
            <w:r w:rsidRPr="000A509E">
              <w:rPr>
                <w:rFonts w:ascii="GHEA Grapalat" w:hAnsi="GHEA Grapalat"/>
                <w:b/>
                <w:bCs/>
                <w:i/>
                <w:sz w:val="16"/>
                <w:szCs w:val="16"/>
                <w:lang w:val="pt-BR"/>
              </w:rPr>
              <w:t>Սկիզբը</w:t>
            </w:r>
          </w:p>
        </w:tc>
        <w:tc>
          <w:tcPr>
            <w:tcW w:w="1872" w:type="dxa"/>
            <w:vAlign w:val="center"/>
          </w:tcPr>
          <w:p w:rsidR="00451D7E" w:rsidRPr="000A509E" w:rsidRDefault="00451D7E" w:rsidP="00451D7E">
            <w:pPr>
              <w:ind w:firstLine="567"/>
              <w:jc w:val="right"/>
              <w:rPr>
                <w:rFonts w:ascii="GHEA Grapalat" w:hAnsi="GHEA Grapalat"/>
                <w:b/>
                <w:bCs/>
                <w:i/>
                <w:sz w:val="16"/>
                <w:szCs w:val="16"/>
                <w:lang w:val="pt-BR"/>
              </w:rPr>
            </w:pPr>
            <w:r w:rsidRPr="000A509E">
              <w:rPr>
                <w:rFonts w:ascii="GHEA Grapalat" w:hAnsi="GHEA Grapalat"/>
                <w:b/>
                <w:bCs/>
                <w:i/>
                <w:sz w:val="16"/>
                <w:szCs w:val="16"/>
                <w:lang w:val="pt-BR"/>
              </w:rPr>
              <w:t>Ավարտը</w:t>
            </w:r>
          </w:p>
        </w:tc>
      </w:tr>
      <w:tr w:rsidR="00451D7E" w:rsidRPr="000A509E" w:rsidTr="00E56F88">
        <w:trPr>
          <w:trHeight w:val="586"/>
          <w:jc w:val="center"/>
        </w:trPr>
        <w:tc>
          <w:tcPr>
            <w:tcW w:w="863" w:type="dxa"/>
            <w:vAlign w:val="center"/>
          </w:tcPr>
          <w:p w:rsidR="00451D7E" w:rsidRPr="000A509E" w:rsidRDefault="00451D7E" w:rsidP="00451D7E">
            <w:pPr>
              <w:ind w:firstLine="567"/>
              <w:jc w:val="both"/>
              <w:rPr>
                <w:rFonts w:ascii="GHEA Grapalat" w:hAnsi="GHEA Grapalat"/>
                <w:b/>
                <w:bCs/>
                <w:i/>
                <w:sz w:val="16"/>
                <w:szCs w:val="16"/>
                <w:lang w:val="pt-BR"/>
              </w:rPr>
            </w:pPr>
            <w:r w:rsidRPr="000A509E">
              <w:rPr>
                <w:rFonts w:ascii="GHEA Grapalat" w:hAnsi="GHEA Grapalat"/>
                <w:b/>
                <w:bCs/>
                <w:i/>
                <w:sz w:val="16"/>
                <w:szCs w:val="16"/>
                <w:lang w:val="pt-BR"/>
              </w:rPr>
              <w:t>1</w:t>
            </w:r>
          </w:p>
        </w:tc>
        <w:tc>
          <w:tcPr>
            <w:tcW w:w="4601" w:type="dxa"/>
            <w:vAlign w:val="center"/>
          </w:tcPr>
          <w:p w:rsidR="00451D7E" w:rsidRPr="000A509E" w:rsidRDefault="00451D7E" w:rsidP="000A509E">
            <w:pPr>
              <w:ind w:firstLine="567"/>
              <w:rPr>
                <w:rFonts w:ascii="GHEA Grapalat" w:hAnsi="GHEA Grapalat"/>
                <w:b/>
                <w:bCs/>
                <w:i/>
                <w:sz w:val="16"/>
                <w:szCs w:val="16"/>
                <w:lang w:val="pt-BR"/>
              </w:rPr>
            </w:pPr>
            <w:r w:rsidRPr="000A509E">
              <w:rPr>
                <w:rFonts w:ascii="GHEA Grapalat" w:hAnsi="GHEA Grapalat"/>
                <w:b/>
                <w:bCs/>
                <w:i/>
                <w:sz w:val="16"/>
                <w:szCs w:val="16"/>
              </w:rPr>
              <w:t>Լաբորատոր աշխատանքներ</w:t>
            </w:r>
          </w:p>
        </w:tc>
        <w:tc>
          <w:tcPr>
            <w:tcW w:w="2174" w:type="dxa"/>
            <w:vAlign w:val="center"/>
          </w:tcPr>
          <w:p w:rsidR="00451D7E" w:rsidRPr="000A509E" w:rsidRDefault="00451D7E" w:rsidP="00451D7E">
            <w:pPr>
              <w:ind w:firstLine="567"/>
              <w:rPr>
                <w:rFonts w:ascii="GHEA Grapalat" w:hAnsi="GHEA Grapalat"/>
                <w:b/>
                <w:bCs/>
                <w:i/>
                <w:sz w:val="16"/>
                <w:szCs w:val="16"/>
                <w:lang w:val="pt-BR"/>
              </w:rPr>
            </w:pPr>
          </w:p>
        </w:tc>
        <w:tc>
          <w:tcPr>
            <w:tcW w:w="1872" w:type="dxa"/>
            <w:vAlign w:val="center"/>
          </w:tcPr>
          <w:p w:rsidR="00451D7E" w:rsidRPr="000A509E" w:rsidRDefault="00451D7E" w:rsidP="00143A4E">
            <w:pPr>
              <w:rPr>
                <w:rFonts w:ascii="GHEA Grapalat" w:hAnsi="GHEA Grapalat"/>
                <w:b/>
                <w:bCs/>
                <w:i/>
                <w:sz w:val="16"/>
                <w:szCs w:val="16"/>
                <w:lang w:val="pt-BR"/>
              </w:rPr>
            </w:pPr>
          </w:p>
        </w:tc>
      </w:tr>
      <w:tr w:rsidR="00451D7E" w:rsidRPr="000A509E" w:rsidTr="00E56F88">
        <w:trPr>
          <w:trHeight w:val="586"/>
          <w:jc w:val="center"/>
        </w:trPr>
        <w:tc>
          <w:tcPr>
            <w:tcW w:w="863" w:type="dxa"/>
            <w:vAlign w:val="center"/>
          </w:tcPr>
          <w:p w:rsidR="00451D7E" w:rsidRPr="000A509E" w:rsidRDefault="00451D7E" w:rsidP="00451D7E">
            <w:pPr>
              <w:ind w:firstLine="567"/>
              <w:jc w:val="both"/>
              <w:rPr>
                <w:rFonts w:ascii="GHEA Grapalat" w:hAnsi="GHEA Grapalat"/>
                <w:b/>
                <w:bCs/>
                <w:i/>
                <w:sz w:val="16"/>
                <w:szCs w:val="16"/>
                <w:lang w:val="pt-BR"/>
              </w:rPr>
            </w:pPr>
            <w:r w:rsidRPr="000A509E">
              <w:rPr>
                <w:rFonts w:ascii="GHEA Grapalat" w:hAnsi="GHEA Grapalat"/>
                <w:b/>
                <w:bCs/>
                <w:i/>
                <w:sz w:val="16"/>
                <w:szCs w:val="16"/>
                <w:lang w:val="pt-BR"/>
              </w:rPr>
              <w:t>2</w:t>
            </w:r>
          </w:p>
        </w:tc>
        <w:tc>
          <w:tcPr>
            <w:tcW w:w="4601" w:type="dxa"/>
            <w:vAlign w:val="center"/>
          </w:tcPr>
          <w:p w:rsidR="00451D7E" w:rsidRPr="000A509E" w:rsidRDefault="00451D7E" w:rsidP="000A509E">
            <w:pPr>
              <w:ind w:firstLine="567"/>
              <w:rPr>
                <w:rFonts w:ascii="GHEA Grapalat" w:hAnsi="GHEA Grapalat"/>
                <w:b/>
                <w:bCs/>
                <w:i/>
                <w:sz w:val="16"/>
                <w:szCs w:val="16"/>
                <w:lang w:val="pt-BR"/>
              </w:rPr>
            </w:pPr>
            <w:r w:rsidRPr="000A509E">
              <w:rPr>
                <w:rFonts w:ascii="GHEA Grapalat" w:hAnsi="GHEA Grapalat"/>
                <w:b/>
                <w:bCs/>
                <w:i/>
                <w:sz w:val="16"/>
                <w:szCs w:val="16"/>
              </w:rPr>
              <w:t>Հողային աշխատանքներ</w:t>
            </w:r>
          </w:p>
        </w:tc>
        <w:tc>
          <w:tcPr>
            <w:tcW w:w="2174" w:type="dxa"/>
          </w:tcPr>
          <w:p w:rsidR="00451D7E" w:rsidRPr="000A509E" w:rsidRDefault="00451D7E" w:rsidP="00451D7E">
            <w:pPr>
              <w:ind w:firstLine="567"/>
              <w:rPr>
                <w:rFonts w:ascii="GHEA Grapalat" w:hAnsi="GHEA Grapalat"/>
                <w:b/>
                <w:bCs/>
                <w:i/>
                <w:sz w:val="16"/>
                <w:szCs w:val="16"/>
                <w:lang w:val="pt-BR"/>
              </w:rPr>
            </w:pPr>
          </w:p>
        </w:tc>
        <w:tc>
          <w:tcPr>
            <w:tcW w:w="1872" w:type="dxa"/>
            <w:vAlign w:val="center"/>
          </w:tcPr>
          <w:p w:rsidR="00451D7E" w:rsidRPr="000A509E" w:rsidRDefault="00451D7E" w:rsidP="00143A4E">
            <w:pPr>
              <w:rPr>
                <w:rFonts w:ascii="GHEA Grapalat" w:hAnsi="GHEA Grapalat"/>
                <w:b/>
                <w:bCs/>
                <w:i/>
                <w:sz w:val="16"/>
                <w:szCs w:val="16"/>
                <w:lang w:val="pt-BR"/>
              </w:rPr>
            </w:pPr>
          </w:p>
        </w:tc>
      </w:tr>
      <w:tr w:rsidR="00451D7E" w:rsidRPr="000A509E" w:rsidTr="00E56F88">
        <w:trPr>
          <w:trHeight w:val="586"/>
          <w:jc w:val="center"/>
        </w:trPr>
        <w:tc>
          <w:tcPr>
            <w:tcW w:w="863" w:type="dxa"/>
            <w:vAlign w:val="center"/>
          </w:tcPr>
          <w:p w:rsidR="00451D7E" w:rsidRPr="000A509E" w:rsidRDefault="00451D7E" w:rsidP="00451D7E">
            <w:pPr>
              <w:ind w:firstLine="567"/>
              <w:jc w:val="both"/>
              <w:rPr>
                <w:rFonts w:ascii="GHEA Grapalat" w:hAnsi="GHEA Grapalat"/>
                <w:b/>
                <w:bCs/>
                <w:i/>
                <w:sz w:val="16"/>
                <w:szCs w:val="16"/>
                <w:lang w:val="pt-BR"/>
              </w:rPr>
            </w:pPr>
            <w:r w:rsidRPr="000A509E">
              <w:rPr>
                <w:rFonts w:ascii="GHEA Grapalat" w:hAnsi="GHEA Grapalat"/>
                <w:b/>
                <w:bCs/>
                <w:i/>
                <w:sz w:val="16"/>
                <w:szCs w:val="16"/>
                <w:lang w:val="pt-BR"/>
              </w:rPr>
              <w:t>3</w:t>
            </w:r>
          </w:p>
        </w:tc>
        <w:tc>
          <w:tcPr>
            <w:tcW w:w="4601" w:type="dxa"/>
            <w:vAlign w:val="center"/>
          </w:tcPr>
          <w:p w:rsidR="00451D7E" w:rsidRPr="000A509E" w:rsidRDefault="00451D7E" w:rsidP="000A509E">
            <w:pPr>
              <w:ind w:firstLine="567"/>
              <w:rPr>
                <w:rFonts w:ascii="GHEA Grapalat" w:hAnsi="GHEA Grapalat"/>
                <w:b/>
                <w:bCs/>
                <w:i/>
                <w:sz w:val="16"/>
                <w:szCs w:val="16"/>
                <w:lang w:val="pt-BR"/>
              </w:rPr>
            </w:pPr>
            <w:r w:rsidRPr="000A509E">
              <w:rPr>
                <w:rFonts w:ascii="GHEA Grapalat" w:hAnsi="GHEA Grapalat"/>
                <w:b/>
                <w:bCs/>
                <w:i/>
                <w:sz w:val="16"/>
                <w:szCs w:val="16"/>
              </w:rPr>
              <w:t>Ճանապարհային պատվածք</w:t>
            </w:r>
          </w:p>
        </w:tc>
        <w:tc>
          <w:tcPr>
            <w:tcW w:w="2174" w:type="dxa"/>
          </w:tcPr>
          <w:p w:rsidR="00451D7E" w:rsidRPr="000A509E" w:rsidRDefault="00451D7E" w:rsidP="00451D7E">
            <w:pPr>
              <w:ind w:firstLine="567"/>
              <w:rPr>
                <w:rFonts w:ascii="GHEA Grapalat" w:hAnsi="GHEA Grapalat"/>
                <w:b/>
                <w:bCs/>
                <w:i/>
                <w:sz w:val="16"/>
                <w:szCs w:val="16"/>
                <w:lang w:val="pt-BR"/>
              </w:rPr>
            </w:pPr>
          </w:p>
        </w:tc>
        <w:tc>
          <w:tcPr>
            <w:tcW w:w="1872" w:type="dxa"/>
            <w:vAlign w:val="center"/>
          </w:tcPr>
          <w:p w:rsidR="00451D7E" w:rsidRPr="000A509E" w:rsidRDefault="00451D7E" w:rsidP="00143A4E">
            <w:pPr>
              <w:rPr>
                <w:rFonts w:ascii="GHEA Grapalat" w:hAnsi="GHEA Grapalat"/>
                <w:b/>
                <w:bCs/>
                <w:i/>
                <w:sz w:val="16"/>
                <w:szCs w:val="16"/>
                <w:lang w:val="pt-BR"/>
              </w:rPr>
            </w:pPr>
          </w:p>
        </w:tc>
      </w:tr>
      <w:tr w:rsidR="00451D7E" w:rsidRPr="000A509E" w:rsidTr="00E56F88">
        <w:trPr>
          <w:trHeight w:val="586"/>
          <w:jc w:val="center"/>
        </w:trPr>
        <w:tc>
          <w:tcPr>
            <w:tcW w:w="863" w:type="dxa"/>
            <w:vAlign w:val="center"/>
          </w:tcPr>
          <w:p w:rsidR="00451D7E" w:rsidRPr="000A509E" w:rsidRDefault="00451D7E" w:rsidP="00451D7E">
            <w:pPr>
              <w:ind w:firstLine="567"/>
              <w:jc w:val="both"/>
              <w:rPr>
                <w:rFonts w:ascii="GHEA Grapalat" w:hAnsi="GHEA Grapalat"/>
                <w:b/>
                <w:bCs/>
                <w:i/>
                <w:sz w:val="16"/>
                <w:szCs w:val="16"/>
                <w:lang w:val="pt-BR"/>
              </w:rPr>
            </w:pPr>
            <w:r w:rsidRPr="000A509E">
              <w:rPr>
                <w:rFonts w:ascii="GHEA Grapalat" w:hAnsi="GHEA Grapalat"/>
                <w:b/>
                <w:bCs/>
                <w:i/>
                <w:sz w:val="16"/>
                <w:szCs w:val="16"/>
                <w:lang w:val="pt-BR"/>
              </w:rPr>
              <w:t>4</w:t>
            </w:r>
          </w:p>
        </w:tc>
        <w:tc>
          <w:tcPr>
            <w:tcW w:w="4601" w:type="dxa"/>
            <w:vAlign w:val="center"/>
          </w:tcPr>
          <w:p w:rsidR="00451D7E" w:rsidRPr="000A509E" w:rsidRDefault="00451D7E" w:rsidP="000A509E">
            <w:pPr>
              <w:ind w:firstLine="567"/>
              <w:rPr>
                <w:rFonts w:ascii="GHEA Grapalat" w:hAnsi="GHEA Grapalat"/>
                <w:b/>
                <w:bCs/>
                <w:i/>
                <w:sz w:val="16"/>
                <w:szCs w:val="16"/>
              </w:rPr>
            </w:pPr>
            <w:r w:rsidRPr="000A509E">
              <w:rPr>
                <w:rFonts w:ascii="GHEA Grapalat" w:hAnsi="GHEA Grapalat"/>
                <w:b/>
                <w:bCs/>
                <w:i/>
                <w:sz w:val="16"/>
                <w:szCs w:val="16"/>
              </w:rPr>
              <w:t>Խողովակներ</w:t>
            </w:r>
          </w:p>
        </w:tc>
        <w:tc>
          <w:tcPr>
            <w:tcW w:w="2174" w:type="dxa"/>
          </w:tcPr>
          <w:p w:rsidR="00451D7E" w:rsidRPr="000A509E" w:rsidRDefault="00451D7E" w:rsidP="00451D7E">
            <w:pPr>
              <w:ind w:firstLine="567"/>
              <w:rPr>
                <w:rFonts w:ascii="GHEA Grapalat" w:hAnsi="GHEA Grapalat"/>
                <w:b/>
                <w:bCs/>
                <w:i/>
                <w:sz w:val="16"/>
                <w:szCs w:val="16"/>
                <w:lang w:val="pt-BR"/>
              </w:rPr>
            </w:pPr>
          </w:p>
        </w:tc>
        <w:tc>
          <w:tcPr>
            <w:tcW w:w="1872" w:type="dxa"/>
          </w:tcPr>
          <w:p w:rsidR="00451D7E" w:rsidRPr="000A509E" w:rsidRDefault="00451D7E" w:rsidP="00143A4E">
            <w:pPr>
              <w:rPr>
                <w:rFonts w:ascii="GHEA Grapalat" w:hAnsi="GHEA Grapalat"/>
                <w:b/>
                <w:bCs/>
                <w:i/>
                <w:sz w:val="16"/>
                <w:szCs w:val="16"/>
                <w:lang w:val="pt-BR"/>
              </w:rPr>
            </w:pPr>
          </w:p>
        </w:tc>
      </w:tr>
      <w:tr w:rsidR="00451D7E" w:rsidRPr="000A509E" w:rsidTr="00E56F88">
        <w:trPr>
          <w:trHeight w:val="586"/>
          <w:jc w:val="center"/>
        </w:trPr>
        <w:tc>
          <w:tcPr>
            <w:tcW w:w="863" w:type="dxa"/>
            <w:vAlign w:val="center"/>
          </w:tcPr>
          <w:p w:rsidR="00451D7E" w:rsidRPr="000A509E" w:rsidRDefault="00451D7E" w:rsidP="00451D7E">
            <w:pPr>
              <w:ind w:firstLine="567"/>
              <w:jc w:val="both"/>
              <w:rPr>
                <w:rFonts w:ascii="GHEA Grapalat" w:hAnsi="GHEA Grapalat"/>
                <w:b/>
                <w:bCs/>
                <w:i/>
                <w:sz w:val="16"/>
                <w:szCs w:val="16"/>
                <w:lang w:val="pt-BR"/>
              </w:rPr>
            </w:pPr>
            <w:r w:rsidRPr="000A509E">
              <w:rPr>
                <w:rFonts w:ascii="GHEA Grapalat" w:hAnsi="GHEA Grapalat"/>
                <w:b/>
                <w:bCs/>
                <w:i/>
                <w:sz w:val="16"/>
                <w:szCs w:val="16"/>
                <w:lang w:val="pt-BR"/>
              </w:rPr>
              <w:t>5</w:t>
            </w:r>
          </w:p>
        </w:tc>
        <w:tc>
          <w:tcPr>
            <w:tcW w:w="4601" w:type="dxa"/>
            <w:vAlign w:val="center"/>
          </w:tcPr>
          <w:p w:rsidR="00451D7E" w:rsidRPr="000A509E" w:rsidRDefault="00451D7E" w:rsidP="000A509E">
            <w:pPr>
              <w:ind w:firstLine="567"/>
              <w:rPr>
                <w:rFonts w:ascii="GHEA Grapalat" w:hAnsi="GHEA Grapalat"/>
                <w:b/>
                <w:bCs/>
                <w:i/>
                <w:sz w:val="16"/>
                <w:szCs w:val="16"/>
              </w:rPr>
            </w:pPr>
            <w:r w:rsidRPr="000A509E">
              <w:rPr>
                <w:rFonts w:ascii="GHEA Grapalat" w:hAnsi="GHEA Grapalat"/>
                <w:b/>
                <w:bCs/>
                <w:i/>
                <w:sz w:val="16"/>
                <w:szCs w:val="16"/>
              </w:rPr>
              <w:t>Իջատեղեր</w:t>
            </w:r>
          </w:p>
        </w:tc>
        <w:tc>
          <w:tcPr>
            <w:tcW w:w="2174" w:type="dxa"/>
          </w:tcPr>
          <w:p w:rsidR="00451D7E" w:rsidRPr="000A509E" w:rsidRDefault="00451D7E" w:rsidP="00451D7E">
            <w:pPr>
              <w:ind w:firstLine="567"/>
              <w:rPr>
                <w:rFonts w:ascii="GHEA Grapalat" w:hAnsi="GHEA Grapalat"/>
                <w:b/>
                <w:bCs/>
                <w:i/>
                <w:sz w:val="16"/>
                <w:szCs w:val="16"/>
                <w:lang w:val="pt-BR"/>
              </w:rPr>
            </w:pPr>
          </w:p>
        </w:tc>
        <w:tc>
          <w:tcPr>
            <w:tcW w:w="1872" w:type="dxa"/>
          </w:tcPr>
          <w:p w:rsidR="00451D7E" w:rsidRPr="000A509E" w:rsidRDefault="00451D7E" w:rsidP="00143A4E">
            <w:pPr>
              <w:rPr>
                <w:rFonts w:ascii="GHEA Grapalat" w:hAnsi="GHEA Grapalat"/>
                <w:b/>
                <w:bCs/>
                <w:i/>
                <w:sz w:val="16"/>
                <w:szCs w:val="16"/>
                <w:lang w:val="pt-BR"/>
              </w:rPr>
            </w:pPr>
          </w:p>
        </w:tc>
      </w:tr>
      <w:tr w:rsidR="00451D7E" w:rsidRPr="000A509E" w:rsidTr="00E56F88">
        <w:trPr>
          <w:trHeight w:val="586"/>
          <w:jc w:val="center"/>
        </w:trPr>
        <w:tc>
          <w:tcPr>
            <w:tcW w:w="863" w:type="dxa"/>
            <w:vAlign w:val="center"/>
          </w:tcPr>
          <w:p w:rsidR="00451D7E" w:rsidRPr="000A509E" w:rsidRDefault="00451D7E" w:rsidP="00451D7E">
            <w:pPr>
              <w:ind w:firstLine="567"/>
              <w:jc w:val="both"/>
              <w:rPr>
                <w:rFonts w:ascii="GHEA Grapalat" w:hAnsi="GHEA Grapalat"/>
                <w:b/>
                <w:bCs/>
                <w:i/>
                <w:sz w:val="16"/>
                <w:szCs w:val="16"/>
                <w:lang w:val="pt-BR"/>
              </w:rPr>
            </w:pPr>
            <w:r w:rsidRPr="000A509E">
              <w:rPr>
                <w:rFonts w:ascii="GHEA Grapalat" w:hAnsi="GHEA Grapalat"/>
                <w:b/>
                <w:bCs/>
                <w:i/>
                <w:sz w:val="16"/>
                <w:szCs w:val="16"/>
                <w:lang w:val="pt-BR"/>
              </w:rPr>
              <w:t>6</w:t>
            </w:r>
          </w:p>
        </w:tc>
        <w:tc>
          <w:tcPr>
            <w:tcW w:w="4601" w:type="dxa"/>
            <w:vAlign w:val="center"/>
          </w:tcPr>
          <w:p w:rsidR="00451D7E" w:rsidRPr="000A509E" w:rsidRDefault="00451D7E" w:rsidP="000A509E">
            <w:pPr>
              <w:ind w:firstLine="567"/>
              <w:rPr>
                <w:rFonts w:ascii="GHEA Grapalat" w:hAnsi="GHEA Grapalat"/>
                <w:b/>
                <w:bCs/>
                <w:i/>
                <w:sz w:val="16"/>
                <w:szCs w:val="16"/>
              </w:rPr>
            </w:pPr>
            <w:r w:rsidRPr="000A509E">
              <w:rPr>
                <w:rFonts w:ascii="GHEA Grapalat" w:hAnsi="GHEA Grapalat"/>
                <w:b/>
                <w:bCs/>
                <w:i/>
                <w:sz w:val="16"/>
                <w:szCs w:val="16"/>
              </w:rPr>
              <w:t>Կողնակներ</w:t>
            </w:r>
          </w:p>
        </w:tc>
        <w:tc>
          <w:tcPr>
            <w:tcW w:w="2174" w:type="dxa"/>
          </w:tcPr>
          <w:p w:rsidR="00451D7E" w:rsidRPr="000A509E" w:rsidRDefault="00451D7E" w:rsidP="00451D7E">
            <w:pPr>
              <w:ind w:firstLine="567"/>
              <w:rPr>
                <w:rFonts w:ascii="GHEA Grapalat" w:hAnsi="GHEA Grapalat"/>
                <w:b/>
                <w:bCs/>
                <w:i/>
                <w:sz w:val="16"/>
                <w:szCs w:val="16"/>
                <w:lang w:val="pt-BR"/>
              </w:rPr>
            </w:pPr>
          </w:p>
        </w:tc>
        <w:tc>
          <w:tcPr>
            <w:tcW w:w="1872" w:type="dxa"/>
          </w:tcPr>
          <w:p w:rsidR="00451D7E" w:rsidRPr="000A509E" w:rsidRDefault="00451D7E" w:rsidP="00143A4E">
            <w:pPr>
              <w:rPr>
                <w:rFonts w:ascii="GHEA Grapalat" w:hAnsi="GHEA Grapalat"/>
                <w:b/>
                <w:bCs/>
                <w:i/>
                <w:sz w:val="16"/>
                <w:szCs w:val="16"/>
                <w:lang w:val="pt-BR"/>
              </w:rPr>
            </w:pPr>
          </w:p>
        </w:tc>
      </w:tr>
      <w:tr w:rsidR="00451D7E" w:rsidRPr="000A509E" w:rsidTr="00E56F88">
        <w:trPr>
          <w:cantSplit/>
          <w:trHeight w:val="586"/>
          <w:jc w:val="center"/>
        </w:trPr>
        <w:tc>
          <w:tcPr>
            <w:tcW w:w="5464" w:type="dxa"/>
            <w:gridSpan w:val="2"/>
            <w:vAlign w:val="center"/>
          </w:tcPr>
          <w:p w:rsidR="00451D7E" w:rsidRPr="000A509E" w:rsidRDefault="00451D7E" w:rsidP="00451D7E">
            <w:pPr>
              <w:ind w:firstLine="567"/>
              <w:rPr>
                <w:rFonts w:ascii="GHEA Grapalat" w:hAnsi="GHEA Grapalat"/>
                <w:b/>
                <w:bCs/>
                <w:i/>
                <w:sz w:val="16"/>
                <w:szCs w:val="16"/>
                <w:lang w:val="pt-BR"/>
              </w:rPr>
            </w:pPr>
            <w:r w:rsidRPr="000A509E">
              <w:rPr>
                <w:rFonts w:ascii="GHEA Grapalat" w:hAnsi="GHEA Grapalat"/>
                <w:b/>
                <w:bCs/>
                <w:i/>
                <w:sz w:val="16"/>
                <w:szCs w:val="16"/>
                <w:lang w:val="pt-BR"/>
              </w:rPr>
              <w:t>ԸՆԴԱՄԵՆԸ</w:t>
            </w:r>
          </w:p>
        </w:tc>
        <w:tc>
          <w:tcPr>
            <w:tcW w:w="2174" w:type="dxa"/>
            <w:vAlign w:val="center"/>
          </w:tcPr>
          <w:p w:rsidR="00451D7E" w:rsidRPr="000A509E" w:rsidRDefault="00451D7E" w:rsidP="00451D7E">
            <w:pPr>
              <w:ind w:firstLine="567"/>
              <w:rPr>
                <w:rFonts w:ascii="GHEA Grapalat" w:hAnsi="GHEA Grapalat"/>
                <w:b/>
                <w:bCs/>
                <w:i/>
                <w:sz w:val="16"/>
                <w:szCs w:val="16"/>
                <w:lang w:val="pt-BR"/>
              </w:rPr>
            </w:pPr>
            <w:r w:rsidRPr="000A509E">
              <w:rPr>
                <w:rFonts w:ascii="GHEA Grapalat" w:hAnsi="GHEA Grapalat"/>
                <w:b/>
                <w:bCs/>
                <w:i/>
                <w:iCs/>
                <w:sz w:val="16"/>
                <w:szCs w:val="16"/>
                <w:lang w:val="hy-AM"/>
              </w:rPr>
              <w:t>Ֆինանսական միջոցներ հաստատվելու պահից, կնքված համաձայնագրի շրջանակներում</w:t>
            </w:r>
          </w:p>
        </w:tc>
        <w:tc>
          <w:tcPr>
            <w:tcW w:w="1872" w:type="dxa"/>
            <w:vAlign w:val="center"/>
          </w:tcPr>
          <w:p w:rsidR="00451D7E" w:rsidRPr="0091457D" w:rsidRDefault="0091457D" w:rsidP="002A0EB0">
            <w:pPr>
              <w:ind w:firstLine="567"/>
              <w:jc w:val="both"/>
              <w:rPr>
                <w:rFonts w:ascii="GHEA Grapalat" w:hAnsi="GHEA Grapalat"/>
                <w:b/>
                <w:bCs/>
                <w:i/>
                <w:sz w:val="16"/>
                <w:szCs w:val="16"/>
                <w:lang w:val="hy-AM"/>
              </w:rPr>
            </w:pPr>
            <w:r>
              <w:rPr>
                <w:rFonts w:ascii="GHEA Grapalat" w:hAnsi="GHEA Grapalat"/>
                <w:b/>
                <w:bCs/>
                <w:i/>
                <w:sz w:val="16"/>
                <w:szCs w:val="16"/>
                <w:lang w:val="hy-AM"/>
              </w:rPr>
              <w:t>4ամիս</w:t>
            </w:r>
          </w:p>
        </w:tc>
      </w:tr>
    </w:tbl>
    <w:p w:rsidR="00451D7E" w:rsidRPr="00451D7E" w:rsidRDefault="00451D7E" w:rsidP="00451D7E">
      <w:pPr>
        <w:ind w:firstLine="567"/>
        <w:jc w:val="right"/>
        <w:rPr>
          <w:rFonts w:ascii="GHEA Grapalat" w:hAnsi="GHEA Grapalat"/>
          <w:b/>
          <w:bCs/>
          <w:i/>
          <w:lang w:val="pt-BR"/>
        </w:rPr>
      </w:pPr>
    </w:p>
    <w:p w:rsidR="00451D7E" w:rsidRPr="00451D7E" w:rsidRDefault="00451D7E" w:rsidP="00451D7E">
      <w:pPr>
        <w:ind w:firstLine="567"/>
        <w:jc w:val="right"/>
        <w:rPr>
          <w:rFonts w:ascii="GHEA Grapalat" w:hAnsi="GHEA Grapalat"/>
          <w:b/>
          <w:bCs/>
          <w:i/>
          <w:lang w:val="pt-BR"/>
        </w:rPr>
      </w:pPr>
    </w:p>
    <w:tbl>
      <w:tblPr>
        <w:tblW w:w="8879" w:type="dxa"/>
        <w:jc w:val="center"/>
        <w:tblInd w:w="2459" w:type="dxa"/>
        <w:tblLayout w:type="fixed"/>
        <w:tblLook w:val="0000"/>
      </w:tblPr>
      <w:tblGrid>
        <w:gridCol w:w="4536"/>
        <w:gridCol w:w="4343"/>
      </w:tblGrid>
      <w:tr w:rsidR="00385415" w:rsidRPr="00E6597C" w:rsidTr="00385415">
        <w:trPr>
          <w:trHeight w:val="3601"/>
          <w:jc w:val="center"/>
        </w:trPr>
        <w:tc>
          <w:tcPr>
            <w:tcW w:w="4536" w:type="dxa"/>
            <w:vAlign w:val="center"/>
          </w:tcPr>
          <w:p w:rsidR="00385415" w:rsidRPr="003C47E0" w:rsidRDefault="00385415" w:rsidP="0065511D">
            <w:pPr>
              <w:jc w:val="center"/>
              <w:rPr>
                <w:rFonts w:ascii="GHEA Grapalat" w:hAnsi="GHEA Grapalat" w:cs="Sylfaen"/>
                <w:b/>
                <w:bCs/>
                <w:sz w:val="20"/>
                <w:lang w:val="nb-NO"/>
              </w:rPr>
            </w:pPr>
            <w:r w:rsidRPr="003C47E0">
              <w:rPr>
                <w:rFonts w:ascii="GHEA Grapalat" w:hAnsi="GHEA Grapalat" w:cs="Sylfaen"/>
                <w:b/>
                <w:bCs/>
                <w:sz w:val="20"/>
                <w:lang w:val="hy-AM"/>
              </w:rPr>
              <w:t>ՊԱՏՎԻՐԱՏՈՒ</w:t>
            </w:r>
          </w:p>
          <w:p w:rsidR="00385415" w:rsidRPr="003C47E0" w:rsidRDefault="00385415" w:rsidP="0065511D">
            <w:pPr>
              <w:jc w:val="center"/>
              <w:rPr>
                <w:rFonts w:ascii="GHEA Grapalat" w:hAnsi="GHEA Grapalat"/>
                <w:b/>
                <w:sz w:val="16"/>
                <w:lang w:val="hy-AM"/>
              </w:rPr>
            </w:pPr>
            <w:r w:rsidRPr="003C47E0">
              <w:rPr>
                <w:rFonts w:ascii="GHEA Grapalat" w:hAnsi="GHEA Grapalat"/>
                <w:b/>
                <w:sz w:val="16"/>
                <w:lang w:val="hy-AM"/>
              </w:rPr>
              <w:t>ՀՀ Արմավիր մարզի Խոյի համայնքապետարան</w:t>
            </w:r>
          </w:p>
          <w:p w:rsidR="00385415" w:rsidRPr="003C47E0" w:rsidRDefault="00385415" w:rsidP="0065511D">
            <w:pPr>
              <w:jc w:val="center"/>
              <w:rPr>
                <w:rFonts w:ascii="GHEA Grapalat" w:hAnsi="GHEA Grapalat"/>
                <w:b/>
                <w:sz w:val="16"/>
                <w:lang w:val="hy-AM"/>
              </w:rPr>
            </w:pPr>
            <w:r w:rsidRPr="003C47E0">
              <w:rPr>
                <w:rFonts w:ascii="GHEA Grapalat" w:hAnsi="GHEA Grapalat"/>
                <w:b/>
                <w:sz w:val="16"/>
                <w:lang w:val="hy-AM"/>
              </w:rPr>
              <w:t>ՀՀ Արմավիրի մարզ, Խոյ համայնք, գ</w:t>
            </w:r>
            <w:r w:rsidRPr="003C47E0">
              <w:rPr>
                <w:rFonts w:ascii="MS Mincho" w:eastAsia="MS Mincho" w:hAnsi="MS Mincho" w:cs="MS Mincho" w:hint="eastAsia"/>
                <w:b/>
                <w:sz w:val="16"/>
                <w:lang w:val="hy-AM"/>
              </w:rPr>
              <w:t>․</w:t>
            </w:r>
            <w:r w:rsidRPr="003C47E0">
              <w:rPr>
                <w:rFonts w:ascii="GHEA Grapalat" w:hAnsi="GHEA Grapalat"/>
                <w:b/>
                <w:sz w:val="16"/>
                <w:lang w:val="hy-AM"/>
              </w:rPr>
              <w:t xml:space="preserve"> </w:t>
            </w:r>
            <w:r w:rsidRPr="003C47E0">
              <w:rPr>
                <w:rFonts w:ascii="GHEA Grapalat" w:hAnsi="GHEA Grapalat" w:cs="GHEA Grapalat"/>
                <w:b/>
                <w:sz w:val="16"/>
                <w:lang w:val="hy-AM"/>
              </w:rPr>
              <w:t>Գեղակերտ</w:t>
            </w:r>
            <w:r w:rsidRPr="003C47E0">
              <w:rPr>
                <w:rFonts w:ascii="GHEA Grapalat" w:hAnsi="GHEA Grapalat"/>
                <w:b/>
                <w:sz w:val="16"/>
                <w:lang w:val="hy-AM"/>
              </w:rPr>
              <w:t xml:space="preserve"> </w:t>
            </w:r>
            <w:r w:rsidRPr="003C47E0">
              <w:rPr>
                <w:rFonts w:ascii="GHEA Grapalat" w:hAnsi="GHEA Grapalat" w:cs="GHEA Grapalat"/>
                <w:b/>
                <w:sz w:val="16"/>
                <w:lang w:val="hy-AM"/>
              </w:rPr>
              <w:t>Մաշտոցի</w:t>
            </w:r>
            <w:r w:rsidRPr="003C47E0">
              <w:rPr>
                <w:rFonts w:ascii="GHEA Grapalat" w:hAnsi="GHEA Grapalat"/>
                <w:b/>
                <w:sz w:val="16"/>
                <w:lang w:val="hy-AM"/>
              </w:rPr>
              <w:t xml:space="preserve"> </w:t>
            </w:r>
            <w:r w:rsidRPr="003C47E0">
              <w:rPr>
                <w:rFonts w:ascii="GHEA Grapalat" w:hAnsi="GHEA Grapalat" w:cs="GHEA Grapalat"/>
                <w:b/>
                <w:sz w:val="16"/>
                <w:lang w:val="hy-AM"/>
              </w:rPr>
              <w:t>փ</w:t>
            </w:r>
            <w:r w:rsidRPr="003C47E0">
              <w:rPr>
                <w:rFonts w:ascii="GHEA Grapalat" w:hAnsi="GHEA Grapalat"/>
                <w:b/>
                <w:sz w:val="16"/>
                <w:lang w:val="hy-AM"/>
              </w:rPr>
              <w:t>ող</w:t>
            </w:r>
            <w:r w:rsidRPr="003C47E0">
              <w:rPr>
                <w:rFonts w:ascii="MS Mincho" w:eastAsia="MS Mincho" w:hAnsi="MS Mincho" w:cs="MS Mincho" w:hint="eastAsia"/>
                <w:b/>
                <w:sz w:val="16"/>
                <w:lang w:val="hy-AM"/>
              </w:rPr>
              <w:t>․</w:t>
            </w:r>
            <w:r w:rsidRPr="003C47E0">
              <w:rPr>
                <w:rFonts w:ascii="GHEA Grapalat" w:hAnsi="GHEA Grapalat"/>
                <w:b/>
                <w:sz w:val="16"/>
                <w:lang w:val="hy-AM"/>
              </w:rPr>
              <w:t>30</w:t>
            </w:r>
          </w:p>
          <w:p w:rsidR="00385415" w:rsidRPr="003C47E0" w:rsidRDefault="00385415" w:rsidP="0065511D">
            <w:pPr>
              <w:jc w:val="center"/>
              <w:rPr>
                <w:rFonts w:ascii="GHEA Grapalat" w:hAnsi="GHEA Grapalat"/>
                <w:b/>
                <w:sz w:val="16"/>
                <w:lang w:val="hy-AM"/>
              </w:rPr>
            </w:pPr>
            <w:r w:rsidRPr="003C47E0">
              <w:rPr>
                <w:rFonts w:ascii="GHEA Grapalat" w:hAnsi="GHEA Grapalat"/>
                <w:b/>
                <w:sz w:val="16"/>
                <w:lang w:val="hy-AM"/>
              </w:rPr>
              <w:t>ՀՎՀՀ 04440504</w:t>
            </w:r>
          </w:p>
          <w:p w:rsidR="00385415" w:rsidRPr="003C47E0" w:rsidRDefault="00385415" w:rsidP="0065511D">
            <w:pPr>
              <w:jc w:val="center"/>
              <w:rPr>
                <w:rFonts w:ascii="GHEA Grapalat" w:hAnsi="GHEA Grapalat"/>
                <w:b/>
                <w:sz w:val="16"/>
                <w:lang w:val="hy-AM"/>
              </w:rPr>
            </w:pPr>
            <w:r w:rsidRPr="003C47E0">
              <w:rPr>
                <w:rFonts w:ascii="GHEA Grapalat" w:hAnsi="GHEA Grapalat"/>
                <w:b/>
                <w:sz w:val="16"/>
                <w:lang w:val="hy-AM"/>
              </w:rPr>
              <w:t>Հ/Հ</w:t>
            </w:r>
            <w:r w:rsidRPr="003C47E0">
              <w:rPr>
                <w:rFonts w:ascii="GHEA Grapalat" w:hAnsi="GHEA Grapalat" w:cs="Arial"/>
                <w:b/>
                <w:sz w:val="20"/>
                <w:szCs w:val="20"/>
                <w:lang w:val="hy-AM"/>
              </w:rPr>
              <w:t xml:space="preserve">900322525024 </w:t>
            </w:r>
            <w:r w:rsidRPr="003C47E0">
              <w:rPr>
                <w:rFonts w:ascii="GHEA Grapalat" w:hAnsi="GHEA Grapalat"/>
                <w:b/>
                <w:sz w:val="16"/>
                <w:lang w:val="hy-AM"/>
              </w:rPr>
              <w:t>ՀՀ ՖՆ ԳՎ</w:t>
            </w:r>
          </w:p>
          <w:p w:rsidR="00385415" w:rsidRPr="003C47E0" w:rsidRDefault="00385415" w:rsidP="0065511D">
            <w:pPr>
              <w:jc w:val="center"/>
              <w:rPr>
                <w:rFonts w:ascii="GHEA Grapalat" w:hAnsi="GHEA Grapalat"/>
                <w:b/>
                <w:sz w:val="16"/>
                <w:lang w:val="hy-AM"/>
              </w:rPr>
            </w:pPr>
          </w:p>
          <w:p w:rsidR="00385415" w:rsidRPr="003C47E0" w:rsidRDefault="00385415" w:rsidP="0065511D">
            <w:pPr>
              <w:ind w:left="-222" w:hanging="222"/>
              <w:rPr>
                <w:rFonts w:ascii="GHEA Grapalat" w:hAnsi="GHEA Grapalat"/>
                <w:sz w:val="20"/>
                <w:lang w:val="hy-AM"/>
              </w:rPr>
            </w:pPr>
            <w:r w:rsidRPr="003C47E0">
              <w:rPr>
                <w:rFonts w:ascii="GHEA Grapalat" w:hAnsi="GHEA Grapalat"/>
                <w:sz w:val="20"/>
                <w:lang w:val="hy-AM"/>
              </w:rPr>
              <w:t xml:space="preserve">Խոյ     Խոյ համայնքի </w:t>
            </w:r>
          </w:p>
          <w:p w:rsidR="00385415" w:rsidRPr="003C47E0" w:rsidRDefault="00385415" w:rsidP="0065511D">
            <w:pPr>
              <w:ind w:left="-222" w:hanging="222"/>
              <w:rPr>
                <w:rFonts w:ascii="GHEA Grapalat" w:hAnsi="GHEA Grapalat"/>
                <w:sz w:val="20"/>
                <w:u w:val="single"/>
                <w:lang w:val="hy-AM"/>
              </w:rPr>
            </w:pPr>
            <w:r w:rsidRPr="003C47E0">
              <w:rPr>
                <w:rFonts w:ascii="GHEA Grapalat" w:hAnsi="GHEA Grapalat"/>
                <w:sz w:val="20"/>
                <w:lang w:val="hy-AM"/>
              </w:rPr>
              <w:t xml:space="preserve">             </w:t>
            </w:r>
            <w:r w:rsidRPr="003C47E0">
              <w:rPr>
                <w:rFonts w:ascii="GHEA Grapalat" w:hAnsi="GHEA Grapalat"/>
                <w:sz w:val="20"/>
                <w:u w:val="single"/>
                <w:lang w:val="hy-AM"/>
              </w:rPr>
              <w:t>ղեկավար՝                          Ա</w:t>
            </w:r>
            <w:r w:rsidRPr="003C47E0">
              <w:rPr>
                <w:rFonts w:ascii="MS Mincho" w:eastAsia="MS Mincho" w:hAnsi="MS Mincho" w:cs="MS Mincho" w:hint="eastAsia"/>
                <w:sz w:val="20"/>
                <w:u w:val="single"/>
                <w:lang w:val="hy-AM"/>
              </w:rPr>
              <w:t>․</w:t>
            </w:r>
            <w:r w:rsidRPr="003C47E0">
              <w:rPr>
                <w:rFonts w:ascii="GHEA Grapalat" w:hAnsi="GHEA Grapalat"/>
                <w:sz w:val="20"/>
                <w:u w:val="single"/>
                <w:lang w:val="hy-AM"/>
              </w:rPr>
              <w:t xml:space="preserve"> </w:t>
            </w:r>
            <w:r w:rsidRPr="003C47E0">
              <w:rPr>
                <w:rFonts w:ascii="GHEA Grapalat" w:hAnsi="GHEA Grapalat" w:cs="GHEA Grapalat"/>
                <w:sz w:val="20"/>
                <w:u w:val="single"/>
                <w:lang w:val="hy-AM"/>
              </w:rPr>
              <w:t>Մե</w:t>
            </w:r>
            <w:r w:rsidRPr="003C47E0">
              <w:rPr>
                <w:rFonts w:ascii="GHEA Grapalat" w:hAnsi="GHEA Grapalat"/>
                <w:sz w:val="20"/>
                <w:u w:val="single"/>
                <w:lang w:val="hy-AM"/>
              </w:rPr>
              <w:t>խակյան</w:t>
            </w:r>
          </w:p>
          <w:p w:rsidR="00385415" w:rsidRPr="003C47E0" w:rsidRDefault="00385415" w:rsidP="0065511D">
            <w:pPr>
              <w:rPr>
                <w:rFonts w:ascii="GHEA Grapalat" w:hAnsi="GHEA Grapalat"/>
                <w:sz w:val="16"/>
                <w:szCs w:val="16"/>
                <w:lang w:val="pt-BR"/>
              </w:rPr>
            </w:pPr>
            <w:r w:rsidRPr="003C47E0">
              <w:rPr>
                <w:rFonts w:ascii="GHEA Grapalat" w:hAnsi="GHEA Grapalat"/>
                <w:sz w:val="20"/>
                <w:lang w:val="hy-AM"/>
              </w:rPr>
              <w:t xml:space="preserve">                           </w:t>
            </w:r>
            <w:r w:rsidRPr="003C47E0">
              <w:rPr>
                <w:rFonts w:ascii="GHEA Grapalat" w:hAnsi="GHEA Grapalat"/>
                <w:sz w:val="16"/>
                <w:szCs w:val="16"/>
                <w:lang w:val="pt-BR"/>
              </w:rPr>
              <w:t>(ստորագրություն)</w:t>
            </w:r>
          </w:p>
          <w:p w:rsidR="00385415" w:rsidRPr="003C47E0" w:rsidRDefault="00385415" w:rsidP="0065511D">
            <w:pPr>
              <w:rPr>
                <w:rFonts w:ascii="GHEA Grapalat" w:hAnsi="GHEA Grapalat"/>
                <w:sz w:val="16"/>
                <w:szCs w:val="16"/>
                <w:lang w:val="pt-BR"/>
              </w:rPr>
            </w:pPr>
            <w:r w:rsidRPr="003C47E0">
              <w:rPr>
                <w:rFonts w:ascii="GHEA Grapalat" w:hAnsi="GHEA Grapalat"/>
                <w:sz w:val="16"/>
                <w:szCs w:val="16"/>
                <w:lang w:val="pt-BR"/>
              </w:rPr>
              <w:t xml:space="preserve">                                  </w:t>
            </w:r>
          </w:p>
          <w:p w:rsidR="00385415" w:rsidRPr="003C47E0" w:rsidRDefault="00385415" w:rsidP="0065511D">
            <w:pPr>
              <w:rPr>
                <w:rFonts w:ascii="GHEA Grapalat" w:hAnsi="GHEA Grapalat"/>
                <w:sz w:val="16"/>
                <w:szCs w:val="16"/>
                <w:lang w:val="pt-BR"/>
              </w:rPr>
            </w:pPr>
            <w:r w:rsidRPr="003C47E0">
              <w:rPr>
                <w:rFonts w:ascii="GHEA Grapalat" w:hAnsi="GHEA Grapalat"/>
                <w:sz w:val="16"/>
                <w:szCs w:val="16"/>
                <w:lang w:val="pt-BR"/>
              </w:rPr>
              <w:t xml:space="preserve">                                         Կ.Տ.</w:t>
            </w:r>
          </w:p>
          <w:p w:rsidR="00385415" w:rsidRPr="00E6597C" w:rsidRDefault="00385415" w:rsidP="0065511D">
            <w:pPr>
              <w:spacing w:line="360" w:lineRule="auto"/>
              <w:jc w:val="center"/>
              <w:rPr>
                <w:rFonts w:ascii="GHEA Grapalat" w:hAnsi="GHEA Grapalat" w:cs="Sylfaen"/>
                <w:b/>
                <w:bCs/>
                <w:lang w:val="nb-NO"/>
              </w:rPr>
            </w:pPr>
          </w:p>
        </w:tc>
        <w:tc>
          <w:tcPr>
            <w:tcW w:w="4343" w:type="dxa"/>
          </w:tcPr>
          <w:p w:rsidR="00385415" w:rsidRPr="00E6597C" w:rsidRDefault="00385415" w:rsidP="0065511D">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385415" w:rsidRPr="00E6597C" w:rsidRDefault="00385415" w:rsidP="0065511D">
            <w:pPr>
              <w:jc w:val="center"/>
              <w:rPr>
                <w:rFonts w:ascii="GHEA Grapalat" w:hAnsi="GHEA Grapalat"/>
                <w:lang w:val="ru-RU"/>
              </w:rPr>
            </w:pPr>
          </w:p>
          <w:p w:rsidR="00385415" w:rsidRPr="00E6597C" w:rsidRDefault="00385415" w:rsidP="0065511D">
            <w:pPr>
              <w:jc w:val="center"/>
              <w:rPr>
                <w:rFonts w:ascii="GHEA Grapalat" w:hAnsi="GHEA Grapalat"/>
                <w:lang w:val="ru-RU"/>
              </w:rPr>
            </w:pPr>
          </w:p>
          <w:p w:rsidR="00385415" w:rsidRPr="00E6597C" w:rsidRDefault="00385415" w:rsidP="0065511D">
            <w:pPr>
              <w:jc w:val="center"/>
              <w:rPr>
                <w:rFonts w:ascii="GHEA Grapalat" w:hAnsi="GHEA Grapalat"/>
                <w:lang w:val="ru-RU"/>
              </w:rPr>
            </w:pPr>
            <w:r w:rsidRPr="00E6597C">
              <w:rPr>
                <w:rFonts w:ascii="GHEA Grapalat" w:hAnsi="GHEA Grapalat"/>
                <w:lang w:val="ru-RU"/>
              </w:rPr>
              <w:t>---------------------------------</w:t>
            </w:r>
          </w:p>
          <w:p w:rsidR="00385415" w:rsidRPr="00E6597C" w:rsidRDefault="00385415" w:rsidP="0065511D">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385415" w:rsidRPr="00E6597C" w:rsidRDefault="00385415" w:rsidP="0065511D">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451D7E" w:rsidRPr="00451D7E" w:rsidRDefault="00451D7E" w:rsidP="00451D7E">
      <w:pPr>
        <w:ind w:firstLine="567"/>
        <w:jc w:val="right"/>
        <w:rPr>
          <w:rFonts w:ascii="GHEA Grapalat" w:hAnsi="GHEA Grapalat"/>
          <w:b/>
          <w:bCs/>
          <w:i/>
          <w:lang w:val="pt-BR"/>
        </w:rPr>
      </w:pPr>
    </w:p>
    <w:p w:rsidR="00C67CA1" w:rsidRDefault="00C67CA1" w:rsidP="00495B69">
      <w:pPr>
        <w:rPr>
          <w:rFonts w:ascii="GHEA Grapalat" w:hAnsi="GHEA Grapalat"/>
          <w:i/>
          <w:lang w:val="pt-BR"/>
        </w:rPr>
      </w:pPr>
    </w:p>
    <w:p w:rsidR="00C67CA1" w:rsidRDefault="00C67CA1" w:rsidP="00C67CA1">
      <w:pPr>
        <w:rPr>
          <w:rFonts w:ascii="GHEA Grapalat" w:hAnsi="GHEA Grapalat"/>
          <w:i/>
          <w:lang w:val="pt-BR"/>
        </w:rPr>
      </w:pPr>
    </w:p>
    <w:p w:rsidR="00C67CA1" w:rsidRDefault="00C67CA1" w:rsidP="00451D7E">
      <w:pPr>
        <w:ind w:firstLine="567"/>
        <w:jc w:val="right"/>
        <w:rPr>
          <w:rFonts w:ascii="GHEA Grapalat" w:hAnsi="GHEA Grapalat"/>
          <w:i/>
          <w:lang w:val="pt-BR"/>
        </w:rPr>
      </w:pPr>
    </w:p>
    <w:p w:rsidR="00495B69" w:rsidRDefault="00495B69" w:rsidP="00451D7E">
      <w:pPr>
        <w:ind w:firstLine="567"/>
        <w:jc w:val="right"/>
        <w:rPr>
          <w:rFonts w:ascii="GHEA Grapalat" w:hAnsi="GHEA Grapalat"/>
          <w:i/>
          <w:lang w:val="pt-BR"/>
        </w:rPr>
      </w:pPr>
    </w:p>
    <w:p w:rsidR="00495B69" w:rsidRDefault="00495B69" w:rsidP="00451D7E">
      <w:pPr>
        <w:ind w:firstLine="567"/>
        <w:jc w:val="right"/>
        <w:rPr>
          <w:rFonts w:ascii="GHEA Grapalat" w:hAnsi="GHEA Grapalat"/>
          <w:i/>
          <w:lang w:val="pt-BR"/>
        </w:rPr>
      </w:pPr>
    </w:p>
    <w:p w:rsidR="00495B69" w:rsidRDefault="00495B69" w:rsidP="00451D7E">
      <w:pPr>
        <w:ind w:firstLine="567"/>
        <w:jc w:val="right"/>
        <w:rPr>
          <w:rFonts w:ascii="GHEA Grapalat" w:hAnsi="GHEA Grapalat"/>
          <w:i/>
          <w:lang w:val="pt-BR"/>
        </w:rPr>
      </w:pPr>
    </w:p>
    <w:p w:rsidR="00495B69" w:rsidRDefault="00495B69" w:rsidP="00451D7E">
      <w:pPr>
        <w:ind w:firstLine="567"/>
        <w:jc w:val="right"/>
        <w:rPr>
          <w:rFonts w:ascii="GHEA Grapalat" w:hAnsi="GHEA Grapalat"/>
          <w:i/>
          <w:lang w:val="pt-BR"/>
        </w:rPr>
      </w:pPr>
    </w:p>
    <w:p w:rsidR="00495B69" w:rsidRDefault="00495B69" w:rsidP="00451D7E">
      <w:pPr>
        <w:ind w:firstLine="567"/>
        <w:jc w:val="right"/>
        <w:rPr>
          <w:rFonts w:ascii="GHEA Grapalat" w:hAnsi="GHEA Grapalat"/>
          <w:i/>
          <w:lang w:val="pt-BR"/>
        </w:rPr>
      </w:pPr>
    </w:p>
    <w:p w:rsidR="00495B69" w:rsidRDefault="00495B69" w:rsidP="00451D7E">
      <w:pPr>
        <w:ind w:firstLine="567"/>
        <w:jc w:val="right"/>
        <w:rPr>
          <w:rFonts w:ascii="GHEA Grapalat" w:hAnsi="GHEA Grapalat"/>
          <w:i/>
          <w:lang w:val="pt-BR"/>
        </w:rPr>
      </w:pPr>
    </w:p>
    <w:p w:rsidR="00495B69" w:rsidRDefault="00495B69" w:rsidP="00451D7E">
      <w:pPr>
        <w:ind w:firstLine="567"/>
        <w:jc w:val="right"/>
        <w:rPr>
          <w:rFonts w:ascii="GHEA Grapalat" w:hAnsi="GHEA Grapalat"/>
          <w:i/>
          <w:lang w:val="pt-BR"/>
        </w:rPr>
      </w:pPr>
    </w:p>
    <w:p w:rsidR="00495B69" w:rsidRDefault="00495B69" w:rsidP="00451D7E">
      <w:pPr>
        <w:ind w:firstLine="567"/>
        <w:jc w:val="right"/>
        <w:rPr>
          <w:rFonts w:ascii="GHEA Grapalat" w:hAnsi="GHEA Grapalat"/>
          <w:i/>
          <w:lang w:val="pt-BR"/>
        </w:rPr>
      </w:pPr>
    </w:p>
    <w:p w:rsidR="00495B69" w:rsidRDefault="00495B69" w:rsidP="00451D7E">
      <w:pPr>
        <w:ind w:firstLine="567"/>
        <w:jc w:val="right"/>
        <w:rPr>
          <w:rFonts w:ascii="GHEA Grapalat" w:hAnsi="GHEA Grapalat"/>
          <w:i/>
          <w:lang w:val="pt-BR"/>
        </w:rPr>
      </w:pPr>
    </w:p>
    <w:p w:rsidR="00495B69" w:rsidRDefault="00495B69" w:rsidP="00451D7E">
      <w:pPr>
        <w:ind w:firstLine="567"/>
        <w:jc w:val="right"/>
        <w:rPr>
          <w:rFonts w:ascii="GHEA Grapalat" w:hAnsi="GHEA Grapalat"/>
          <w:i/>
          <w:lang w:val="pt-BR"/>
        </w:rPr>
      </w:pPr>
    </w:p>
    <w:p w:rsidR="00495B69" w:rsidRDefault="00495B69" w:rsidP="00451D7E">
      <w:pPr>
        <w:ind w:firstLine="567"/>
        <w:jc w:val="right"/>
        <w:rPr>
          <w:rFonts w:ascii="GHEA Grapalat" w:hAnsi="GHEA Grapalat"/>
          <w:i/>
          <w:lang w:val="pt-BR"/>
        </w:rPr>
      </w:pPr>
    </w:p>
    <w:p w:rsidR="00495B69" w:rsidRDefault="00495B69" w:rsidP="00451D7E">
      <w:pPr>
        <w:ind w:firstLine="567"/>
        <w:jc w:val="right"/>
        <w:rPr>
          <w:rFonts w:ascii="GHEA Grapalat" w:hAnsi="GHEA Grapalat"/>
          <w:i/>
          <w:lang w:val="pt-BR"/>
        </w:rPr>
      </w:pPr>
    </w:p>
    <w:p w:rsidR="00C67CA1" w:rsidRDefault="00C67CA1" w:rsidP="00451D7E">
      <w:pPr>
        <w:ind w:firstLine="567"/>
        <w:jc w:val="right"/>
        <w:rPr>
          <w:rFonts w:ascii="GHEA Grapalat" w:hAnsi="GHEA Grapalat"/>
          <w:i/>
          <w:lang w:val="pt-BR"/>
        </w:rPr>
      </w:pPr>
    </w:p>
    <w:p w:rsidR="00C67CA1" w:rsidRDefault="00C67CA1" w:rsidP="00451D7E">
      <w:pPr>
        <w:ind w:firstLine="567"/>
        <w:jc w:val="right"/>
        <w:rPr>
          <w:rFonts w:ascii="GHEA Grapalat" w:hAnsi="GHEA Grapalat"/>
          <w:i/>
          <w:lang w:val="pt-BR"/>
        </w:rPr>
      </w:pPr>
    </w:p>
    <w:p w:rsidR="00C67CA1" w:rsidRPr="00C67CA1" w:rsidRDefault="00C67CA1" w:rsidP="00C67CA1">
      <w:pPr>
        <w:ind w:firstLine="567"/>
        <w:jc w:val="center"/>
        <w:rPr>
          <w:rFonts w:ascii="GHEA Grapalat" w:hAnsi="GHEA Grapalat"/>
          <w:b/>
          <w:i/>
          <w:lang w:val="hy-AM"/>
        </w:rPr>
      </w:pPr>
      <w:r w:rsidRPr="00C67CA1">
        <w:rPr>
          <w:rFonts w:ascii="GHEA Grapalat" w:hAnsi="GHEA Grapalat"/>
          <w:b/>
          <w:i/>
          <w:lang w:val="hy-AM"/>
        </w:rPr>
        <w:t>ԾԱՎԱԼԱԹԵՐԹ-ՆԱԽԱՀԱՇԻՎ*</w:t>
      </w:r>
    </w:p>
    <w:p w:rsidR="00C67CA1" w:rsidRDefault="00C67CA1" w:rsidP="00C67CA1">
      <w:pPr>
        <w:ind w:firstLine="567"/>
        <w:jc w:val="center"/>
        <w:rPr>
          <w:rFonts w:ascii="GHEA Grapalat" w:hAnsi="GHEA Grapalat"/>
          <w:i/>
          <w:lang w:val="pt-BR"/>
        </w:rPr>
      </w:pPr>
      <w:r w:rsidRPr="00C67CA1">
        <w:rPr>
          <w:rFonts w:ascii="GHEA Grapalat" w:hAnsi="GHEA Grapalat"/>
          <w:b/>
          <w:bCs/>
          <w:i/>
          <w:sz w:val="16"/>
          <w:szCs w:val="16"/>
          <w:lang w:val="af-ZA"/>
        </w:rPr>
        <w:t xml:space="preserve">« </w:t>
      </w:r>
      <w:r w:rsidRPr="00C67CA1">
        <w:rPr>
          <w:rFonts w:ascii="GHEA Grapalat" w:hAnsi="GHEA Grapalat"/>
          <w:b/>
          <w:i/>
          <w:lang w:val="pt-BR"/>
        </w:rPr>
        <w:t>Այգեշատ գյուղի Երիտասարդական և Մայիսյան փողոցների</w:t>
      </w:r>
      <w:r w:rsidRPr="00C67CA1">
        <w:rPr>
          <w:rFonts w:ascii="GHEA Grapalat" w:hAnsi="GHEA Grapalat"/>
          <w:b/>
          <w:bCs/>
          <w:i/>
          <w:lang w:val="hy-AM"/>
        </w:rPr>
        <w:t xml:space="preserve"> ասֆալտապատման</w:t>
      </w:r>
      <w:r w:rsidRPr="00C67CA1">
        <w:rPr>
          <w:rFonts w:ascii="GHEA Grapalat" w:hAnsi="GHEA Grapalat"/>
          <w:b/>
          <w:bCs/>
          <w:i/>
          <w:lang w:val="af-ZA"/>
        </w:rPr>
        <w:t xml:space="preserve"> </w:t>
      </w:r>
      <w:r>
        <w:rPr>
          <w:rFonts w:ascii="GHEA Grapalat" w:hAnsi="GHEA Grapalat"/>
          <w:b/>
          <w:bCs/>
          <w:i/>
          <w:lang w:val="af-ZA"/>
        </w:rPr>
        <w:t xml:space="preserve">   </w:t>
      </w:r>
      <w:r w:rsidRPr="00C67CA1">
        <w:rPr>
          <w:rFonts w:ascii="GHEA Grapalat" w:hAnsi="GHEA Grapalat"/>
          <w:b/>
          <w:bCs/>
          <w:i/>
          <w:lang w:val="hy-AM"/>
        </w:rPr>
        <w:t>աշխատանքների</w:t>
      </w:r>
      <w:r w:rsidRPr="00C67CA1">
        <w:rPr>
          <w:rFonts w:ascii="GHEA Grapalat" w:hAnsi="GHEA Grapalat"/>
          <w:b/>
          <w:bCs/>
          <w:i/>
          <w:lang w:val="af-ZA"/>
        </w:rPr>
        <w:t xml:space="preserve"> » կատարման</w:t>
      </w:r>
    </w:p>
    <w:p w:rsidR="00C67CA1" w:rsidRDefault="00C67CA1" w:rsidP="00C67CA1">
      <w:pPr>
        <w:ind w:firstLine="567"/>
        <w:rPr>
          <w:rFonts w:ascii="GHEA Grapalat" w:hAnsi="GHEA Grapalat"/>
          <w:i/>
          <w:lang w:val="pt-BR"/>
        </w:rPr>
      </w:pPr>
    </w:p>
    <w:p w:rsidR="008D4952" w:rsidRPr="008D4952" w:rsidRDefault="008D4952" w:rsidP="008D4952">
      <w:pPr>
        <w:ind w:firstLine="567"/>
        <w:jc w:val="center"/>
        <w:rPr>
          <w:rFonts w:ascii="GHEA Grapalat" w:hAnsi="GHEA Grapalat"/>
          <w:i/>
          <w:color w:val="FF0000"/>
          <w:sz w:val="16"/>
          <w:szCs w:val="16"/>
          <w:lang w:val="hy-AM"/>
        </w:rPr>
      </w:pPr>
      <w:r w:rsidRPr="008D4952">
        <w:rPr>
          <w:rFonts w:ascii="GHEA Grapalat" w:hAnsi="GHEA Grapalat"/>
          <w:i/>
          <w:color w:val="FF0000"/>
          <w:sz w:val="16"/>
          <w:szCs w:val="16"/>
          <w:lang w:val="hy-AM"/>
        </w:rPr>
        <w:t xml:space="preserve">ԿԻՑ ՆԵՐԿԱՑՎԱԾ Է </w:t>
      </w:r>
      <w:r w:rsidRPr="008D4952">
        <w:rPr>
          <w:rFonts w:ascii="GHEA Grapalat" w:hAnsi="GHEA Grapalat"/>
          <w:i/>
          <w:color w:val="FF0000"/>
          <w:sz w:val="16"/>
          <w:szCs w:val="16"/>
          <w:lang w:val="pt-BR"/>
        </w:rPr>
        <w:t xml:space="preserve">EXEL </w:t>
      </w:r>
      <w:r w:rsidRPr="008D4952">
        <w:rPr>
          <w:rFonts w:ascii="GHEA Grapalat" w:hAnsi="GHEA Grapalat"/>
          <w:i/>
          <w:color w:val="FF0000"/>
          <w:sz w:val="16"/>
          <w:szCs w:val="16"/>
          <w:lang w:val="hy-AM"/>
        </w:rPr>
        <w:t>ֆԱՅԼՈՎ</w:t>
      </w:r>
      <w:r>
        <w:rPr>
          <w:rFonts w:ascii="GHEA Grapalat" w:hAnsi="GHEA Grapalat"/>
          <w:i/>
          <w:color w:val="FF0000"/>
          <w:sz w:val="16"/>
          <w:szCs w:val="16"/>
          <w:lang w:val="hy-AM"/>
        </w:rPr>
        <w:t>։</w:t>
      </w:r>
    </w:p>
    <w:p w:rsidR="00C67CA1" w:rsidRPr="008D4952" w:rsidRDefault="00C67CA1" w:rsidP="00451D7E">
      <w:pPr>
        <w:ind w:firstLine="567"/>
        <w:jc w:val="right"/>
        <w:rPr>
          <w:rFonts w:ascii="GHEA Grapalat" w:hAnsi="GHEA Grapalat"/>
          <w:i/>
          <w:lang w:val="hy-AM"/>
        </w:rPr>
      </w:pPr>
    </w:p>
    <w:p w:rsidR="00C67CA1" w:rsidRPr="00C67CA1" w:rsidRDefault="00C67CA1" w:rsidP="00451D7E">
      <w:pPr>
        <w:ind w:firstLine="567"/>
        <w:jc w:val="right"/>
        <w:rPr>
          <w:rFonts w:ascii="GHEA Grapalat" w:hAnsi="GHEA Grapalat"/>
          <w:i/>
          <w:sz w:val="16"/>
          <w:szCs w:val="16"/>
          <w:lang w:val="pt-BR"/>
        </w:rPr>
      </w:pPr>
    </w:p>
    <w:p w:rsidR="00C67CA1" w:rsidRPr="00C67CA1" w:rsidRDefault="00C67CA1" w:rsidP="00451D7E">
      <w:pPr>
        <w:ind w:firstLine="567"/>
        <w:jc w:val="right"/>
        <w:rPr>
          <w:rFonts w:ascii="GHEA Grapalat" w:hAnsi="GHEA Grapalat"/>
          <w:i/>
          <w:sz w:val="16"/>
          <w:szCs w:val="16"/>
          <w:lang w:val="pt-BR"/>
        </w:rPr>
      </w:pPr>
    </w:p>
    <w:p w:rsidR="00C67CA1" w:rsidRPr="00C67CA1" w:rsidRDefault="00C67CA1" w:rsidP="00451D7E">
      <w:pPr>
        <w:ind w:firstLine="567"/>
        <w:jc w:val="right"/>
        <w:rPr>
          <w:rFonts w:ascii="GHEA Grapalat" w:hAnsi="GHEA Grapalat"/>
          <w:i/>
          <w:sz w:val="16"/>
          <w:szCs w:val="16"/>
          <w:lang w:val="pt-BR"/>
        </w:rPr>
      </w:pPr>
    </w:p>
    <w:p w:rsidR="00C67CA1" w:rsidRPr="00C67CA1" w:rsidRDefault="00C67CA1" w:rsidP="00451D7E">
      <w:pPr>
        <w:ind w:firstLine="567"/>
        <w:jc w:val="right"/>
        <w:rPr>
          <w:rFonts w:ascii="GHEA Grapalat" w:hAnsi="GHEA Grapalat"/>
          <w:i/>
          <w:sz w:val="16"/>
          <w:szCs w:val="16"/>
          <w:lang w:val="pt-BR"/>
        </w:rPr>
      </w:pPr>
    </w:p>
    <w:p w:rsidR="00E56F88" w:rsidRPr="0038176E" w:rsidRDefault="00E56F88" w:rsidP="00E56F88">
      <w:pPr>
        <w:rPr>
          <w:rFonts w:ascii="GHEA Grapalat" w:hAnsi="GHEA Grapalat"/>
          <w:b/>
          <w:bCs/>
          <w:i/>
          <w:lang w:val="af-ZA"/>
        </w:rPr>
      </w:pPr>
      <w:r w:rsidRPr="00D23A0C">
        <w:rPr>
          <w:rFonts w:ascii="GHEA Grapalat" w:hAnsi="GHEA Grapalat" w:cs="Sylfaen"/>
          <w:b/>
          <w:i/>
          <w:sz w:val="22"/>
          <w:szCs w:val="22"/>
          <w:lang w:val="af-ZA"/>
        </w:rPr>
        <w:t>Կապալառուն աշխատանքները կատարում է</w:t>
      </w:r>
      <w:r w:rsidRPr="00E6597C">
        <w:rPr>
          <w:rFonts w:ascii="GHEA Grapalat" w:hAnsi="GHEA Grapalat" w:cs="Sylfaen"/>
          <w:sz w:val="22"/>
          <w:szCs w:val="22"/>
          <w:lang w:val="af-ZA"/>
        </w:rPr>
        <w:t xml:space="preserve"> </w:t>
      </w:r>
      <w:r w:rsidRPr="00021823">
        <w:rPr>
          <w:rFonts w:ascii="GHEA Grapalat" w:hAnsi="GHEA Grapalat"/>
          <w:b/>
          <w:bCs/>
          <w:i/>
          <w:lang w:val="hy-AM"/>
        </w:rPr>
        <w:t xml:space="preserve">Խոյ համայնքի </w:t>
      </w:r>
      <w:r w:rsidRPr="0038176E">
        <w:rPr>
          <w:rFonts w:ascii="GHEA Grapalat" w:hAnsi="GHEA Grapalat"/>
          <w:b/>
          <w:bCs/>
          <w:i/>
          <w:lang w:val="hy-AM"/>
        </w:rPr>
        <w:t xml:space="preserve"> </w:t>
      </w:r>
      <w:r w:rsidR="00A1263B" w:rsidRPr="0038176E">
        <w:rPr>
          <w:rFonts w:ascii="GHEA Grapalat" w:hAnsi="GHEA Grapalat"/>
          <w:b/>
          <w:bCs/>
          <w:i/>
          <w:lang w:val="hy-AM"/>
        </w:rPr>
        <w:fldChar w:fldCharType="begin"/>
      </w:r>
      <w:r w:rsidRPr="0038176E">
        <w:rPr>
          <w:rFonts w:ascii="GHEA Grapalat" w:hAnsi="GHEA Grapalat"/>
          <w:b/>
          <w:bCs/>
          <w:i/>
          <w:lang w:val="hy-AM"/>
        </w:rPr>
        <w:instrText xml:space="preserve"> LINK Excel.Sheet.12 "C:\\Users\\User\\Downloads\\Խոյ -8ծրագիր 30</w:instrText>
      </w:r>
      <w:r w:rsidRPr="0038176E">
        <w:rPr>
          <w:rFonts w:ascii="MS Mincho" w:eastAsia="MS Mincho" w:hAnsi="MS Mincho" w:cs="MS Mincho" w:hint="eastAsia"/>
          <w:b/>
          <w:bCs/>
          <w:i/>
          <w:lang w:val="hy-AM"/>
        </w:rPr>
        <w:instrText>․</w:instrText>
      </w:r>
      <w:r w:rsidRPr="0038176E">
        <w:rPr>
          <w:rFonts w:ascii="GHEA Grapalat" w:hAnsi="GHEA Grapalat"/>
          <w:b/>
          <w:bCs/>
          <w:i/>
          <w:lang w:val="hy-AM"/>
        </w:rPr>
        <w:instrText>05</w:instrText>
      </w:r>
      <w:r w:rsidRPr="0038176E">
        <w:rPr>
          <w:rFonts w:ascii="MS Mincho" w:eastAsia="MS Mincho" w:hAnsi="MS Mincho" w:cs="MS Mincho" w:hint="eastAsia"/>
          <w:b/>
          <w:bCs/>
          <w:i/>
          <w:lang w:val="hy-AM"/>
        </w:rPr>
        <w:instrText>․</w:instrText>
      </w:r>
      <w:r w:rsidRPr="0038176E">
        <w:rPr>
          <w:rFonts w:ascii="GHEA Grapalat" w:hAnsi="GHEA Grapalat"/>
          <w:b/>
          <w:bCs/>
          <w:i/>
          <w:lang w:val="hy-AM"/>
        </w:rPr>
        <w:instrText>2022.xlsx" "30.05-</w:instrText>
      </w:r>
      <w:r w:rsidRPr="0038176E">
        <w:rPr>
          <w:rFonts w:ascii="GHEA Grapalat" w:hAnsi="GHEA Grapalat" w:cs="GHEA Grapalat"/>
          <w:b/>
          <w:bCs/>
          <w:i/>
          <w:lang w:val="hy-AM"/>
        </w:rPr>
        <w:instrText>ամբողջ</w:instrText>
      </w:r>
      <w:r w:rsidRPr="0038176E">
        <w:rPr>
          <w:rFonts w:ascii="MS Mincho" w:eastAsia="MS Mincho" w:hAnsi="MS Mincho" w:cs="MS Mincho" w:hint="eastAsia"/>
          <w:b/>
          <w:bCs/>
          <w:i/>
          <w:lang w:val="hy-AM"/>
        </w:rPr>
        <w:instrText>․</w:instrText>
      </w:r>
      <w:r w:rsidRPr="0038176E">
        <w:rPr>
          <w:rFonts w:ascii="GHEA Grapalat" w:hAnsi="GHEA Grapalat" w:cs="GHEA Grapalat"/>
          <w:b/>
          <w:bCs/>
          <w:i/>
          <w:lang w:val="hy-AM"/>
        </w:rPr>
        <w:instrText>փաթեթ</w:instrText>
      </w:r>
      <w:r w:rsidRPr="0038176E">
        <w:rPr>
          <w:rFonts w:ascii="GHEA Grapalat" w:hAnsi="GHEA Grapalat"/>
          <w:b/>
          <w:bCs/>
          <w:i/>
          <w:lang w:val="hy-AM"/>
        </w:rPr>
        <w:instrText xml:space="preserve">!R9C3" \a \f 4 \h  \* MERGEFORMAT </w:instrText>
      </w:r>
      <w:r w:rsidR="00A1263B" w:rsidRPr="0038176E">
        <w:rPr>
          <w:rFonts w:ascii="GHEA Grapalat" w:hAnsi="GHEA Grapalat"/>
          <w:b/>
          <w:bCs/>
          <w:i/>
          <w:lang w:val="hy-AM"/>
        </w:rPr>
        <w:fldChar w:fldCharType="separate"/>
      </w:r>
      <w:r w:rsidRPr="0038176E">
        <w:rPr>
          <w:rFonts w:ascii="GHEA Grapalat" w:hAnsi="GHEA Grapalat"/>
          <w:b/>
          <w:bCs/>
          <w:i/>
          <w:lang w:val="af-ZA"/>
        </w:rPr>
        <w:t xml:space="preserve"> </w:t>
      </w:r>
      <w:r>
        <w:rPr>
          <w:rFonts w:ascii="GHEA Grapalat" w:hAnsi="GHEA Grapalat"/>
          <w:b/>
          <w:bCs/>
          <w:i/>
        </w:rPr>
        <w:t>Այգեշատ</w:t>
      </w:r>
      <w:r w:rsidRPr="0038176E">
        <w:rPr>
          <w:rFonts w:ascii="GHEA Grapalat" w:hAnsi="GHEA Grapalat"/>
          <w:b/>
          <w:bCs/>
          <w:i/>
          <w:lang w:val="af-ZA"/>
        </w:rPr>
        <w:t xml:space="preserve">  </w:t>
      </w:r>
      <w:r>
        <w:rPr>
          <w:rFonts w:ascii="GHEA Grapalat" w:hAnsi="GHEA Grapalat"/>
          <w:b/>
          <w:bCs/>
          <w:i/>
          <w:lang w:val="af-ZA"/>
        </w:rPr>
        <w:t xml:space="preserve">  գյուղում</w:t>
      </w:r>
      <w:r w:rsidR="009E0A3F" w:rsidRPr="00946FF9">
        <w:rPr>
          <w:rFonts w:ascii="GHEA Grapalat" w:hAnsi="GHEA Grapalat" w:cs="Sylfaen"/>
          <w:b/>
          <w:i/>
          <w:sz w:val="22"/>
          <w:szCs w:val="22"/>
          <w:lang w:val="af-ZA"/>
        </w:rPr>
        <w:t>:</w:t>
      </w:r>
    </w:p>
    <w:p w:rsidR="00E56F88" w:rsidRPr="00E6597C" w:rsidRDefault="00A1263B" w:rsidP="00E56F88">
      <w:pPr>
        <w:rPr>
          <w:rFonts w:ascii="GHEA Grapalat" w:hAnsi="GHEA Grapalat"/>
          <w:i/>
          <w:lang w:val="pt-BR"/>
        </w:rPr>
      </w:pPr>
      <w:r w:rsidRPr="0038176E">
        <w:rPr>
          <w:rFonts w:ascii="GHEA Grapalat" w:hAnsi="GHEA Grapalat"/>
          <w:b/>
          <w:bCs/>
          <w:i/>
          <w:lang w:val="hy-AM"/>
        </w:rPr>
        <w:fldChar w:fldCharType="end"/>
      </w:r>
    </w:p>
    <w:p w:rsidR="00E56F88" w:rsidRPr="00E6597C" w:rsidRDefault="00E56F88" w:rsidP="00E56F88">
      <w:pPr>
        <w:ind w:firstLine="567"/>
        <w:jc w:val="right"/>
        <w:rPr>
          <w:rFonts w:ascii="GHEA Grapalat" w:hAnsi="GHEA Grapalat"/>
          <w:i/>
          <w:lang w:val="pt-BR"/>
        </w:rPr>
      </w:pPr>
    </w:p>
    <w:p w:rsidR="00E56F88" w:rsidRPr="00E6597C" w:rsidRDefault="00E56F88" w:rsidP="00E56F88">
      <w:pPr>
        <w:ind w:firstLine="567"/>
        <w:jc w:val="right"/>
        <w:rPr>
          <w:rFonts w:ascii="GHEA Grapalat" w:hAnsi="GHEA Grapalat"/>
          <w:i/>
          <w:lang w:val="pt-BR"/>
        </w:rPr>
      </w:pPr>
    </w:p>
    <w:p w:rsidR="00E56F88" w:rsidRPr="00E56F88" w:rsidRDefault="00E56F88" w:rsidP="00E56F88">
      <w:pPr>
        <w:ind w:firstLine="567"/>
        <w:jc w:val="right"/>
        <w:rPr>
          <w:rFonts w:ascii="GHEA Grapalat" w:hAnsi="GHEA Grapalat"/>
          <w:i/>
          <w:sz w:val="16"/>
          <w:szCs w:val="16"/>
          <w:lang w:val="pt-BR"/>
        </w:rPr>
      </w:pPr>
      <w:r w:rsidRPr="00E56F88">
        <w:rPr>
          <w:rFonts w:ascii="GHEA Grapalat" w:hAnsi="GHEA Grapalat"/>
          <w:b/>
          <w:i/>
          <w:sz w:val="16"/>
          <w:szCs w:val="16"/>
          <w:lang w:val="af-ZA"/>
        </w:rPr>
        <w:t>:</w:t>
      </w:r>
    </w:p>
    <w:p w:rsidR="00E56F88" w:rsidRPr="00E56F88" w:rsidRDefault="00E56F88" w:rsidP="00E56F88">
      <w:pPr>
        <w:ind w:firstLine="567"/>
        <w:jc w:val="right"/>
        <w:rPr>
          <w:rFonts w:ascii="GHEA Grapalat" w:hAnsi="GHEA Grapalat"/>
          <w:i/>
          <w:sz w:val="16"/>
          <w:szCs w:val="16"/>
          <w:lang w:val="pt-BR"/>
        </w:rPr>
      </w:pPr>
    </w:p>
    <w:p w:rsidR="00E56F88" w:rsidRPr="00E56F88" w:rsidRDefault="00E56F88" w:rsidP="00E56F88">
      <w:pPr>
        <w:ind w:firstLine="567"/>
        <w:jc w:val="right"/>
        <w:rPr>
          <w:rFonts w:ascii="GHEA Grapalat" w:hAnsi="GHEA Grapalat"/>
          <w:i/>
          <w:sz w:val="16"/>
          <w:szCs w:val="16"/>
          <w:lang w:val="pt-BR"/>
        </w:rPr>
      </w:pPr>
    </w:p>
    <w:p w:rsidR="00C67CA1" w:rsidRDefault="00C67CA1" w:rsidP="00E56F88">
      <w:pPr>
        <w:rPr>
          <w:rFonts w:ascii="GHEA Grapalat" w:hAnsi="GHEA Grapalat"/>
          <w:i/>
          <w:lang w:val="pt-BR"/>
        </w:rPr>
      </w:pPr>
    </w:p>
    <w:p w:rsidR="00C67CA1" w:rsidRDefault="00C67CA1" w:rsidP="00451D7E">
      <w:pPr>
        <w:ind w:firstLine="567"/>
        <w:jc w:val="right"/>
        <w:rPr>
          <w:rFonts w:ascii="GHEA Grapalat" w:hAnsi="GHEA Grapalat"/>
          <w:i/>
          <w:lang w:val="pt-BR"/>
        </w:rPr>
      </w:pPr>
    </w:p>
    <w:p w:rsidR="00C67CA1" w:rsidRDefault="00C67CA1" w:rsidP="00451D7E">
      <w:pPr>
        <w:ind w:firstLine="567"/>
        <w:jc w:val="right"/>
        <w:rPr>
          <w:rFonts w:ascii="GHEA Grapalat" w:hAnsi="GHEA Grapalat"/>
          <w:i/>
          <w:lang w:val="pt-BR"/>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8D4952" w:rsidRDefault="008D4952" w:rsidP="00C67CA1">
      <w:pPr>
        <w:jc w:val="center"/>
        <w:rPr>
          <w:rFonts w:ascii="GHEA Grapalat" w:hAnsi="GHEA Grapalat"/>
          <w:b/>
          <w:bCs/>
          <w:i/>
          <w:sz w:val="18"/>
          <w:szCs w:val="18"/>
          <w:lang w:val="hy-AM"/>
        </w:rPr>
      </w:pPr>
    </w:p>
    <w:p w:rsidR="00C67CA1" w:rsidRPr="00C67CA1" w:rsidRDefault="00C67CA1" w:rsidP="00C67CA1">
      <w:pPr>
        <w:jc w:val="center"/>
        <w:rPr>
          <w:rFonts w:ascii="GHEA Grapalat" w:hAnsi="GHEA Grapalat"/>
          <w:b/>
          <w:bCs/>
          <w:i/>
          <w:sz w:val="18"/>
          <w:szCs w:val="18"/>
          <w:lang w:val="pt-BR"/>
        </w:rPr>
      </w:pPr>
      <w:r w:rsidRPr="00C67CA1">
        <w:rPr>
          <w:rFonts w:ascii="GHEA Grapalat" w:hAnsi="GHEA Grapalat"/>
          <w:b/>
          <w:bCs/>
          <w:i/>
          <w:sz w:val="18"/>
          <w:szCs w:val="18"/>
          <w:lang w:val="pt-BR"/>
        </w:rPr>
        <w:lastRenderedPageBreak/>
        <w:t>ՕՐԱՑՈՒՑԱՅԻՆ ԳՐԱՖԻԿ</w:t>
      </w:r>
    </w:p>
    <w:p w:rsidR="00C67CA1" w:rsidRPr="00C67CA1" w:rsidRDefault="00C67CA1" w:rsidP="00C67CA1">
      <w:pPr>
        <w:ind w:firstLine="567"/>
        <w:jc w:val="center"/>
        <w:rPr>
          <w:rFonts w:ascii="GHEA Grapalat" w:hAnsi="GHEA Grapalat"/>
          <w:b/>
          <w:bCs/>
          <w:i/>
          <w:sz w:val="16"/>
          <w:szCs w:val="16"/>
          <w:lang w:val="pt-BR"/>
        </w:rPr>
      </w:pPr>
      <w:r w:rsidRPr="00C67CA1">
        <w:rPr>
          <w:rFonts w:ascii="GHEA Grapalat" w:hAnsi="GHEA Grapalat"/>
          <w:b/>
          <w:bCs/>
          <w:i/>
          <w:sz w:val="16"/>
          <w:szCs w:val="16"/>
          <w:lang w:val="af-ZA"/>
        </w:rPr>
        <w:t>«</w:t>
      </w:r>
      <w:r w:rsidRPr="00C67CA1">
        <w:rPr>
          <w:rFonts w:ascii="GHEA Grapalat" w:hAnsi="GHEA Grapalat"/>
          <w:b/>
          <w:bCs/>
          <w:i/>
          <w:sz w:val="16"/>
          <w:szCs w:val="16"/>
          <w:lang w:val="hy-AM"/>
        </w:rPr>
        <w:t xml:space="preserve"> </w:t>
      </w:r>
      <w:r w:rsidRPr="00C67CA1">
        <w:rPr>
          <w:rFonts w:ascii="GHEA Grapalat" w:hAnsi="GHEA Grapalat"/>
          <w:b/>
          <w:i/>
          <w:lang w:val="pt-BR"/>
        </w:rPr>
        <w:t>Այգեշատ գյուղի Երիտասարդական և Մայիսյան փողոցների</w:t>
      </w:r>
      <w:r w:rsidRPr="00C67CA1">
        <w:rPr>
          <w:rFonts w:ascii="GHEA Grapalat" w:hAnsi="GHEA Grapalat"/>
          <w:b/>
          <w:bCs/>
          <w:i/>
          <w:lang w:val="hy-AM"/>
        </w:rPr>
        <w:t xml:space="preserve"> ասֆալտապատման</w:t>
      </w:r>
      <w:r w:rsidRPr="00C67CA1">
        <w:rPr>
          <w:rFonts w:ascii="GHEA Grapalat" w:hAnsi="GHEA Grapalat"/>
          <w:b/>
          <w:bCs/>
          <w:i/>
          <w:lang w:val="af-ZA"/>
        </w:rPr>
        <w:t xml:space="preserve"> </w:t>
      </w:r>
      <w:r>
        <w:rPr>
          <w:rFonts w:ascii="GHEA Grapalat" w:hAnsi="GHEA Grapalat"/>
          <w:b/>
          <w:bCs/>
          <w:i/>
          <w:lang w:val="af-ZA"/>
        </w:rPr>
        <w:t xml:space="preserve">   </w:t>
      </w:r>
      <w:r w:rsidRPr="00C67CA1">
        <w:rPr>
          <w:rFonts w:ascii="GHEA Grapalat" w:hAnsi="GHEA Grapalat"/>
          <w:b/>
          <w:bCs/>
          <w:i/>
          <w:lang w:val="hy-AM"/>
        </w:rPr>
        <w:t>աշխատանքների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3"/>
        <w:gridCol w:w="4601"/>
        <w:gridCol w:w="1707"/>
        <w:gridCol w:w="1630"/>
      </w:tblGrid>
      <w:tr w:rsidR="00C67CA1" w:rsidRPr="00C67CA1" w:rsidTr="00C67CA1">
        <w:trPr>
          <w:cantSplit/>
          <w:jc w:val="center"/>
        </w:trPr>
        <w:tc>
          <w:tcPr>
            <w:tcW w:w="863" w:type="dxa"/>
            <w:vMerge w:val="restart"/>
            <w:vAlign w:val="center"/>
          </w:tcPr>
          <w:p w:rsidR="00C67CA1" w:rsidRPr="00C67CA1" w:rsidRDefault="00C67CA1" w:rsidP="00C67CA1">
            <w:pPr>
              <w:ind w:firstLine="567"/>
              <w:jc w:val="right"/>
              <w:rPr>
                <w:rFonts w:ascii="GHEA Grapalat" w:hAnsi="GHEA Grapalat"/>
                <w:b/>
                <w:bCs/>
                <w:i/>
                <w:sz w:val="16"/>
                <w:szCs w:val="16"/>
                <w:lang w:val="pt-BR"/>
              </w:rPr>
            </w:pPr>
            <w:r w:rsidRPr="00C67CA1">
              <w:rPr>
                <w:rFonts w:ascii="GHEA Grapalat" w:hAnsi="GHEA Grapalat"/>
                <w:b/>
                <w:bCs/>
                <w:i/>
                <w:sz w:val="16"/>
                <w:szCs w:val="16"/>
                <w:lang w:val="pt-BR"/>
              </w:rPr>
              <w:t>N Հ/Հ</w:t>
            </w:r>
          </w:p>
        </w:tc>
        <w:tc>
          <w:tcPr>
            <w:tcW w:w="4601" w:type="dxa"/>
            <w:vMerge w:val="restart"/>
            <w:vAlign w:val="center"/>
          </w:tcPr>
          <w:p w:rsidR="00C67CA1" w:rsidRPr="00C67CA1" w:rsidRDefault="00C67CA1" w:rsidP="00C67CA1">
            <w:pPr>
              <w:ind w:firstLine="567"/>
              <w:jc w:val="right"/>
              <w:rPr>
                <w:rFonts w:ascii="GHEA Grapalat" w:hAnsi="GHEA Grapalat"/>
                <w:b/>
                <w:bCs/>
                <w:i/>
                <w:sz w:val="16"/>
                <w:szCs w:val="16"/>
                <w:lang w:val="pt-BR"/>
              </w:rPr>
            </w:pPr>
            <w:r w:rsidRPr="00C67CA1">
              <w:rPr>
                <w:rFonts w:ascii="GHEA Grapalat" w:hAnsi="GHEA Grapalat"/>
                <w:b/>
                <w:bCs/>
                <w:i/>
                <w:sz w:val="16"/>
                <w:szCs w:val="16"/>
                <w:lang w:val="pt-BR"/>
              </w:rPr>
              <w:t>Կապալառուի կողմից կատարվելիք աշխատանքների առանձին տեսակների</w:t>
            </w:r>
          </w:p>
          <w:p w:rsidR="00C67CA1" w:rsidRPr="00C67CA1" w:rsidRDefault="00C67CA1" w:rsidP="00C67CA1">
            <w:pPr>
              <w:ind w:firstLine="567"/>
              <w:jc w:val="right"/>
              <w:rPr>
                <w:rFonts w:ascii="GHEA Grapalat" w:hAnsi="GHEA Grapalat"/>
                <w:b/>
                <w:bCs/>
                <w:i/>
                <w:sz w:val="16"/>
                <w:szCs w:val="16"/>
                <w:lang w:val="pt-BR"/>
              </w:rPr>
            </w:pPr>
            <w:r w:rsidRPr="00C67CA1">
              <w:rPr>
                <w:rFonts w:ascii="GHEA Grapalat" w:hAnsi="GHEA Grapalat"/>
                <w:b/>
                <w:bCs/>
                <w:i/>
                <w:sz w:val="16"/>
                <w:szCs w:val="16"/>
                <w:lang w:val="pt-BR"/>
              </w:rPr>
              <w:t>անվանումներ</w:t>
            </w:r>
          </w:p>
        </w:tc>
        <w:tc>
          <w:tcPr>
            <w:tcW w:w="3337" w:type="dxa"/>
            <w:gridSpan w:val="2"/>
            <w:vAlign w:val="center"/>
          </w:tcPr>
          <w:p w:rsidR="00C67CA1" w:rsidRPr="00C67CA1" w:rsidRDefault="00C67CA1" w:rsidP="00C67CA1">
            <w:pPr>
              <w:ind w:firstLine="567"/>
              <w:jc w:val="right"/>
              <w:rPr>
                <w:rFonts w:ascii="GHEA Grapalat" w:hAnsi="GHEA Grapalat"/>
                <w:b/>
                <w:bCs/>
                <w:i/>
                <w:sz w:val="16"/>
                <w:szCs w:val="16"/>
                <w:lang w:val="pt-BR"/>
              </w:rPr>
            </w:pPr>
            <w:r w:rsidRPr="00C67CA1">
              <w:rPr>
                <w:rFonts w:ascii="GHEA Grapalat" w:hAnsi="GHEA Grapalat"/>
                <w:b/>
                <w:bCs/>
                <w:i/>
                <w:sz w:val="16"/>
                <w:szCs w:val="16"/>
                <w:lang w:val="pt-BR"/>
              </w:rPr>
              <w:t>Աշխատանքների  կատարման ժամկետը**</w:t>
            </w:r>
          </w:p>
        </w:tc>
      </w:tr>
      <w:tr w:rsidR="00C67CA1" w:rsidRPr="00C67CA1" w:rsidTr="00C67CA1">
        <w:trPr>
          <w:cantSplit/>
          <w:trHeight w:val="586"/>
          <w:jc w:val="center"/>
        </w:trPr>
        <w:tc>
          <w:tcPr>
            <w:tcW w:w="863" w:type="dxa"/>
            <w:vMerge/>
            <w:vAlign w:val="center"/>
          </w:tcPr>
          <w:p w:rsidR="00C67CA1" w:rsidRPr="00C67CA1" w:rsidRDefault="00C67CA1" w:rsidP="00C67CA1">
            <w:pPr>
              <w:ind w:firstLine="567"/>
              <w:jc w:val="right"/>
              <w:rPr>
                <w:rFonts w:ascii="GHEA Grapalat" w:hAnsi="GHEA Grapalat"/>
                <w:b/>
                <w:bCs/>
                <w:i/>
                <w:sz w:val="16"/>
                <w:szCs w:val="16"/>
                <w:lang w:val="pt-BR"/>
              </w:rPr>
            </w:pPr>
          </w:p>
        </w:tc>
        <w:tc>
          <w:tcPr>
            <w:tcW w:w="4601" w:type="dxa"/>
            <w:vMerge/>
          </w:tcPr>
          <w:p w:rsidR="00C67CA1" w:rsidRPr="00C67CA1" w:rsidRDefault="00C67CA1" w:rsidP="00C67CA1">
            <w:pPr>
              <w:ind w:firstLine="567"/>
              <w:jc w:val="right"/>
              <w:rPr>
                <w:rFonts w:ascii="GHEA Grapalat" w:hAnsi="GHEA Grapalat"/>
                <w:b/>
                <w:bCs/>
                <w:i/>
                <w:sz w:val="16"/>
                <w:szCs w:val="16"/>
                <w:lang w:val="pt-BR"/>
              </w:rPr>
            </w:pPr>
          </w:p>
        </w:tc>
        <w:tc>
          <w:tcPr>
            <w:tcW w:w="1707" w:type="dxa"/>
            <w:vAlign w:val="center"/>
          </w:tcPr>
          <w:p w:rsidR="00C67CA1" w:rsidRPr="00C67CA1" w:rsidRDefault="00C67CA1" w:rsidP="00C67CA1">
            <w:pPr>
              <w:ind w:firstLine="567"/>
              <w:jc w:val="right"/>
              <w:rPr>
                <w:rFonts w:ascii="GHEA Grapalat" w:hAnsi="GHEA Grapalat"/>
                <w:b/>
                <w:bCs/>
                <w:i/>
                <w:sz w:val="16"/>
                <w:szCs w:val="16"/>
                <w:lang w:val="pt-BR"/>
              </w:rPr>
            </w:pPr>
            <w:r w:rsidRPr="00C67CA1">
              <w:rPr>
                <w:rFonts w:ascii="GHEA Grapalat" w:hAnsi="GHEA Grapalat"/>
                <w:b/>
                <w:bCs/>
                <w:i/>
                <w:sz w:val="16"/>
                <w:szCs w:val="16"/>
                <w:lang w:val="pt-BR"/>
              </w:rPr>
              <w:t>Սկիզբը</w:t>
            </w:r>
          </w:p>
        </w:tc>
        <w:tc>
          <w:tcPr>
            <w:tcW w:w="1630" w:type="dxa"/>
            <w:vAlign w:val="center"/>
          </w:tcPr>
          <w:p w:rsidR="00C67CA1" w:rsidRPr="00C67CA1" w:rsidRDefault="00C67CA1" w:rsidP="00C67CA1">
            <w:pPr>
              <w:ind w:firstLine="567"/>
              <w:jc w:val="right"/>
              <w:rPr>
                <w:rFonts w:ascii="GHEA Grapalat" w:hAnsi="GHEA Grapalat"/>
                <w:b/>
                <w:bCs/>
                <w:i/>
                <w:sz w:val="16"/>
                <w:szCs w:val="16"/>
                <w:lang w:val="pt-BR"/>
              </w:rPr>
            </w:pPr>
            <w:r w:rsidRPr="00C67CA1">
              <w:rPr>
                <w:rFonts w:ascii="GHEA Grapalat" w:hAnsi="GHEA Grapalat"/>
                <w:b/>
                <w:bCs/>
                <w:i/>
                <w:sz w:val="16"/>
                <w:szCs w:val="16"/>
                <w:lang w:val="pt-BR"/>
              </w:rPr>
              <w:t>Ավարտը</w:t>
            </w:r>
          </w:p>
        </w:tc>
      </w:tr>
      <w:tr w:rsidR="00C67CA1" w:rsidRPr="00C67CA1" w:rsidTr="00C67CA1">
        <w:trPr>
          <w:trHeight w:val="586"/>
          <w:jc w:val="center"/>
        </w:trPr>
        <w:tc>
          <w:tcPr>
            <w:tcW w:w="863" w:type="dxa"/>
            <w:vAlign w:val="center"/>
          </w:tcPr>
          <w:p w:rsidR="00C67CA1" w:rsidRPr="00C67CA1" w:rsidRDefault="00C67CA1" w:rsidP="00C67CA1">
            <w:pPr>
              <w:ind w:firstLine="567"/>
              <w:jc w:val="right"/>
              <w:rPr>
                <w:rFonts w:ascii="GHEA Grapalat" w:hAnsi="GHEA Grapalat"/>
                <w:b/>
                <w:bCs/>
                <w:i/>
                <w:sz w:val="16"/>
                <w:szCs w:val="16"/>
                <w:lang w:val="pt-BR"/>
              </w:rPr>
            </w:pPr>
            <w:r w:rsidRPr="00C67CA1">
              <w:rPr>
                <w:rFonts w:ascii="GHEA Grapalat" w:hAnsi="GHEA Grapalat"/>
                <w:b/>
                <w:bCs/>
                <w:i/>
                <w:sz w:val="16"/>
                <w:szCs w:val="16"/>
                <w:lang w:val="pt-BR"/>
              </w:rPr>
              <w:t>1</w:t>
            </w:r>
          </w:p>
        </w:tc>
        <w:tc>
          <w:tcPr>
            <w:tcW w:w="4601" w:type="dxa"/>
            <w:vAlign w:val="center"/>
          </w:tcPr>
          <w:p w:rsidR="00C67CA1" w:rsidRPr="00C67CA1" w:rsidRDefault="00C67CA1" w:rsidP="00C67CA1">
            <w:pPr>
              <w:ind w:firstLine="567"/>
              <w:rPr>
                <w:rFonts w:ascii="GHEA Grapalat" w:hAnsi="GHEA Grapalat"/>
                <w:b/>
                <w:bCs/>
                <w:i/>
                <w:sz w:val="16"/>
                <w:szCs w:val="16"/>
                <w:lang w:val="pt-BR"/>
              </w:rPr>
            </w:pPr>
            <w:r w:rsidRPr="00C67CA1">
              <w:rPr>
                <w:rFonts w:ascii="GHEA Grapalat" w:hAnsi="GHEA Grapalat"/>
                <w:b/>
                <w:bCs/>
                <w:i/>
                <w:sz w:val="16"/>
                <w:szCs w:val="16"/>
              </w:rPr>
              <w:t>Լաբորատոր աշխատանքներ</w:t>
            </w:r>
          </w:p>
        </w:tc>
        <w:tc>
          <w:tcPr>
            <w:tcW w:w="1707" w:type="dxa"/>
            <w:vAlign w:val="center"/>
          </w:tcPr>
          <w:p w:rsidR="00C67CA1" w:rsidRPr="00C67CA1" w:rsidRDefault="00C67CA1" w:rsidP="00C67CA1">
            <w:pPr>
              <w:ind w:firstLine="567"/>
              <w:jc w:val="right"/>
              <w:rPr>
                <w:rFonts w:ascii="GHEA Grapalat" w:hAnsi="GHEA Grapalat"/>
                <w:b/>
                <w:bCs/>
                <w:i/>
                <w:sz w:val="16"/>
                <w:szCs w:val="16"/>
                <w:lang w:val="pt-BR"/>
              </w:rPr>
            </w:pPr>
          </w:p>
        </w:tc>
        <w:tc>
          <w:tcPr>
            <w:tcW w:w="1630" w:type="dxa"/>
            <w:vAlign w:val="center"/>
          </w:tcPr>
          <w:p w:rsidR="00C67CA1" w:rsidRPr="00C67CA1" w:rsidRDefault="00C67CA1" w:rsidP="00C67CA1">
            <w:pPr>
              <w:ind w:firstLine="567"/>
              <w:jc w:val="right"/>
              <w:rPr>
                <w:rFonts w:ascii="GHEA Grapalat" w:hAnsi="GHEA Grapalat"/>
                <w:b/>
                <w:bCs/>
                <w:i/>
                <w:sz w:val="16"/>
                <w:szCs w:val="16"/>
                <w:lang w:val="pt-BR"/>
              </w:rPr>
            </w:pPr>
          </w:p>
        </w:tc>
      </w:tr>
      <w:tr w:rsidR="00C67CA1" w:rsidRPr="00C67CA1" w:rsidTr="00C67CA1">
        <w:trPr>
          <w:trHeight w:val="586"/>
          <w:jc w:val="center"/>
        </w:trPr>
        <w:tc>
          <w:tcPr>
            <w:tcW w:w="863" w:type="dxa"/>
            <w:vAlign w:val="center"/>
          </w:tcPr>
          <w:p w:rsidR="00C67CA1" w:rsidRPr="00C67CA1" w:rsidRDefault="00C67CA1" w:rsidP="00C67CA1">
            <w:pPr>
              <w:ind w:firstLine="567"/>
              <w:jc w:val="right"/>
              <w:rPr>
                <w:rFonts w:ascii="GHEA Grapalat" w:hAnsi="GHEA Grapalat"/>
                <w:b/>
                <w:bCs/>
                <w:i/>
                <w:sz w:val="16"/>
                <w:szCs w:val="16"/>
                <w:lang w:val="pt-BR"/>
              </w:rPr>
            </w:pPr>
            <w:r w:rsidRPr="00C67CA1">
              <w:rPr>
                <w:rFonts w:ascii="GHEA Grapalat" w:hAnsi="GHEA Grapalat"/>
                <w:b/>
                <w:bCs/>
                <w:i/>
                <w:sz w:val="16"/>
                <w:szCs w:val="16"/>
                <w:lang w:val="pt-BR"/>
              </w:rPr>
              <w:t>2</w:t>
            </w:r>
          </w:p>
        </w:tc>
        <w:tc>
          <w:tcPr>
            <w:tcW w:w="4601" w:type="dxa"/>
            <w:vAlign w:val="center"/>
          </w:tcPr>
          <w:p w:rsidR="00C67CA1" w:rsidRPr="00C67CA1" w:rsidRDefault="00C67CA1" w:rsidP="00C67CA1">
            <w:pPr>
              <w:ind w:firstLine="567"/>
              <w:rPr>
                <w:rFonts w:ascii="GHEA Grapalat" w:hAnsi="GHEA Grapalat"/>
                <w:b/>
                <w:bCs/>
                <w:i/>
                <w:sz w:val="16"/>
                <w:szCs w:val="16"/>
                <w:lang w:val="pt-BR"/>
              </w:rPr>
            </w:pPr>
            <w:r w:rsidRPr="00C67CA1">
              <w:rPr>
                <w:rFonts w:ascii="GHEA Grapalat" w:hAnsi="GHEA Grapalat"/>
                <w:b/>
                <w:bCs/>
                <w:i/>
                <w:sz w:val="16"/>
                <w:szCs w:val="16"/>
              </w:rPr>
              <w:t>Հողային աշխատանքներ</w:t>
            </w:r>
          </w:p>
        </w:tc>
        <w:tc>
          <w:tcPr>
            <w:tcW w:w="1707" w:type="dxa"/>
          </w:tcPr>
          <w:p w:rsidR="00C67CA1" w:rsidRPr="00C67CA1" w:rsidRDefault="00C67CA1" w:rsidP="00C67CA1">
            <w:pPr>
              <w:ind w:firstLine="567"/>
              <w:jc w:val="right"/>
              <w:rPr>
                <w:rFonts w:ascii="GHEA Grapalat" w:hAnsi="GHEA Grapalat"/>
                <w:b/>
                <w:bCs/>
                <w:i/>
                <w:sz w:val="16"/>
                <w:szCs w:val="16"/>
                <w:lang w:val="pt-BR"/>
              </w:rPr>
            </w:pPr>
          </w:p>
        </w:tc>
        <w:tc>
          <w:tcPr>
            <w:tcW w:w="1630" w:type="dxa"/>
            <w:vAlign w:val="center"/>
          </w:tcPr>
          <w:p w:rsidR="00C67CA1" w:rsidRPr="00C67CA1" w:rsidRDefault="00C67CA1" w:rsidP="00C67CA1">
            <w:pPr>
              <w:ind w:firstLine="567"/>
              <w:jc w:val="right"/>
              <w:rPr>
                <w:rFonts w:ascii="GHEA Grapalat" w:hAnsi="GHEA Grapalat"/>
                <w:b/>
                <w:bCs/>
                <w:i/>
                <w:sz w:val="16"/>
                <w:szCs w:val="16"/>
                <w:lang w:val="pt-BR"/>
              </w:rPr>
            </w:pPr>
          </w:p>
        </w:tc>
      </w:tr>
      <w:tr w:rsidR="00C67CA1" w:rsidRPr="00C67CA1" w:rsidTr="00C67CA1">
        <w:trPr>
          <w:trHeight w:val="586"/>
          <w:jc w:val="center"/>
        </w:trPr>
        <w:tc>
          <w:tcPr>
            <w:tcW w:w="863" w:type="dxa"/>
            <w:vAlign w:val="center"/>
          </w:tcPr>
          <w:p w:rsidR="00C67CA1" w:rsidRPr="00C67CA1" w:rsidRDefault="00C67CA1" w:rsidP="00C67CA1">
            <w:pPr>
              <w:ind w:firstLine="567"/>
              <w:jc w:val="right"/>
              <w:rPr>
                <w:rFonts w:ascii="GHEA Grapalat" w:hAnsi="GHEA Grapalat"/>
                <w:b/>
                <w:bCs/>
                <w:i/>
                <w:sz w:val="16"/>
                <w:szCs w:val="16"/>
                <w:lang w:val="pt-BR"/>
              </w:rPr>
            </w:pPr>
            <w:r w:rsidRPr="00C67CA1">
              <w:rPr>
                <w:rFonts w:ascii="GHEA Grapalat" w:hAnsi="GHEA Grapalat"/>
                <w:b/>
                <w:bCs/>
                <w:i/>
                <w:sz w:val="16"/>
                <w:szCs w:val="16"/>
                <w:lang w:val="pt-BR"/>
              </w:rPr>
              <w:t>3</w:t>
            </w:r>
          </w:p>
        </w:tc>
        <w:tc>
          <w:tcPr>
            <w:tcW w:w="4601" w:type="dxa"/>
            <w:vAlign w:val="center"/>
          </w:tcPr>
          <w:p w:rsidR="00C67CA1" w:rsidRPr="00C67CA1" w:rsidRDefault="00C67CA1" w:rsidP="00C67CA1">
            <w:pPr>
              <w:ind w:firstLine="567"/>
              <w:rPr>
                <w:rFonts w:ascii="GHEA Grapalat" w:hAnsi="GHEA Grapalat"/>
                <w:b/>
                <w:bCs/>
                <w:i/>
                <w:sz w:val="16"/>
                <w:szCs w:val="16"/>
                <w:lang w:val="pt-BR"/>
              </w:rPr>
            </w:pPr>
            <w:r w:rsidRPr="00C67CA1">
              <w:rPr>
                <w:rFonts w:ascii="GHEA Grapalat" w:hAnsi="GHEA Grapalat"/>
                <w:b/>
                <w:bCs/>
                <w:i/>
                <w:sz w:val="16"/>
                <w:szCs w:val="16"/>
              </w:rPr>
              <w:t>Ճանապարհային պատվածք</w:t>
            </w:r>
          </w:p>
        </w:tc>
        <w:tc>
          <w:tcPr>
            <w:tcW w:w="1707" w:type="dxa"/>
          </w:tcPr>
          <w:p w:rsidR="00C67CA1" w:rsidRPr="00C67CA1" w:rsidRDefault="00C67CA1" w:rsidP="00C67CA1">
            <w:pPr>
              <w:ind w:firstLine="567"/>
              <w:jc w:val="right"/>
              <w:rPr>
                <w:rFonts w:ascii="GHEA Grapalat" w:hAnsi="GHEA Grapalat"/>
                <w:b/>
                <w:bCs/>
                <w:i/>
                <w:sz w:val="16"/>
                <w:szCs w:val="16"/>
                <w:lang w:val="pt-BR"/>
              </w:rPr>
            </w:pPr>
          </w:p>
        </w:tc>
        <w:tc>
          <w:tcPr>
            <w:tcW w:w="1630" w:type="dxa"/>
            <w:vAlign w:val="center"/>
          </w:tcPr>
          <w:p w:rsidR="00C67CA1" w:rsidRPr="00C67CA1" w:rsidRDefault="00C67CA1" w:rsidP="00C67CA1">
            <w:pPr>
              <w:ind w:firstLine="567"/>
              <w:jc w:val="right"/>
              <w:rPr>
                <w:rFonts w:ascii="GHEA Grapalat" w:hAnsi="GHEA Grapalat"/>
                <w:b/>
                <w:bCs/>
                <w:i/>
                <w:sz w:val="16"/>
                <w:szCs w:val="16"/>
                <w:lang w:val="pt-BR"/>
              </w:rPr>
            </w:pPr>
          </w:p>
        </w:tc>
      </w:tr>
      <w:tr w:rsidR="00C67CA1" w:rsidRPr="00C67CA1" w:rsidTr="00C67CA1">
        <w:trPr>
          <w:trHeight w:val="586"/>
          <w:jc w:val="center"/>
        </w:trPr>
        <w:tc>
          <w:tcPr>
            <w:tcW w:w="863" w:type="dxa"/>
            <w:vAlign w:val="center"/>
          </w:tcPr>
          <w:p w:rsidR="00C67CA1" w:rsidRPr="00C67CA1" w:rsidRDefault="00C67CA1" w:rsidP="00C67CA1">
            <w:pPr>
              <w:ind w:firstLine="567"/>
              <w:jc w:val="right"/>
              <w:rPr>
                <w:rFonts w:ascii="GHEA Grapalat" w:hAnsi="GHEA Grapalat"/>
                <w:b/>
                <w:bCs/>
                <w:i/>
                <w:sz w:val="16"/>
                <w:szCs w:val="16"/>
                <w:lang w:val="pt-BR"/>
              </w:rPr>
            </w:pPr>
            <w:r w:rsidRPr="00C67CA1">
              <w:rPr>
                <w:rFonts w:ascii="GHEA Grapalat" w:hAnsi="GHEA Grapalat"/>
                <w:b/>
                <w:bCs/>
                <w:i/>
                <w:sz w:val="16"/>
                <w:szCs w:val="16"/>
                <w:lang w:val="pt-BR"/>
              </w:rPr>
              <w:t>4</w:t>
            </w:r>
          </w:p>
        </w:tc>
        <w:tc>
          <w:tcPr>
            <w:tcW w:w="4601" w:type="dxa"/>
            <w:vAlign w:val="center"/>
          </w:tcPr>
          <w:p w:rsidR="00C67CA1" w:rsidRPr="00C67CA1" w:rsidRDefault="00C67CA1" w:rsidP="00C67CA1">
            <w:pPr>
              <w:ind w:firstLine="567"/>
              <w:rPr>
                <w:rFonts w:ascii="GHEA Grapalat" w:hAnsi="GHEA Grapalat"/>
                <w:b/>
                <w:bCs/>
                <w:i/>
                <w:sz w:val="16"/>
                <w:szCs w:val="16"/>
              </w:rPr>
            </w:pPr>
            <w:r w:rsidRPr="00C67CA1">
              <w:rPr>
                <w:rFonts w:ascii="GHEA Grapalat" w:hAnsi="GHEA Grapalat"/>
                <w:b/>
                <w:bCs/>
                <w:i/>
                <w:sz w:val="16"/>
                <w:szCs w:val="16"/>
              </w:rPr>
              <w:t>Խողովակներ</w:t>
            </w:r>
          </w:p>
        </w:tc>
        <w:tc>
          <w:tcPr>
            <w:tcW w:w="1707" w:type="dxa"/>
          </w:tcPr>
          <w:p w:rsidR="00C67CA1" w:rsidRPr="00C67CA1" w:rsidRDefault="00C67CA1" w:rsidP="00C67CA1">
            <w:pPr>
              <w:ind w:firstLine="567"/>
              <w:jc w:val="right"/>
              <w:rPr>
                <w:rFonts w:ascii="GHEA Grapalat" w:hAnsi="GHEA Grapalat"/>
                <w:b/>
                <w:bCs/>
                <w:i/>
                <w:sz w:val="16"/>
                <w:szCs w:val="16"/>
                <w:lang w:val="pt-BR"/>
              </w:rPr>
            </w:pPr>
          </w:p>
        </w:tc>
        <w:tc>
          <w:tcPr>
            <w:tcW w:w="1630" w:type="dxa"/>
          </w:tcPr>
          <w:p w:rsidR="00C67CA1" w:rsidRPr="00C67CA1" w:rsidRDefault="00C67CA1" w:rsidP="00C67CA1">
            <w:pPr>
              <w:ind w:firstLine="567"/>
              <w:jc w:val="right"/>
              <w:rPr>
                <w:rFonts w:ascii="GHEA Grapalat" w:hAnsi="GHEA Grapalat"/>
                <w:b/>
                <w:bCs/>
                <w:i/>
                <w:sz w:val="16"/>
                <w:szCs w:val="16"/>
                <w:lang w:val="pt-BR"/>
              </w:rPr>
            </w:pPr>
          </w:p>
        </w:tc>
      </w:tr>
      <w:tr w:rsidR="00C67CA1" w:rsidRPr="00C67CA1" w:rsidTr="00C67CA1">
        <w:trPr>
          <w:trHeight w:val="586"/>
          <w:jc w:val="center"/>
        </w:trPr>
        <w:tc>
          <w:tcPr>
            <w:tcW w:w="863" w:type="dxa"/>
            <w:vAlign w:val="center"/>
          </w:tcPr>
          <w:p w:rsidR="00C67CA1" w:rsidRPr="00C67CA1" w:rsidRDefault="00C67CA1" w:rsidP="00C67CA1">
            <w:pPr>
              <w:ind w:firstLine="567"/>
              <w:jc w:val="right"/>
              <w:rPr>
                <w:rFonts w:ascii="GHEA Grapalat" w:hAnsi="GHEA Grapalat"/>
                <w:b/>
                <w:bCs/>
                <w:i/>
                <w:sz w:val="16"/>
                <w:szCs w:val="16"/>
                <w:lang w:val="pt-BR"/>
              </w:rPr>
            </w:pPr>
            <w:r w:rsidRPr="00C67CA1">
              <w:rPr>
                <w:rFonts w:ascii="GHEA Grapalat" w:hAnsi="GHEA Grapalat"/>
                <w:b/>
                <w:bCs/>
                <w:i/>
                <w:sz w:val="16"/>
                <w:szCs w:val="16"/>
                <w:lang w:val="pt-BR"/>
              </w:rPr>
              <w:t>5</w:t>
            </w:r>
          </w:p>
        </w:tc>
        <w:tc>
          <w:tcPr>
            <w:tcW w:w="4601" w:type="dxa"/>
            <w:vAlign w:val="center"/>
          </w:tcPr>
          <w:p w:rsidR="00C67CA1" w:rsidRPr="00C67CA1" w:rsidRDefault="00C67CA1" w:rsidP="00C67CA1">
            <w:pPr>
              <w:ind w:firstLine="567"/>
              <w:rPr>
                <w:rFonts w:ascii="GHEA Grapalat" w:hAnsi="GHEA Grapalat"/>
                <w:b/>
                <w:bCs/>
                <w:i/>
                <w:sz w:val="16"/>
                <w:szCs w:val="16"/>
              </w:rPr>
            </w:pPr>
            <w:r w:rsidRPr="00C67CA1">
              <w:rPr>
                <w:rFonts w:ascii="GHEA Grapalat" w:hAnsi="GHEA Grapalat"/>
                <w:b/>
                <w:bCs/>
                <w:i/>
                <w:sz w:val="16"/>
                <w:szCs w:val="16"/>
              </w:rPr>
              <w:t>Իջատեղեր</w:t>
            </w:r>
          </w:p>
        </w:tc>
        <w:tc>
          <w:tcPr>
            <w:tcW w:w="1707" w:type="dxa"/>
          </w:tcPr>
          <w:p w:rsidR="00C67CA1" w:rsidRPr="00C67CA1" w:rsidRDefault="00C67CA1" w:rsidP="00C67CA1">
            <w:pPr>
              <w:ind w:firstLine="567"/>
              <w:jc w:val="right"/>
              <w:rPr>
                <w:rFonts w:ascii="GHEA Grapalat" w:hAnsi="GHEA Grapalat"/>
                <w:b/>
                <w:bCs/>
                <w:i/>
                <w:sz w:val="16"/>
                <w:szCs w:val="16"/>
                <w:lang w:val="pt-BR"/>
              </w:rPr>
            </w:pPr>
          </w:p>
        </w:tc>
        <w:tc>
          <w:tcPr>
            <w:tcW w:w="1630" w:type="dxa"/>
          </w:tcPr>
          <w:p w:rsidR="00C67CA1" w:rsidRPr="00C67CA1" w:rsidRDefault="00C67CA1" w:rsidP="00C67CA1">
            <w:pPr>
              <w:ind w:firstLine="567"/>
              <w:jc w:val="right"/>
              <w:rPr>
                <w:rFonts w:ascii="GHEA Grapalat" w:hAnsi="GHEA Grapalat"/>
                <w:b/>
                <w:bCs/>
                <w:i/>
                <w:sz w:val="16"/>
                <w:szCs w:val="16"/>
                <w:lang w:val="pt-BR"/>
              </w:rPr>
            </w:pPr>
          </w:p>
        </w:tc>
      </w:tr>
      <w:tr w:rsidR="00C67CA1" w:rsidRPr="00C67CA1" w:rsidTr="00C67CA1">
        <w:trPr>
          <w:trHeight w:val="586"/>
          <w:jc w:val="center"/>
        </w:trPr>
        <w:tc>
          <w:tcPr>
            <w:tcW w:w="863" w:type="dxa"/>
            <w:vAlign w:val="center"/>
          </w:tcPr>
          <w:p w:rsidR="00C67CA1" w:rsidRPr="00C67CA1" w:rsidRDefault="00C67CA1" w:rsidP="00C67CA1">
            <w:pPr>
              <w:ind w:firstLine="567"/>
              <w:jc w:val="right"/>
              <w:rPr>
                <w:rFonts w:ascii="GHEA Grapalat" w:hAnsi="GHEA Grapalat"/>
                <w:b/>
                <w:bCs/>
                <w:i/>
                <w:sz w:val="16"/>
                <w:szCs w:val="16"/>
                <w:lang w:val="pt-BR"/>
              </w:rPr>
            </w:pPr>
            <w:r w:rsidRPr="00C67CA1">
              <w:rPr>
                <w:rFonts w:ascii="GHEA Grapalat" w:hAnsi="GHEA Grapalat"/>
                <w:b/>
                <w:bCs/>
                <w:i/>
                <w:sz w:val="16"/>
                <w:szCs w:val="16"/>
                <w:lang w:val="pt-BR"/>
              </w:rPr>
              <w:t>6</w:t>
            </w:r>
          </w:p>
        </w:tc>
        <w:tc>
          <w:tcPr>
            <w:tcW w:w="4601" w:type="dxa"/>
            <w:vAlign w:val="center"/>
          </w:tcPr>
          <w:p w:rsidR="00C67CA1" w:rsidRPr="00C67CA1" w:rsidRDefault="00C67CA1" w:rsidP="00C67CA1">
            <w:pPr>
              <w:ind w:firstLine="567"/>
              <w:rPr>
                <w:rFonts w:ascii="GHEA Grapalat" w:hAnsi="GHEA Grapalat"/>
                <w:b/>
                <w:bCs/>
                <w:i/>
                <w:sz w:val="16"/>
                <w:szCs w:val="16"/>
              </w:rPr>
            </w:pPr>
            <w:r w:rsidRPr="00C67CA1">
              <w:rPr>
                <w:rFonts w:ascii="GHEA Grapalat" w:hAnsi="GHEA Grapalat"/>
                <w:b/>
                <w:bCs/>
                <w:i/>
                <w:sz w:val="16"/>
                <w:szCs w:val="16"/>
              </w:rPr>
              <w:t>Կողնակներ</w:t>
            </w:r>
          </w:p>
        </w:tc>
        <w:tc>
          <w:tcPr>
            <w:tcW w:w="1707" w:type="dxa"/>
          </w:tcPr>
          <w:p w:rsidR="00C67CA1" w:rsidRPr="00C67CA1" w:rsidRDefault="00C67CA1" w:rsidP="00C67CA1">
            <w:pPr>
              <w:ind w:firstLine="567"/>
              <w:jc w:val="right"/>
              <w:rPr>
                <w:rFonts w:ascii="GHEA Grapalat" w:hAnsi="GHEA Grapalat"/>
                <w:b/>
                <w:bCs/>
                <w:i/>
                <w:sz w:val="16"/>
                <w:szCs w:val="16"/>
                <w:lang w:val="pt-BR"/>
              </w:rPr>
            </w:pPr>
          </w:p>
        </w:tc>
        <w:tc>
          <w:tcPr>
            <w:tcW w:w="1630" w:type="dxa"/>
          </w:tcPr>
          <w:p w:rsidR="00C67CA1" w:rsidRPr="00C67CA1" w:rsidRDefault="00C67CA1" w:rsidP="00C67CA1">
            <w:pPr>
              <w:ind w:firstLine="567"/>
              <w:jc w:val="right"/>
              <w:rPr>
                <w:rFonts w:ascii="GHEA Grapalat" w:hAnsi="GHEA Grapalat"/>
                <w:b/>
                <w:bCs/>
                <w:i/>
                <w:sz w:val="16"/>
                <w:szCs w:val="16"/>
                <w:lang w:val="pt-BR"/>
              </w:rPr>
            </w:pPr>
          </w:p>
        </w:tc>
      </w:tr>
      <w:tr w:rsidR="00C67CA1" w:rsidRPr="00C67CA1" w:rsidTr="00C67CA1">
        <w:trPr>
          <w:cantSplit/>
          <w:trHeight w:val="586"/>
          <w:jc w:val="center"/>
        </w:trPr>
        <w:tc>
          <w:tcPr>
            <w:tcW w:w="5464" w:type="dxa"/>
            <w:gridSpan w:val="2"/>
            <w:vAlign w:val="center"/>
          </w:tcPr>
          <w:p w:rsidR="00C67CA1" w:rsidRPr="00C67CA1" w:rsidRDefault="00C67CA1" w:rsidP="00C67CA1">
            <w:pPr>
              <w:ind w:firstLine="567"/>
              <w:rPr>
                <w:rFonts w:ascii="GHEA Grapalat" w:hAnsi="GHEA Grapalat"/>
                <w:b/>
                <w:bCs/>
                <w:i/>
                <w:sz w:val="16"/>
                <w:szCs w:val="16"/>
                <w:lang w:val="pt-BR"/>
              </w:rPr>
            </w:pPr>
            <w:r w:rsidRPr="00C67CA1">
              <w:rPr>
                <w:rFonts w:ascii="GHEA Grapalat" w:hAnsi="GHEA Grapalat"/>
                <w:b/>
                <w:bCs/>
                <w:i/>
                <w:sz w:val="16"/>
                <w:szCs w:val="16"/>
                <w:lang w:val="pt-BR"/>
              </w:rPr>
              <w:t>ԸՆԴԱՄԵՆԸ</w:t>
            </w:r>
          </w:p>
        </w:tc>
        <w:tc>
          <w:tcPr>
            <w:tcW w:w="1707" w:type="dxa"/>
            <w:vAlign w:val="center"/>
          </w:tcPr>
          <w:p w:rsidR="00C67CA1" w:rsidRPr="00C67CA1" w:rsidRDefault="00C67CA1" w:rsidP="00C67CA1">
            <w:pPr>
              <w:ind w:firstLine="567"/>
              <w:jc w:val="right"/>
              <w:rPr>
                <w:rFonts w:ascii="GHEA Grapalat" w:hAnsi="GHEA Grapalat"/>
                <w:b/>
                <w:bCs/>
                <w:i/>
                <w:sz w:val="16"/>
                <w:szCs w:val="16"/>
                <w:lang w:val="pt-BR"/>
              </w:rPr>
            </w:pPr>
            <w:r w:rsidRPr="00C67CA1">
              <w:rPr>
                <w:rFonts w:ascii="GHEA Grapalat" w:hAnsi="GHEA Grapalat"/>
                <w:b/>
                <w:bCs/>
                <w:i/>
                <w:iCs/>
                <w:sz w:val="16"/>
                <w:szCs w:val="16"/>
                <w:lang w:val="hy-AM"/>
              </w:rPr>
              <w:t>Ֆինանսական միջոցներ հաստատվելու պահից, կնքված համաձայնագրի շրջանակներում</w:t>
            </w:r>
          </w:p>
        </w:tc>
        <w:tc>
          <w:tcPr>
            <w:tcW w:w="1630" w:type="dxa"/>
            <w:vAlign w:val="center"/>
          </w:tcPr>
          <w:p w:rsidR="00C67CA1" w:rsidRPr="00C67CA1" w:rsidRDefault="002955B9" w:rsidP="00C67CA1">
            <w:pPr>
              <w:ind w:firstLine="567"/>
              <w:jc w:val="right"/>
              <w:rPr>
                <w:rFonts w:ascii="GHEA Grapalat" w:hAnsi="GHEA Grapalat"/>
                <w:b/>
                <w:bCs/>
                <w:i/>
                <w:sz w:val="16"/>
                <w:szCs w:val="16"/>
                <w:lang w:val="pt-BR"/>
              </w:rPr>
            </w:pPr>
            <w:r>
              <w:rPr>
                <w:rFonts w:ascii="GHEA Grapalat" w:hAnsi="GHEA Grapalat"/>
                <w:b/>
                <w:bCs/>
                <w:i/>
                <w:sz w:val="16"/>
                <w:szCs w:val="16"/>
                <w:lang w:val="pt-BR"/>
              </w:rPr>
              <w:t>4</w:t>
            </w:r>
            <w:r w:rsidRPr="00C67CA1">
              <w:rPr>
                <w:rFonts w:ascii="GHEA Grapalat" w:hAnsi="GHEA Grapalat"/>
                <w:b/>
                <w:bCs/>
                <w:i/>
                <w:sz w:val="16"/>
                <w:szCs w:val="16"/>
                <w:lang w:val="pt-BR"/>
              </w:rPr>
              <w:t>ամիս</w:t>
            </w:r>
          </w:p>
        </w:tc>
      </w:tr>
    </w:tbl>
    <w:p w:rsidR="00C67CA1" w:rsidRPr="00C67CA1" w:rsidRDefault="00C67CA1" w:rsidP="00C67CA1">
      <w:pPr>
        <w:ind w:firstLine="567"/>
        <w:jc w:val="right"/>
        <w:rPr>
          <w:rFonts w:ascii="GHEA Grapalat" w:hAnsi="GHEA Grapalat"/>
          <w:b/>
          <w:bCs/>
          <w:i/>
          <w:sz w:val="16"/>
          <w:szCs w:val="16"/>
          <w:lang w:val="pt-BR"/>
        </w:rPr>
      </w:pPr>
    </w:p>
    <w:p w:rsidR="00C67CA1" w:rsidRPr="00C67CA1" w:rsidRDefault="00C67CA1" w:rsidP="00C67CA1">
      <w:pPr>
        <w:ind w:firstLine="567"/>
        <w:jc w:val="right"/>
        <w:rPr>
          <w:rFonts w:ascii="GHEA Grapalat" w:hAnsi="GHEA Grapalat"/>
          <w:b/>
          <w:bCs/>
          <w:i/>
          <w:sz w:val="16"/>
          <w:szCs w:val="16"/>
          <w:lang w:val="pt-BR"/>
        </w:rPr>
      </w:pPr>
    </w:p>
    <w:tbl>
      <w:tblPr>
        <w:tblW w:w="8879" w:type="dxa"/>
        <w:jc w:val="center"/>
        <w:tblInd w:w="2459" w:type="dxa"/>
        <w:tblLayout w:type="fixed"/>
        <w:tblLook w:val="0000"/>
      </w:tblPr>
      <w:tblGrid>
        <w:gridCol w:w="4536"/>
        <w:gridCol w:w="4343"/>
      </w:tblGrid>
      <w:tr w:rsidR="00385415" w:rsidRPr="00E6597C" w:rsidTr="00385415">
        <w:trPr>
          <w:jc w:val="center"/>
        </w:trPr>
        <w:tc>
          <w:tcPr>
            <w:tcW w:w="4536" w:type="dxa"/>
            <w:vAlign w:val="center"/>
          </w:tcPr>
          <w:p w:rsidR="00385415" w:rsidRPr="003C47E0" w:rsidRDefault="00385415" w:rsidP="0065511D">
            <w:pPr>
              <w:jc w:val="center"/>
              <w:rPr>
                <w:rFonts w:ascii="GHEA Grapalat" w:hAnsi="GHEA Grapalat" w:cs="Sylfaen"/>
                <w:b/>
                <w:bCs/>
                <w:sz w:val="20"/>
                <w:lang w:val="nb-NO"/>
              </w:rPr>
            </w:pPr>
            <w:r w:rsidRPr="003C47E0">
              <w:rPr>
                <w:rFonts w:ascii="GHEA Grapalat" w:hAnsi="GHEA Grapalat" w:cs="Sylfaen"/>
                <w:b/>
                <w:bCs/>
                <w:sz w:val="20"/>
                <w:lang w:val="hy-AM"/>
              </w:rPr>
              <w:t>ՊԱՏՎԻՐԱՏՈՒ</w:t>
            </w:r>
          </w:p>
          <w:p w:rsidR="00385415" w:rsidRPr="003C47E0" w:rsidRDefault="00385415" w:rsidP="0065511D">
            <w:pPr>
              <w:jc w:val="center"/>
              <w:rPr>
                <w:rFonts w:ascii="GHEA Grapalat" w:hAnsi="GHEA Grapalat"/>
                <w:b/>
                <w:sz w:val="16"/>
                <w:lang w:val="hy-AM"/>
              </w:rPr>
            </w:pPr>
            <w:r w:rsidRPr="003C47E0">
              <w:rPr>
                <w:rFonts w:ascii="GHEA Grapalat" w:hAnsi="GHEA Grapalat"/>
                <w:b/>
                <w:sz w:val="16"/>
                <w:lang w:val="hy-AM"/>
              </w:rPr>
              <w:t>ՀՀ Արմավիր մարզի Խոյի համայնքապետարան</w:t>
            </w:r>
          </w:p>
          <w:p w:rsidR="00385415" w:rsidRPr="003C47E0" w:rsidRDefault="00385415" w:rsidP="0065511D">
            <w:pPr>
              <w:jc w:val="center"/>
              <w:rPr>
                <w:rFonts w:ascii="GHEA Grapalat" w:hAnsi="GHEA Grapalat"/>
                <w:b/>
                <w:sz w:val="16"/>
                <w:lang w:val="hy-AM"/>
              </w:rPr>
            </w:pPr>
            <w:r w:rsidRPr="003C47E0">
              <w:rPr>
                <w:rFonts w:ascii="GHEA Grapalat" w:hAnsi="GHEA Grapalat"/>
                <w:b/>
                <w:sz w:val="16"/>
                <w:lang w:val="hy-AM"/>
              </w:rPr>
              <w:t>ՀՀ Արմավիրի մարզ, Խոյ համայնք, գ</w:t>
            </w:r>
            <w:r w:rsidRPr="003C47E0">
              <w:rPr>
                <w:rFonts w:ascii="MS Mincho" w:eastAsia="MS Mincho" w:hAnsi="MS Mincho" w:cs="MS Mincho" w:hint="eastAsia"/>
                <w:b/>
                <w:sz w:val="16"/>
                <w:lang w:val="hy-AM"/>
              </w:rPr>
              <w:t>․</w:t>
            </w:r>
            <w:r w:rsidRPr="003C47E0">
              <w:rPr>
                <w:rFonts w:ascii="GHEA Grapalat" w:hAnsi="GHEA Grapalat"/>
                <w:b/>
                <w:sz w:val="16"/>
                <w:lang w:val="hy-AM"/>
              </w:rPr>
              <w:t xml:space="preserve"> </w:t>
            </w:r>
            <w:r w:rsidRPr="003C47E0">
              <w:rPr>
                <w:rFonts w:ascii="GHEA Grapalat" w:hAnsi="GHEA Grapalat" w:cs="GHEA Grapalat"/>
                <w:b/>
                <w:sz w:val="16"/>
                <w:lang w:val="hy-AM"/>
              </w:rPr>
              <w:t>Գեղակերտ</w:t>
            </w:r>
            <w:r w:rsidRPr="003C47E0">
              <w:rPr>
                <w:rFonts w:ascii="GHEA Grapalat" w:hAnsi="GHEA Grapalat"/>
                <w:b/>
                <w:sz w:val="16"/>
                <w:lang w:val="hy-AM"/>
              </w:rPr>
              <w:t xml:space="preserve"> </w:t>
            </w:r>
            <w:r w:rsidRPr="003C47E0">
              <w:rPr>
                <w:rFonts w:ascii="GHEA Grapalat" w:hAnsi="GHEA Grapalat" w:cs="GHEA Grapalat"/>
                <w:b/>
                <w:sz w:val="16"/>
                <w:lang w:val="hy-AM"/>
              </w:rPr>
              <w:t>Մաշտոցի</w:t>
            </w:r>
            <w:r w:rsidRPr="003C47E0">
              <w:rPr>
                <w:rFonts w:ascii="GHEA Grapalat" w:hAnsi="GHEA Grapalat"/>
                <w:b/>
                <w:sz w:val="16"/>
                <w:lang w:val="hy-AM"/>
              </w:rPr>
              <w:t xml:space="preserve"> </w:t>
            </w:r>
            <w:r w:rsidRPr="003C47E0">
              <w:rPr>
                <w:rFonts w:ascii="GHEA Grapalat" w:hAnsi="GHEA Grapalat" w:cs="GHEA Grapalat"/>
                <w:b/>
                <w:sz w:val="16"/>
                <w:lang w:val="hy-AM"/>
              </w:rPr>
              <w:t>փ</w:t>
            </w:r>
            <w:r w:rsidRPr="003C47E0">
              <w:rPr>
                <w:rFonts w:ascii="GHEA Grapalat" w:hAnsi="GHEA Grapalat"/>
                <w:b/>
                <w:sz w:val="16"/>
                <w:lang w:val="hy-AM"/>
              </w:rPr>
              <w:t>ող</w:t>
            </w:r>
            <w:r w:rsidRPr="003C47E0">
              <w:rPr>
                <w:rFonts w:ascii="MS Mincho" w:eastAsia="MS Mincho" w:hAnsi="MS Mincho" w:cs="MS Mincho" w:hint="eastAsia"/>
                <w:b/>
                <w:sz w:val="16"/>
                <w:lang w:val="hy-AM"/>
              </w:rPr>
              <w:t>․</w:t>
            </w:r>
            <w:r w:rsidRPr="003C47E0">
              <w:rPr>
                <w:rFonts w:ascii="GHEA Grapalat" w:hAnsi="GHEA Grapalat"/>
                <w:b/>
                <w:sz w:val="16"/>
                <w:lang w:val="hy-AM"/>
              </w:rPr>
              <w:t>30</w:t>
            </w:r>
          </w:p>
          <w:p w:rsidR="00385415" w:rsidRPr="003C47E0" w:rsidRDefault="00385415" w:rsidP="0065511D">
            <w:pPr>
              <w:jc w:val="center"/>
              <w:rPr>
                <w:rFonts w:ascii="GHEA Grapalat" w:hAnsi="GHEA Grapalat"/>
                <w:b/>
                <w:sz w:val="16"/>
                <w:lang w:val="hy-AM"/>
              </w:rPr>
            </w:pPr>
            <w:r w:rsidRPr="003C47E0">
              <w:rPr>
                <w:rFonts w:ascii="GHEA Grapalat" w:hAnsi="GHEA Grapalat"/>
                <w:b/>
                <w:sz w:val="16"/>
                <w:lang w:val="hy-AM"/>
              </w:rPr>
              <w:t>ՀՎՀՀ 04440504</w:t>
            </w:r>
          </w:p>
          <w:p w:rsidR="00385415" w:rsidRPr="003C47E0" w:rsidRDefault="00385415" w:rsidP="0065511D">
            <w:pPr>
              <w:jc w:val="center"/>
              <w:rPr>
                <w:rFonts w:ascii="GHEA Grapalat" w:hAnsi="GHEA Grapalat"/>
                <w:b/>
                <w:sz w:val="16"/>
                <w:lang w:val="hy-AM"/>
              </w:rPr>
            </w:pPr>
            <w:r w:rsidRPr="003C47E0">
              <w:rPr>
                <w:rFonts w:ascii="GHEA Grapalat" w:hAnsi="GHEA Grapalat"/>
                <w:b/>
                <w:sz w:val="16"/>
                <w:lang w:val="hy-AM"/>
              </w:rPr>
              <w:t>Հ/Հ</w:t>
            </w:r>
            <w:r w:rsidRPr="003C47E0">
              <w:rPr>
                <w:rFonts w:ascii="GHEA Grapalat" w:hAnsi="GHEA Grapalat" w:cs="Arial"/>
                <w:b/>
                <w:sz w:val="20"/>
                <w:szCs w:val="20"/>
                <w:lang w:val="hy-AM"/>
              </w:rPr>
              <w:t xml:space="preserve">900322525024 </w:t>
            </w:r>
            <w:r w:rsidRPr="003C47E0">
              <w:rPr>
                <w:rFonts w:ascii="GHEA Grapalat" w:hAnsi="GHEA Grapalat"/>
                <w:b/>
                <w:sz w:val="16"/>
                <w:lang w:val="hy-AM"/>
              </w:rPr>
              <w:t>ՀՀ ՖՆ ԳՎ</w:t>
            </w:r>
          </w:p>
          <w:p w:rsidR="00385415" w:rsidRPr="003C47E0" w:rsidRDefault="00385415" w:rsidP="0065511D">
            <w:pPr>
              <w:jc w:val="center"/>
              <w:rPr>
                <w:rFonts w:ascii="GHEA Grapalat" w:hAnsi="GHEA Grapalat"/>
                <w:b/>
                <w:sz w:val="16"/>
                <w:lang w:val="hy-AM"/>
              </w:rPr>
            </w:pPr>
          </w:p>
          <w:p w:rsidR="00385415" w:rsidRPr="003C47E0" w:rsidRDefault="00385415" w:rsidP="0065511D">
            <w:pPr>
              <w:ind w:left="-222" w:hanging="222"/>
              <w:rPr>
                <w:rFonts w:ascii="GHEA Grapalat" w:hAnsi="GHEA Grapalat"/>
                <w:sz w:val="20"/>
                <w:lang w:val="hy-AM"/>
              </w:rPr>
            </w:pPr>
            <w:r w:rsidRPr="003C47E0">
              <w:rPr>
                <w:rFonts w:ascii="GHEA Grapalat" w:hAnsi="GHEA Grapalat"/>
                <w:sz w:val="20"/>
                <w:lang w:val="hy-AM"/>
              </w:rPr>
              <w:t xml:space="preserve">Խոյ     Խոյ համայնքի </w:t>
            </w:r>
          </w:p>
          <w:p w:rsidR="00385415" w:rsidRPr="003C47E0" w:rsidRDefault="00385415" w:rsidP="0065511D">
            <w:pPr>
              <w:ind w:left="-222" w:hanging="222"/>
              <w:rPr>
                <w:rFonts w:ascii="GHEA Grapalat" w:hAnsi="GHEA Grapalat"/>
                <w:sz w:val="20"/>
                <w:u w:val="single"/>
                <w:lang w:val="hy-AM"/>
              </w:rPr>
            </w:pPr>
            <w:r w:rsidRPr="003C47E0">
              <w:rPr>
                <w:rFonts w:ascii="GHEA Grapalat" w:hAnsi="GHEA Grapalat"/>
                <w:sz w:val="20"/>
                <w:lang w:val="hy-AM"/>
              </w:rPr>
              <w:t xml:space="preserve">             </w:t>
            </w:r>
            <w:r w:rsidRPr="003C47E0">
              <w:rPr>
                <w:rFonts w:ascii="GHEA Grapalat" w:hAnsi="GHEA Grapalat"/>
                <w:sz w:val="20"/>
                <w:u w:val="single"/>
                <w:lang w:val="hy-AM"/>
              </w:rPr>
              <w:t>ղեկավար՝                          Ա</w:t>
            </w:r>
            <w:r w:rsidRPr="003C47E0">
              <w:rPr>
                <w:rFonts w:ascii="MS Mincho" w:eastAsia="MS Mincho" w:hAnsi="MS Mincho" w:cs="MS Mincho" w:hint="eastAsia"/>
                <w:sz w:val="20"/>
                <w:u w:val="single"/>
                <w:lang w:val="hy-AM"/>
              </w:rPr>
              <w:t>․</w:t>
            </w:r>
            <w:r w:rsidRPr="003C47E0">
              <w:rPr>
                <w:rFonts w:ascii="GHEA Grapalat" w:hAnsi="GHEA Grapalat"/>
                <w:sz w:val="20"/>
                <w:u w:val="single"/>
                <w:lang w:val="hy-AM"/>
              </w:rPr>
              <w:t xml:space="preserve"> </w:t>
            </w:r>
            <w:r w:rsidRPr="003C47E0">
              <w:rPr>
                <w:rFonts w:ascii="GHEA Grapalat" w:hAnsi="GHEA Grapalat" w:cs="GHEA Grapalat"/>
                <w:sz w:val="20"/>
                <w:u w:val="single"/>
                <w:lang w:val="hy-AM"/>
              </w:rPr>
              <w:t>Մե</w:t>
            </w:r>
            <w:r w:rsidRPr="003C47E0">
              <w:rPr>
                <w:rFonts w:ascii="GHEA Grapalat" w:hAnsi="GHEA Grapalat"/>
                <w:sz w:val="20"/>
                <w:u w:val="single"/>
                <w:lang w:val="hy-AM"/>
              </w:rPr>
              <w:t>խակյան</w:t>
            </w:r>
          </w:p>
          <w:p w:rsidR="00385415" w:rsidRPr="003C47E0" w:rsidRDefault="00385415" w:rsidP="0065511D">
            <w:pPr>
              <w:rPr>
                <w:rFonts w:ascii="GHEA Grapalat" w:hAnsi="GHEA Grapalat"/>
                <w:sz w:val="16"/>
                <w:szCs w:val="16"/>
                <w:lang w:val="pt-BR"/>
              </w:rPr>
            </w:pPr>
            <w:r w:rsidRPr="003C47E0">
              <w:rPr>
                <w:rFonts w:ascii="GHEA Grapalat" w:hAnsi="GHEA Grapalat"/>
                <w:sz w:val="20"/>
                <w:lang w:val="hy-AM"/>
              </w:rPr>
              <w:t xml:space="preserve">                           </w:t>
            </w:r>
            <w:r w:rsidRPr="003C47E0">
              <w:rPr>
                <w:rFonts w:ascii="GHEA Grapalat" w:hAnsi="GHEA Grapalat"/>
                <w:sz w:val="16"/>
                <w:szCs w:val="16"/>
                <w:lang w:val="pt-BR"/>
              </w:rPr>
              <w:t>(ստորագրություն)</w:t>
            </w:r>
          </w:p>
          <w:p w:rsidR="00385415" w:rsidRPr="003C47E0" w:rsidRDefault="00385415" w:rsidP="0065511D">
            <w:pPr>
              <w:rPr>
                <w:rFonts w:ascii="GHEA Grapalat" w:hAnsi="GHEA Grapalat"/>
                <w:sz w:val="16"/>
                <w:szCs w:val="16"/>
                <w:lang w:val="pt-BR"/>
              </w:rPr>
            </w:pPr>
            <w:r w:rsidRPr="003C47E0">
              <w:rPr>
                <w:rFonts w:ascii="GHEA Grapalat" w:hAnsi="GHEA Grapalat"/>
                <w:sz w:val="16"/>
                <w:szCs w:val="16"/>
                <w:lang w:val="pt-BR"/>
              </w:rPr>
              <w:t xml:space="preserve">                                  </w:t>
            </w:r>
          </w:p>
          <w:p w:rsidR="00385415" w:rsidRPr="003C47E0" w:rsidRDefault="00385415" w:rsidP="0065511D">
            <w:pPr>
              <w:rPr>
                <w:rFonts w:ascii="GHEA Grapalat" w:hAnsi="GHEA Grapalat"/>
                <w:sz w:val="16"/>
                <w:szCs w:val="16"/>
                <w:lang w:val="pt-BR"/>
              </w:rPr>
            </w:pPr>
            <w:r w:rsidRPr="003C47E0">
              <w:rPr>
                <w:rFonts w:ascii="GHEA Grapalat" w:hAnsi="GHEA Grapalat"/>
                <w:sz w:val="16"/>
                <w:szCs w:val="16"/>
                <w:lang w:val="pt-BR"/>
              </w:rPr>
              <w:t xml:space="preserve">                                         Կ.Տ.</w:t>
            </w:r>
          </w:p>
          <w:p w:rsidR="00385415" w:rsidRPr="00E6597C" w:rsidRDefault="00385415" w:rsidP="0065511D">
            <w:pPr>
              <w:spacing w:line="360" w:lineRule="auto"/>
              <w:jc w:val="center"/>
              <w:rPr>
                <w:rFonts w:ascii="GHEA Grapalat" w:hAnsi="GHEA Grapalat" w:cs="Sylfaen"/>
                <w:b/>
                <w:bCs/>
                <w:lang w:val="nb-NO"/>
              </w:rPr>
            </w:pPr>
          </w:p>
        </w:tc>
        <w:tc>
          <w:tcPr>
            <w:tcW w:w="4343" w:type="dxa"/>
          </w:tcPr>
          <w:p w:rsidR="00385415" w:rsidRPr="00E6597C" w:rsidRDefault="00385415" w:rsidP="0065511D">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385415" w:rsidRPr="00E6597C" w:rsidRDefault="00385415" w:rsidP="0065511D">
            <w:pPr>
              <w:jc w:val="center"/>
              <w:rPr>
                <w:rFonts w:ascii="GHEA Grapalat" w:hAnsi="GHEA Grapalat"/>
                <w:lang w:val="ru-RU"/>
              </w:rPr>
            </w:pPr>
          </w:p>
          <w:p w:rsidR="00385415" w:rsidRPr="00E6597C" w:rsidRDefault="00385415" w:rsidP="0065511D">
            <w:pPr>
              <w:jc w:val="center"/>
              <w:rPr>
                <w:rFonts w:ascii="GHEA Grapalat" w:hAnsi="GHEA Grapalat"/>
                <w:lang w:val="ru-RU"/>
              </w:rPr>
            </w:pPr>
          </w:p>
          <w:p w:rsidR="00385415" w:rsidRPr="00E6597C" w:rsidRDefault="00385415" w:rsidP="0065511D">
            <w:pPr>
              <w:jc w:val="center"/>
              <w:rPr>
                <w:rFonts w:ascii="GHEA Grapalat" w:hAnsi="GHEA Grapalat"/>
                <w:lang w:val="ru-RU"/>
              </w:rPr>
            </w:pPr>
            <w:r w:rsidRPr="00E6597C">
              <w:rPr>
                <w:rFonts w:ascii="GHEA Grapalat" w:hAnsi="GHEA Grapalat"/>
                <w:lang w:val="ru-RU"/>
              </w:rPr>
              <w:t>---------------------------------</w:t>
            </w:r>
          </w:p>
          <w:p w:rsidR="00385415" w:rsidRPr="00E6597C" w:rsidRDefault="00385415" w:rsidP="0065511D">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385415" w:rsidRPr="00E6597C" w:rsidRDefault="00385415" w:rsidP="0065511D">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C67CA1" w:rsidRPr="00C67CA1" w:rsidRDefault="00C67CA1" w:rsidP="00C67CA1">
      <w:pPr>
        <w:ind w:firstLine="567"/>
        <w:jc w:val="right"/>
        <w:rPr>
          <w:rFonts w:ascii="GHEA Grapalat" w:hAnsi="GHEA Grapalat"/>
          <w:b/>
          <w:bCs/>
          <w:i/>
          <w:sz w:val="16"/>
          <w:szCs w:val="16"/>
          <w:lang w:val="pt-BR"/>
        </w:rPr>
      </w:pPr>
    </w:p>
    <w:p w:rsidR="00C67CA1" w:rsidRPr="00C67CA1" w:rsidRDefault="00C67CA1" w:rsidP="00451D7E">
      <w:pPr>
        <w:ind w:firstLine="567"/>
        <w:jc w:val="right"/>
        <w:rPr>
          <w:rFonts w:ascii="GHEA Grapalat" w:hAnsi="GHEA Grapalat"/>
          <w:i/>
          <w:sz w:val="16"/>
          <w:szCs w:val="16"/>
          <w:lang w:val="pt-BR"/>
        </w:rPr>
      </w:pPr>
    </w:p>
    <w:p w:rsidR="00C67CA1" w:rsidRDefault="00C67CA1" w:rsidP="00451D7E">
      <w:pPr>
        <w:ind w:firstLine="567"/>
        <w:jc w:val="right"/>
        <w:rPr>
          <w:rFonts w:ascii="GHEA Grapalat" w:hAnsi="GHEA Grapalat"/>
          <w:i/>
          <w:lang w:val="pt-BR"/>
        </w:rPr>
      </w:pPr>
    </w:p>
    <w:p w:rsidR="00C67CA1" w:rsidRDefault="00C67CA1" w:rsidP="00451D7E">
      <w:pPr>
        <w:ind w:firstLine="567"/>
        <w:jc w:val="right"/>
        <w:rPr>
          <w:rFonts w:ascii="GHEA Grapalat" w:hAnsi="GHEA Grapalat"/>
          <w:i/>
          <w:lang w:val="pt-BR"/>
        </w:rPr>
      </w:pPr>
    </w:p>
    <w:p w:rsidR="00C67CA1" w:rsidRDefault="00C67CA1" w:rsidP="00451D7E">
      <w:pPr>
        <w:ind w:firstLine="567"/>
        <w:jc w:val="right"/>
        <w:rPr>
          <w:rFonts w:ascii="GHEA Grapalat" w:hAnsi="GHEA Grapalat"/>
          <w:i/>
          <w:lang w:val="pt-BR"/>
        </w:rPr>
      </w:pPr>
    </w:p>
    <w:p w:rsidR="008D4952" w:rsidRDefault="008D4952" w:rsidP="00495B69">
      <w:pPr>
        <w:ind w:firstLine="567"/>
        <w:jc w:val="center"/>
        <w:rPr>
          <w:rFonts w:ascii="GHEA Grapalat" w:hAnsi="GHEA Grapalat"/>
          <w:b/>
          <w:i/>
          <w:lang w:val="hy-AM"/>
        </w:rPr>
      </w:pPr>
    </w:p>
    <w:p w:rsidR="008D4952" w:rsidRDefault="008D4952" w:rsidP="00495B69">
      <w:pPr>
        <w:ind w:firstLine="567"/>
        <w:jc w:val="center"/>
        <w:rPr>
          <w:rFonts w:ascii="GHEA Grapalat" w:hAnsi="GHEA Grapalat"/>
          <w:b/>
          <w:i/>
          <w:lang w:val="hy-AM"/>
        </w:rPr>
      </w:pPr>
    </w:p>
    <w:p w:rsidR="008D4952" w:rsidRDefault="008D4952" w:rsidP="00495B69">
      <w:pPr>
        <w:ind w:firstLine="567"/>
        <w:jc w:val="center"/>
        <w:rPr>
          <w:rFonts w:ascii="GHEA Grapalat" w:hAnsi="GHEA Grapalat"/>
          <w:b/>
          <w:i/>
          <w:lang w:val="hy-AM"/>
        </w:rPr>
      </w:pPr>
    </w:p>
    <w:p w:rsidR="008D4952" w:rsidRDefault="008D4952" w:rsidP="00495B69">
      <w:pPr>
        <w:ind w:firstLine="567"/>
        <w:jc w:val="center"/>
        <w:rPr>
          <w:rFonts w:ascii="GHEA Grapalat" w:hAnsi="GHEA Grapalat"/>
          <w:b/>
          <w:i/>
          <w:lang w:val="hy-AM"/>
        </w:rPr>
      </w:pPr>
    </w:p>
    <w:p w:rsidR="008D4952" w:rsidRDefault="008D4952" w:rsidP="00495B69">
      <w:pPr>
        <w:ind w:firstLine="567"/>
        <w:jc w:val="center"/>
        <w:rPr>
          <w:rFonts w:ascii="GHEA Grapalat" w:hAnsi="GHEA Grapalat"/>
          <w:b/>
          <w:i/>
          <w:lang w:val="hy-AM"/>
        </w:rPr>
      </w:pPr>
    </w:p>
    <w:p w:rsidR="008D4952" w:rsidRDefault="008D4952" w:rsidP="00495B69">
      <w:pPr>
        <w:ind w:firstLine="567"/>
        <w:jc w:val="center"/>
        <w:rPr>
          <w:rFonts w:ascii="GHEA Grapalat" w:hAnsi="GHEA Grapalat"/>
          <w:b/>
          <w:i/>
          <w:lang w:val="hy-AM"/>
        </w:rPr>
      </w:pPr>
    </w:p>
    <w:p w:rsidR="008D4952" w:rsidRDefault="008D4952" w:rsidP="00495B69">
      <w:pPr>
        <w:ind w:firstLine="567"/>
        <w:jc w:val="center"/>
        <w:rPr>
          <w:rFonts w:ascii="GHEA Grapalat" w:hAnsi="GHEA Grapalat"/>
          <w:b/>
          <w:i/>
          <w:lang w:val="hy-AM"/>
        </w:rPr>
      </w:pPr>
    </w:p>
    <w:p w:rsidR="008D4952" w:rsidRDefault="008D4952" w:rsidP="00495B69">
      <w:pPr>
        <w:ind w:firstLine="567"/>
        <w:jc w:val="center"/>
        <w:rPr>
          <w:rFonts w:ascii="GHEA Grapalat" w:hAnsi="GHEA Grapalat"/>
          <w:b/>
          <w:i/>
          <w:lang w:val="hy-AM"/>
        </w:rPr>
      </w:pPr>
    </w:p>
    <w:p w:rsidR="008D4952" w:rsidRDefault="008D4952" w:rsidP="00495B69">
      <w:pPr>
        <w:ind w:firstLine="567"/>
        <w:jc w:val="center"/>
        <w:rPr>
          <w:rFonts w:ascii="GHEA Grapalat" w:hAnsi="GHEA Grapalat"/>
          <w:b/>
          <w:i/>
          <w:lang w:val="hy-AM"/>
        </w:rPr>
      </w:pPr>
    </w:p>
    <w:p w:rsidR="008D4952" w:rsidRDefault="008D4952" w:rsidP="00495B69">
      <w:pPr>
        <w:ind w:firstLine="567"/>
        <w:jc w:val="center"/>
        <w:rPr>
          <w:rFonts w:ascii="GHEA Grapalat" w:hAnsi="GHEA Grapalat"/>
          <w:b/>
          <w:i/>
          <w:lang w:val="hy-AM"/>
        </w:rPr>
      </w:pPr>
    </w:p>
    <w:p w:rsidR="008D4952" w:rsidRDefault="008D4952" w:rsidP="00495B69">
      <w:pPr>
        <w:ind w:firstLine="567"/>
        <w:jc w:val="center"/>
        <w:rPr>
          <w:rFonts w:ascii="GHEA Grapalat" w:hAnsi="GHEA Grapalat"/>
          <w:b/>
          <w:i/>
          <w:lang w:val="hy-AM"/>
        </w:rPr>
      </w:pPr>
    </w:p>
    <w:p w:rsidR="008D4952" w:rsidRDefault="008D4952" w:rsidP="00495B69">
      <w:pPr>
        <w:ind w:firstLine="567"/>
        <w:jc w:val="center"/>
        <w:rPr>
          <w:rFonts w:ascii="GHEA Grapalat" w:hAnsi="GHEA Grapalat"/>
          <w:b/>
          <w:i/>
          <w:lang w:val="hy-AM"/>
        </w:rPr>
      </w:pPr>
    </w:p>
    <w:p w:rsidR="008D4952" w:rsidRDefault="008D4952" w:rsidP="00495B69">
      <w:pPr>
        <w:ind w:firstLine="567"/>
        <w:jc w:val="center"/>
        <w:rPr>
          <w:rFonts w:ascii="GHEA Grapalat" w:hAnsi="GHEA Grapalat"/>
          <w:b/>
          <w:i/>
          <w:lang w:val="hy-AM"/>
        </w:rPr>
      </w:pPr>
    </w:p>
    <w:p w:rsidR="00495B69" w:rsidRPr="00495B69" w:rsidRDefault="00495B69" w:rsidP="00495B69">
      <w:pPr>
        <w:ind w:firstLine="567"/>
        <w:jc w:val="center"/>
        <w:rPr>
          <w:rFonts w:ascii="GHEA Grapalat" w:hAnsi="GHEA Grapalat"/>
          <w:b/>
          <w:i/>
          <w:lang w:val="hy-AM"/>
        </w:rPr>
      </w:pPr>
      <w:bookmarkStart w:id="20" w:name="_GoBack"/>
      <w:bookmarkEnd w:id="20"/>
      <w:r w:rsidRPr="00495B69">
        <w:rPr>
          <w:rFonts w:ascii="GHEA Grapalat" w:hAnsi="GHEA Grapalat"/>
          <w:b/>
          <w:i/>
          <w:lang w:val="hy-AM"/>
        </w:rPr>
        <w:t>ԾԱՎԱԼԱԹԵՐԹ-ՆԱԽԱՀԱՇԻՎ*</w:t>
      </w:r>
    </w:p>
    <w:p w:rsidR="00495B69" w:rsidRPr="00495B69" w:rsidRDefault="00495B69" w:rsidP="00495B69">
      <w:pPr>
        <w:ind w:firstLine="567"/>
        <w:jc w:val="center"/>
        <w:rPr>
          <w:rFonts w:ascii="GHEA Grapalat" w:hAnsi="GHEA Grapalat"/>
          <w:i/>
          <w:lang w:val="pt-BR"/>
        </w:rPr>
      </w:pPr>
      <w:r w:rsidRPr="00495B69">
        <w:rPr>
          <w:rFonts w:ascii="GHEA Grapalat" w:hAnsi="GHEA Grapalat"/>
          <w:b/>
          <w:bCs/>
          <w:i/>
          <w:lang w:val="af-ZA"/>
        </w:rPr>
        <w:t xml:space="preserve">« </w:t>
      </w:r>
      <w:r w:rsidRPr="00495B69">
        <w:rPr>
          <w:rFonts w:ascii="GHEA Grapalat" w:hAnsi="GHEA Grapalat"/>
          <w:b/>
          <w:bCs/>
          <w:i/>
          <w:lang w:val="hy-AM"/>
        </w:rPr>
        <w:t>Դողս</w:t>
      </w:r>
      <w:r w:rsidRPr="00495B69">
        <w:rPr>
          <w:rFonts w:ascii="GHEA Grapalat" w:hAnsi="GHEA Grapalat"/>
          <w:b/>
          <w:bCs/>
          <w:i/>
          <w:lang w:val="af-ZA"/>
        </w:rPr>
        <w:t>-</w:t>
      </w:r>
      <w:r w:rsidRPr="00495B69">
        <w:rPr>
          <w:rFonts w:ascii="GHEA Grapalat" w:hAnsi="GHEA Grapalat"/>
          <w:b/>
          <w:bCs/>
          <w:i/>
          <w:lang w:val="hy-AM"/>
        </w:rPr>
        <w:t>Աղավնատուն</w:t>
      </w:r>
      <w:r w:rsidRPr="00495B69">
        <w:rPr>
          <w:rFonts w:ascii="GHEA Grapalat" w:hAnsi="GHEA Grapalat"/>
          <w:b/>
          <w:bCs/>
          <w:i/>
          <w:lang w:val="af-ZA"/>
        </w:rPr>
        <w:t xml:space="preserve"> </w:t>
      </w:r>
      <w:r w:rsidRPr="00495B69">
        <w:rPr>
          <w:rFonts w:ascii="GHEA Grapalat" w:hAnsi="GHEA Grapalat"/>
          <w:b/>
          <w:bCs/>
          <w:i/>
          <w:lang w:val="hy-AM"/>
        </w:rPr>
        <w:t>տանող</w:t>
      </w:r>
      <w:r w:rsidRPr="00495B69">
        <w:rPr>
          <w:rFonts w:ascii="GHEA Grapalat" w:hAnsi="GHEA Grapalat"/>
          <w:b/>
          <w:bCs/>
          <w:i/>
          <w:lang w:val="af-ZA"/>
        </w:rPr>
        <w:t xml:space="preserve"> </w:t>
      </w:r>
      <w:r w:rsidRPr="00495B69">
        <w:rPr>
          <w:rFonts w:ascii="GHEA Grapalat" w:hAnsi="GHEA Grapalat"/>
          <w:b/>
          <w:bCs/>
          <w:i/>
          <w:lang w:val="hy-AM"/>
        </w:rPr>
        <w:t>ճանապարհի ասֆալտապատման</w:t>
      </w:r>
      <w:r w:rsidRPr="00495B69">
        <w:rPr>
          <w:rFonts w:ascii="GHEA Grapalat" w:hAnsi="GHEA Grapalat"/>
          <w:b/>
          <w:bCs/>
          <w:i/>
          <w:lang w:val="af-ZA"/>
        </w:rPr>
        <w:t xml:space="preserve">    </w:t>
      </w:r>
      <w:r w:rsidRPr="00495B69">
        <w:rPr>
          <w:rFonts w:ascii="GHEA Grapalat" w:hAnsi="GHEA Grapalat"/>
          <w:b/>
          <w:bCs/>
          <w:i/>
          <w:lang w:val="hy-AM"/>
        </w:rPr>
        <w:t>աշխատանքների</w:t>
      </w:r>
      <w:r w:rsidRPr="00495B69">
        <w:rPr>
          <w:rFonts w:ascii="GHEA Grapalat" w:hAnsi="GHEA Grapalat"/>
          <w:b/>
          <w:bCs/>
          <w:i/>
          <w:lang w:val="af-ZA"/>
        </w:rPr>
        <w:t xml:space="preserve"> » կատարման</w:t>
      </w:r>
    </w:p>
    <w:p w:rsidR="00C67CA1" w:rsidRDefault="00C67CA1" w:rsidP="00451D7E">
      <w:pPr>
        <w:ind w:firstLine="567"/>
        <w:jc w:val="right"/>
        <w:rPr>
          <w:rFonts w:ascii="GHEA Grapalat" w:hAnsi="GHEA Grapalat"/>
          <w:i/>
          <w:lang w:val="pt-BR"/>
        </w:rPr>
      </w:pPr>
    </w:p>
    <w:p w:rsidR="00C67CA1" w:rsidRDefault="00C67CA1" w:rsidP="00451D7E">
      <w:pPr>
        <w:ind w:firstLine="567"/>
        <w:jc w:val="right"/>
        <w:rPr>
          <w:rFonts w:ascii="GHEA Grapalat" w:hAnsi="GHEA Grapalat"/>
          <w:i/>
          <w:lang w:val="pt-BR"/>
        </w:rPr>
      </w:pPr>
    </w:p>
    <w:p w:rsidR="00C67CA1" w:rsidRPr="008D4952" w:rsidRDefault="008D4952" w:rsidP="008D4952">
      <w:pPr>
        <w:ind w:firstLine="567"/>
        <w:jc w:val="center"/>
        <w:rPr>
          <w:rFonts w:ascii="GHEA Grapalat" w:hAnsi="GHEA Grapalat"/>
          <w:i/>
          <w:color w:val="FF0000"/>
          <w:sz w:val="16"/>
          <w:szCs w:val="16"/>
          <w:lang w:val="hy-AM"/>
        </w:rPr>
      </w:pPr>
      <w:r w:rsidRPr="008D4952">
        <w:rPr>
          <w:rFonts w:ascii="GHEA Grapalat" w:hAnsi="GHEA Grapalat"/>
          <w:i/>
          <w:color w:val="FF0000"/>
          <w:sz w:val="16"/>
          <w:szCs w:val="16"/>
          <w:lang w:val="hy-AM"/>
        </w:rPr>
        <w:t xml:space="preserve">ԿԻՑ ՆԵՐԿԱՑՎԱԾ Է </w:t>
      </w:r>
      <w:r w:rsidRPr="008D4952">
        <w:rPr>
          <w:rFonts w:ascii="GHEA Grapalat" w:hAnsi="GHEA Grapalat"/>
          <w:i/>
          <w:color w:val="FF0000"/>
          <w:sz w:val="16"/>
          <w:szCs w:val="16"/>
          <w:lang w:val="pt-BR"/>
        </w:rPr>
        <w:t xml:space="preserve">EXEL </w:t>
      </w:r>
      <w:r w:rsidRPr="008D4952">
        <w:rPr>
          <w:rFonts w:ascii="GHEA Grapalat" w:hAnsi="GHEA Grapalat"/>
          <w:i/>
          <w:color w:val="FF0000"/>
          <w:sz w:val="16"/>
          <w:szCs w:val="16"/>
          <w:lang w:val="hy-AM"/>
        </w:rPr>
        <w:t>ֆԱՅԼՈՎ</w:t>
      </w:r>
      <w:r>
        <w:rPr>
          <w:rFonts w:ascii="GHEA Grapalat" w:hAnsi="GHEA Grapalat"/>
          <w:i/>
          <w:color w:val="FF0000"/>
          <w:sz w:val="16"/>
          <w:szCs w:val="16"/>
          <w:lang w:val="hy-AM"/>
        </w:rPr>
        <w:t>։</w:t>
      </w:r>
    </w:p>
    <w:p w:rsidR="00495B69" w:rsidRPr="00495B69" w:rsidRDefault="00495B69" w:rsidP="00451D7E">
      <w:pPr>
        <w:ind w:firstLine="567"/>
        <w:jc w:val="right"/>
        <w:rPr>
          <w:rFonts w:ascii="GHEA Grapalat" w:hAnsi="GHEA Grapalat"/>
          <w:i/>
          <w:sz w:val="16"/>
          <w:szCs w:val="16"/>
          <w:lang w:val="pt-BR"/>
        </w:rPr>
      </w:pPr>
    </w:p>
    <w:p w:rsidR="00495B69" w:rsidRPr="00495B69" w:rsidRDefault="00495B69" w:rsidP="00451D7E">
      <w:pPr>
        <w:ind w:firstLine="567"/>
        <w:jc w:val="right"/>
        <w:rPr>
          <w:rFonts w:ascii="GHEA Grapalat" w:hAnsi="GHEA Grapalat"/>
          <w:i/>
          <w:sz w:val="16"/>
          <w:szCs w:val="16"/>
          <w:lang w:val="pt-BR"/>
        </w:rPr>
      </w:pPr>
    </w:p>
    <w:p w:rsidR="00495B69" w:rsidRPr="00495B69" w:rsidRDefault="00495B69" w:rsidP="00451D7E">
      <w:pPr>
        <w:ind w:firstLine="567"/>
        <w:jc w:val="right"/>
        <w:rPr>
          <w:rFonts w:ascii="GHEA Grapalat" w:hAnsi="GHEA Grapalat"/>
          <w:i/>
          <w:sz w:val="16"/>
          <w:szCs w:val="16"/>
          <w:lang w:val="pt-BR"/>
        </w:rPr>
      </w:pPr>
      <w:bookmarkStart w:id="21" w:name="RANGE!A1:G74"/>
      <w:bookmarkEnd w:id="21"/>
    </w:p>
    <w:p w:rsidR="00495B69" w:rsidRPr="00495B69" w:rsidRDefault="00495B69" w:rsidP="00451D7E">
      <w:pPr>
        <w:ind w:firstLine="567"/>
        <w:jc w:val="right"/>
        <w:rPr>
          <w:rFonts w:ascii="GHEA Grapalat" w:hAnsi="GHEA Grapalat"/>
          <w:i/>
          <w:sz w:val="16"/>
          <w:szCs w:val="16"/>
          <w:lang w:val="pt-BR"/>
        </w:rPr>
      </w:pPr>
    </w:p>
    <w:p w:rsidR="00495B69" w:rsidRPr="00495B69" w:rsidRDefault="00495B69" w:rsidP="00495B69">
      <w:pPr>
        <w:ind w:firstLine="567"/>
        <w:rPr>
          <w:rFonts w:ascii="GHEA Grapalat" w:hAnsi="GHEA Grapalat"/>
          <w:i/>
          <w:sz w:val="16"/>
          <w:szCs w:val="16"/>
          <w:lang w:val="pt-BR"/>
        </w:rPr>
      </w:pPr>
    </w:p>
    <w:p w:rsidR="00E56F88" w:rsidRPr="00E56F88" w:rsidRDefault="00E56F88" w:rsidP="00E56F88">
      <w:pPr>
        <w:jc w:val="center"/>
        <w:rPr>
          <w:rFonts w:ascii="GHEA Grapalat" w:hAnsi="GHEA Grapalat" w:cs="Sylfaen"/>
          <w:b/>
          <w:i/>
          <w:sz w:val="22"/>
          <w:szCs w:val="22"/>
          <w:lang w:val="pt-BR"/>
        </w:rPr>
      </w:pPr>
      <w:r w:rsidRPr="00D23A0C">
        <w:rPr>
          <w:rFonts w:ascii="GHEA Grapalat" w:hAnsi="GHEA Grapalat" w:cs="Sylfaen"/>
          <w:b/>
          <w:i/>
          <w:sz w:val="22"/>
          <w:szCs w:val="22"/>
          <w:lang w:val="af-ZA"/>
        </w:rPr>
        <w:t>Կապալառուն աշխատանքները կատարում է</w:t>
      </w:r>
      <w:r w:rsidRPr="00E6597C">
        <w:rPr>
          <w:rFonts w:ascii="GHEA Grapalat" w:hAnsi="GHEA Grapalat" w:cs="Sylfaen"/>
          <w:sz w:val="22"/>
          <w:szCs w:val="22"/>
          <w:lang w:val="af-ZA"/>
        </w:rPr>
        <w:t xml:space="preserve"> </w:t>
      </w:r>
      <w:r w:rsidRPr="00021823">
        <w:rPr>
          <w:rFonts w:ascii="GHEA Grapalat" w:hAnsi="GHEA Grapalat"/>
          <w:b/>
          <w:bCs/>
          <w:i/>
          <w:lang w:val="hy-AM"/>
        </w:rPr>
        <w:t xml:space="preserve">Խոյ համայնքի </w:t>
      </w:r>
      <w:r w:rsidRPr="0038176E">
        <w:rPr>
          <w:rFonts w:ascii="GHEA Grapalat" w:hAnsi="GHEA Grapalat"/>
          <w:b/>
          <w:bCs/>
          <w:i/>
          <w:lang w:val="hy-AM"/>
        </w:rPr>
        <w:t xml:space="preserve"> </w:t>
      </w:r>
      <w:r w:rsidRPr="00E56F88">
        <w:rPr>
          <w:rFonts w:ascii="GHEA Grapalat" w:hAnsi="GHEA Grapalat"/>
          <w:b/>
          <w:bCs/>
          <w:i/>
          <w:sz w:val="22"/>
          <w:szCs w:val="22"/>
        </w:rPr>
        <w:t>Դ</w:t>
      </w:r>
      <w:r>
        <w:rPr>
          <w:rFonts w:ascii="GHEA Grapalat" w:hAnsi="GHEA Grapalat"/>
          <w:b/>
          <w:bCs/>
          <w:i/>
          <w:sz w:val="22"/>
          <w:szCs w:val="22"/>
        </w:rPr>
        <w:t>ողս</w:t>
      </w:r>
      <w:r w:rsidRPr="00E56F88">
        <w:rPr>
          <w:rFonts w:ascii="GHEA Grapalat" w:hAnsi="GHEA Grapalat"/>
          <w:b/>
          <w:bCs/>
          <w:i/>
          <w:sz w:val="22"/>
          <w:szCs w:val="22"/>
          <w:lang w:val="pt-BR"/>
        </w:rPr>
        <w:t>-</w:t>
      </w:r>
      <w:r>
        <w:rPr>
          <w:rFonts w:ascii="GHEA Grapalat" w:hAnsi="GHEA Grapalat"/>
          <w:b/>
          <w:bCs/>
          <w:i/>
          <w:sz w:val="22"/>
          <w:szCs w:val="22"/>
        </w:rPr>
        <w:t>Աղավնատուն</w:t>
      </w:r>
      <w:r w:rsidRPr="00E56F88">
        <w:rPr>
          <w:rFonts w:ascii="GHEA Grapalat" w:hAnsi="GHEA Grapalat"/>
          <w:b/>
          <w:bCs/>
          <w:i/>
          <w:sz w:val="22"/>
          <w:szCs w:val="22"/>
          <w:lang w:val="pt-BR"/>
        </w:rPr>
        <w:t xml:space="preserve"> </w:t>
      </w:r>
      <w:r>
        <w:rPr>
          <w:rFonts w:ascii="GHEA Grapalat" w:hAnsi="GHEA Grapalat"/>
          <w:b/>
          <w:bCs/>
          <w:i/>
          <w:sz w:val="22"/>
          <w:szCs w:val="22"/>
        </w:rPr>
        <w:t>ճանապարհին</w:t>
      </w:r>
    </w:p>
    <w:p w:rsidR="00495B69" w:rsidRPr="00495B69" w:rsidRDefault="00F02279" w:rsidP="00495B69">
      <w:pPr>
        <w:ind w:firstLine="567"/>
        <w:jc w:val="center"/>
        <w:rPr>
          <w:rFonts w:ascii="GHEA Grapalat" w:hAnsi="GHEA Grapalat"/>
          <w:b/>
          <w:bCs/>
          <w:i/>
          <w:sz w:val="16"/>
          <w:szCs w:val="16"/>
          <w:lang w:val="pt-BR"/>
        </w:rPr>
      </w:pPr>
      <w:r w:rsidRPr="00495B69">
        <w:rPr>
          <w:rFonts w:ascii="GHEA Grapalat" w:hAnsi="GHEA Grapalat"/>
          <w:i/>
          <w:sz w:val="16"/>
          <w:szCs w:val="16"/>
          <w:lang w:val="pt-BR"/>
        </w:rPr>
        <w:br w:type="page"/>
      </w:r>
      <w:r w:rsidR="00495B69" w:rsidRPr="00495B69">
        <w:rPr>
          <w:rFonts w:ascii="GHEA Grapalat" w:hAnsi="GHEA Grapalat"/>
          <w:b/>
          <w:bCs/>
          <w:i/>
          <w:sz w:val="16"/>
          <w:szCs w:val="16"/>
          <w:lang w:val="pt-BR"/>
        </w:rPr>
        <w:lastRenderedPageBreak/>
        <w:t>ՕՐԱՑՈՒՑԱՅԻՆ ԳՐԱՖԻԿ</w:t>
      </w:r>
    </w:p>
    <w:p w:rsidR="00495B69" w:rsidRPr="00495B69" w:rsidRDefault="00495B69" w:rsidP="00495B69">
      <w:pPr>
        <w:ind w:firstLine="567"/>
        <w:jc w:val="center"/>
        <w:rPr>
          <w:rFonts w:ascii="GHEA Grapalat" w:hAnsi="GHEA Grapalat"/>
          <w:b/>
          <w:bCs/>
          <w:i/>
          <w:sz w:val="16"/>
          <w:szCs w:val="16"/>
          <w:lang w:val="pt-BR"/>
        </w:rPr>
      </w:pPr>
      <w:r w:rsidRPr="00495B69">
        <w:rPr>
          <w:rFonts w:ascii="GHEA Grapalat" w:hAnsi="GHEA Grapalat"/>
          <w:b/>
          <w:bCs/>
          <w:i/>
          <w:sz w:val="16"/>
          <w:szCs w:val="16"/>
          <w:lang w:val="af-ZA"/>
        </w:rPr>
        <w:t>«</w:t>
      </w:r>
      <w:r w:rsidRPr="00495B69">
        <w:rPr>
          <w:rFonts w:ascii="GHEA Grapalat" w:hAnsi="GHEA Grapalat"/>
          <w:b/>
          <w:bCs/>
          <w:i/>
          <w:sz w:val="16"/>
          <w:szCs w:val="16"/>
          <w:lang w:val="hy-AM"/>
        </w:rPr>
        <w:t xml:space="preserve"> Դողս</w:t>
      </w:r>
      <w:r w:rsidRPr="00495B69">
        <w:rPr>
          <w:rFonts w:ascii="GHEA Grapalat" w:hAnsi="GHEA Grapalat"/>
          <w:b/>
          <w:bCs/>
          <w:i/>
          <w:sz w:val="16"/>
          <w:szCs w:val="16"/>
          <w:lang w:val="af-ZA"/>
        </w:rPr>
        <w:t>-</w:t>
      </w:r>
      <w:r w:rsidRPr="00495B69">
        <w:rPr>
          <w:rFonts w:ascii="GHEA Grapalat" w:hAnsi="GHEA Grapalat"/>
          <w:b/>
          <w:bCs/>
          <w:i/>
          <w:sz w:val="16"/>
          <w:szCs w:val="16"/>
          <w:lang w:val="hy-AM"/>
        </w:rPr>
        <w:t>Աղավնատուն</w:t>
      </w:r>
      <w:r w:rsidRPr="00495B69">
        <w:rPr>
          <w:rFonts w:ascii="GHEA Grapalat" w:hAnsi="GHEA Grapalat"/>
          <w:b/>
          <w:bCs/>
          <w:i/>
          <w:sz w:val="16"/>
          <w:szCs w:val="16"/>
          <w:lang w:val="af-ZA"/>
        </w:rPr>
        <w:t xml:space="preserve"> </w:t>
      </w:r>
      <w:r w:rsidRPr="00495B69">
        <w:rPr>
          <w:rFonts w:ascii="GHEA Grapalat" w:hAnsi="GHEA Grapalat"/>
          <w:b/>
          <w:bCs/>
          <w:i/>
          <w:sz w:val="16"/>
          <w:szCs w:val="16"/>
          <w:lang w:val="hy-AM"/>
        </w:rPr>
        <w:t>տանող</w:t>
      </w:r>
      <w:r w:rsidRPr="00495B69">
        <w:rPr>
          <w:rFonts w:ascii="GHEA Grapalat" w:hAnsi="GHEA Grapalat"/>
          <w:b/>
          <w:bCs/>
          <w:i/>
          <w:sz w:val="16"/>
          <w:szCs w:val="16"/>
          <w:lang w:val="af-ZA"/>
        </w:rPr>
        <w:t xml:space="preserve"> </w:t>
      </w:r>
      <w:r w:rsidRPr="00495B69">
        <w:rPr>
          <w:rFonts w:ascii="GHEA Grapalat" w:hAnsi="GHEA Grapalat"/>
          <w:b/>
          <w:bCs/>
          <w:i/>
          <w:sz w:val="16"/>
          <w:szCs w:val="16"/>
          <w:lang w:val="hy-AM"/>
        </w:rPr>
        <w:t>ճանապարհի ասֆալտապատման</w:t>
      </w:r>
      <w:r w:rsidRPr="00495B69">
        <w:rPr>
          <w:rFonts w:ascii="GHEA Grapalat" w:hAnsi="GHEA Grapalat"/>
          <w:b/>
          <w:bCs/>
          <w:i/>
          <w:sz w:val="16"/>
          <w:szCs w:val="16"/>
          <w:lang w:val="af-ZA"/>
        </w:rPr>
        <w:t xml:space="preserve">    </w:t>
      </w:r>
      <w:r w:rsidRPr="00495B69">
        <w:rPr>
          <w:rFonts w:ascii="GHEA Grapalat" w:hAnsi="GHEA Grapalat"/>
          <w:b/>
          <w:bCs/>
          <w:i/>
          <w:sz w:val="16"/>
          <w:szCs w:val="16"/>
          <w:lang w:val="hy-AM"/>
        </w:rPr>
        <w:t>աշխատանքների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3"/>
        <w:gridCol w:w="4601"/>
        <w:gridCol w:w="1707"/>
        <w:gridCol w:w="1630"/>
      </w:tblGrid>
      <w:tr w:rsidR="00495B69" w:rsidRPr="00495B69" w:rsidTr="00495B69">
        <w:trPr>
          <w:cantSplit/>
          <w:jc w:val="center"/>
        </w:trPr>
        <w:tc>
          <w:tcPr>
            <w:tcW w:w="863" w:type="dxa"/>
            <w:vMerge w:val="restart"/>
            <w:vAlign w:val="center"/>
          </w:tcPr>
          <w:p w:rsidR="00495B69" w:rsidRPr="00495B69" w:rsidRDefault="00495B69" w:rsidP="00495B69">
            <w:pPr>
              <w:ind w:firstLine="567"/>
              <w:rPr>
                <w:rFonts w:ascii="GHEA Grapalat" w:hAnsi="GHEA Grapalat"/>
                <w:b/>
                <w:bCs/>
                <w:i/>
                <w:sz w:val="16"/>
                <w:szCs w:val="16"/>
                <w:lang w:val="pt-BR"/>
              </w:rPr>
            </w:pPr>
            <w:r w:rsidRPr="00495B69">
              <w:rPr>
                <w:rFonts w:ascii="GHEA Grapalat" w:hAnsi="GHEA Grapalat"/>
                <w:b/>
                <w:bCs/>
                <w:i/>
                <w:sz w:val="16"/>
                <w:szCs w:val="16"/>
                <w:lang w:val="pt-BR"/>
              </w:rPr>
              <w:t>N Հ/Հ</w:t>
            </w:r>
          </w:p>
        </w:tc>
        <w:tc>
          <w:tcPr>
            <w:tcW w:w="4601" w:type="dxa"/>
            <w:vMerge w:val="restart"/>
            <w:vAlign w:val="center"/>
          </w:tcPr>
          <w:p w:rsidR="00495B69" w:rsidRPr="00495B69" w:rsidRDefault="00495B69" w:rsidP="00495B69">
            <w:pPr>
              <w:ind w:firstLine="567"/>
              <w:rPr>
                <w:rFonts w:ascii="GHEA Grapalat" w:hAnsi="GHEA Grapalat"/>
                <w:b/>
                <w:bCs/>
                <w:i/>
                <w:sz w:val="16"/>
                <w:szCs w:val="16"/>
                <w:lang w:val="pt-BR"/>
              </w:rPr>
            </w:pPr>
            <w:r w:rsidRPr="00495B69">
              <w:rPr>
                <w:rFonts w:ascii="GHEA Grapalat" w:hAnsi="GHEA Grapalat"/>
                <w:b/>
                <w:bCs/>
                <w:i/>
                <w:sz w:val="16"/>
                <w:szCs w:val="16"/>
                <w:lang w:val="pt-BR"/>
              </w:rPr>
              <w:t>Կապալառուի կողմից կատարվելիք աշխատանքների առանձին տեսակների</w:t>
            </w:r>
          </w:p>
          <w:p w:rsidR="00495B69" w:rsidRPr="00495B69" w:rsidRDefault="00495B69" w:rsidP="00495B69">
            <w:pPr>
              <w:ind w:firstLine="567"/>
              <w:rPr>
                <w:rFonts w:ascii="GHEA Grapalat" w:hAnsi="GHEA Grapalat"/>
                <w:b/>
                <w:bCs/>
                <w:i/>
                <w:sz w:val="16"/>
                <w:szCs w:val="16"/>
                <w:lang w:val="pt-BR"/>
              </w:rPr>
            </w:pPr>
            <w:r w:rsidRPr="00495B69">
              <w:rPr>
                <w:rFonts w:ascii="GHEA Grapalat" w:hAnsi="GHEA Grapalat"/>
                <w:b/>
                <w:bCs/>
                <w:i/>
                <w:sz w:val="16"/>
                <w:szCs w:val="16"/>
                <w:lang w:val="pt-BR"/>
              </w:rPr>
              <w:t>անվանումներ</w:t>
            </w:r>
          </w:p>
        </w:tc>
        <w:tc>
          <w:tcPr>
            <w:tcW w:w="3337" w:type="dxa"/>
            <w:gridSpan w:val="2"/>
            <w:vAlign w:val="center"/>
          </w:tcPr>
          <w:p w:rsidR="00495B69" w:rsidRPr="00495B69" w:rsidRDefault="00495B69" w:rsidP="00495B69">
            <w:pPr>
              <w:ind w:firstLine="567"/>
              <w:rPr>
                <w:rFonts w:ascii="GHEA Grapalat" w:hAnsi="GHEA Grapalat"/>
                <w:b/>
                <w:bCs/>
                <w:i/>
                <w:sz w:val="16"/>
                <w:szCs w:val="16"/>
                <w:lang w:val="pt-BR"/>
              </w:rPr>
            </w:pPr>
            <w:r w:rsidRPr="00495B69">
              <w:rPr>
                <w:rFonts w:ascii="GHEA Grapalat" w:hAnsi="GHEA Grapalat"/>
                <w:b/>
                <w:bCs/>
                <w:i/>
                <w:sz w:val="16"/>
                <w:szCs w:val="16"/>
                <w:lang w:val="pt-BR"/>
              </w:rPr>
              <w:t>Աշխատանքների  կատարման ժամկետը**</w:t>
            </w:r>
          </w:p>
        </w:tc>
      </w:tr>
      <w:tr w:rsidR="00495B69" w:rsidRPr="00495B69" w:rsidTr="00495B69">
        <w:trPr>
          <w:cantSplit/>
          <w:trHeight w:val="586"/>
          <w:jc w:val="center"/>
        </w:trPr>
        <w:tc>
          <w:tcPr>
            <w:tcW w:w="863" w:type="dxa"/>
            <w:vMerge/>
            <w:vAlign w:val="center"/>
          </w:tcPr>
          <w:p w:rsidR="00495B69" w:rsidRPr="00495B69" w:rsidRDefault="00495B69" w:rsidP="00495B69">
            <w:pPr>
              <w:ind w:firstLine="567"/>
              <w:rPr>
                <w:rFonts w:ascii="GHEA Grapalat" w:hAnsi="GHEA Grapalat"/>
                <w:b/>
                <w:bCs/>
                <w:i/>
                <w:sz w:val="16"/>
                <w:szCs w:val="16"/>
                <w:lang w:val="pt-BR"/>
              </w:rPr>
            </w:pPr>
          </w:p>
        </w:tc>
        <w:tc>
          <w:tcPr>
            <w:tcW w:w="4601" w:type="dxa"/>
            <w:vMerge/>
          </w:tcPr>
          <w:p w:rsidR="00495B69" w:rsidRPr="00495B69" w:rsidRDefault="00495B69" w:rsidP="00495B69">
            <w:pPr>
              <w:ind w:firstLine="567"/>
              <w:rPr>
                <w:rFonts w:ascii="GHEA Grapalat" w:hAnsi="GHEA Grapalat"/>
                <w:b/>
                <w:bCs/>
                <w:i/>
                <w:sz w:val="16"/>
                <w:szCs w:val="16"/>
                <w:lang w:val="pt-BR"/>
              </w:rPr>
            </w:pPr>
          </w:p>
        </w:tc>
        <w:tc>
          <w:tcPr>
            <w:tcW w:w="1707" w:type="dxa"/>
            <w:vAlign w:val="center"/>
          </w:tcPr>
          <w:p w:rsidR="00495B69" w:rsidRPr="00495B69" w:rsidRDefault="00495B69" w:rsidP="00495B69">
            <w:pPr>
              <w:ind w:firstLine="567"/>
              <w:rPr>
                <w:rFonts w:ascii="GHEA Grapalat" w:hAnsi="GHEA Grapalat"/>
                <w:b/>
                <w:bCs/>
                <w:i/>
                <w:sz w:val="16"/>
                <w:szCs w:val="16"/>
                <w:lang w:val="pt-BR"/>
              </w:rPr>
            </w:pPr>
            <w:r w:rsidRPr="00495B69">
              <w:rPr>
                <w:rFonts w:ascii="GHEA Grapalat" w:hAnsi="GHEA Grapalat"/>
                <w:b/>
                <w:bCs/>
                <w:i/>
                <w:sz w:val="16"/>
                <w:szCs w:val="16"/>
                <w:lang w:val="pt-BR"/>
              </w:rPr>
              <w:t>Սկիզբը</w:t>
            </w:r>
          </w:p>
        </w:tc>
        <w:tc>
          <w:tcPr>
            <w:tcW w:w="1630" w:type="dxa"/>
            <w:vAlign w:val="center"/>
          </w:tcPr>
          <w:p w:rsidR="00495B69" w:rsidRPr="00495B69" w:rsidRDefault="00495B69" w:rsidP="00495B69">
            <w:pPr>
              <w:ind w:firstLine="567"/>
              <w:rPr>
                <w:rFonts w:ascii="GHEA Grapalat" w:hAnsi="GHEA Grapalat"/>
                <w:b/>
                <w:bCs/>
                <w:i/>
                <w:sz w:val="16"/>
                <w:szCs w:val="16"/>
                <w:lang w:val="pt-BR"/>
              </w:rPr>
            </w:pPr>
          </w:p>
        </w:tc>
      </w:tr>
      <w:tr w:rsidR="00495B69" w:rsidRPr="00495B69" w:rsidTr="00495B69">
        <w:trPr>
          <w:trHeight w:val="586"/>
          <w:jc w:val="center"/>
        </w:trPr>
        <w:tc>
          <w:tcPr>
            <w:tcW w:w="863" w:type="dxa"/>
            <w:vAlign w:val="center"/>
          </w:tcPr>
          <w:p w:rsidR="00495B69" w:rsidRPr="00495B69" w:rsidRDefault="00495B69" w:rsidP="00495B69">
            <w:pPr>
              <w:ind w:firstLine="567"/>
              <w:rPr>
                <w:rFonts w:ascii="GHEA Grapalat" w:hAnsi="GHEA Grapalat"/>
                <w:b/>
                <w:bCs/>
                <w:i/>
                <w:sz w:val="16"/>
                <w:szCs w:val="16"/>
                <w:lang w:val="pt-BR"/>
              </w:rPr>
            </w:pPr>
            <w:r w:rsidRPr="00495B69">
              <w:rPr>
                <w:rFonts w:ascii="GHEA Grapalat" w:hAnsi="GHEA Grapalat"/>
                <w:b/>
                <w:bCs/>
                <w:i/>
                <w:sz w:val="16"/>
                <w:szCs w:val="16"/>
                <w:lang w:val="pt-BR"/>
              </w:rPr>
              <w:t>1</w:t>
            </w:r>
          </w:p>
        </w:tc>
        <w:tc>
          <w:tcPr>
            <w:tcW w:w="4601" w:type="dxa"/>
            <w:vAlign w:val="center"/>
          </w:tcPr>
          <w:p w:rsidR="00495B69" w:rsidRPr="00495B69" w:rsidRDefault="00495B69" w:rsidP="00495B69">
            <w:pPr>
              <w:ind w:firstLine="567"/>
              <w:rPr>
                <w:rFonts w:ascii="GHEA Grapalat" w:hAnsi="GHEA Grapalat"/>
                <w:b/>
                <w:bCs/>
                <w:i/>
                <w:sz w:val="16"/>
                <w:szCs w:val="16"/>
                <w:lang w:val="pt-BR"/>
              </w:rPr>
            </w:pPr>
            <w:r w:rsidRPr="00495B69">
              <w:rPr>
                <w:rFonts w:ascii="GHEA Grapalat" w:hAnsi="GHEA Grapalat"/>
                <w:b/>
                <w:bCs/>
                <w:i/>
                <w:sz w:val="16"/>
                <w:szCs w:val="16"/>
              </w:rPr>
              <w:t>Լաբորատոր աշխատանքներ</w:t>
            </w:r>
          </w:p>
        </w:tc>
        <w:tc>
          <w:tcPr>
            <w:tcW w:w="1707" w:type="dxa"/>
            <w:vAlign w:val="center"/>
          </w:tcPr>
          <w:p w:rsidR="00495B69" w:rsidRPr="00495B69" w:rsidRDefault="00495B69" w:rsidP="00495B69">
            <w:pPr>
              <w:ind w:firstLine="567"/>
              <w:rPr>
                <w:rFonts w:ascii="GHEA Grapalat" w:hAnsi="GHEA Grapalat"/>
                <w:b/>
                <w:bCs/>
                <w:i/>
                <w:sz w:val="16"/>
                <w:szCs w:val="16"/>
                <w:lang w:val="pt-BR"/>
              </w:rPr>
            </w:pPr>
          </w:p>
        </w:tc>
        <w:tc>
          <w:tcPr>
            <w:tcW w:w="1630" w:type="dxa"/>
            <w:vAlign w:val="center"/>
          </w:tcPr>
          <w:p w:rsidR="00495B69" w:rsidRPr="00495B69" w:rsidRDefault="00495B69" w:rsidP="00495B69">
            <w:pPr>
              <w:ind w:firstLine="567"/>
              <w:rPr>
                <w:rFonts w:ascii="GHEA Grapalat" w:hAnsi="GHEA Grapalat"/>
                <w:b/>
                <w:bCs/>
                <w:i/>
                <w:sz w:val="16"/>
                <w:szCs w:val="16"/>
                <w:lang w:val="pt-BR"/>
              </w:rPr>
            </w:pPr>
          </w:p>
        </w:tc>
      </w:tr>
      <w:tr w:rsidR="00495B69" w:rsidRPr="00495B69" w:rsidTr="00495B69">
        <w:trPr>
          <w:trHeight w:val="586"/>
          <w:jc w:val="center"/>
        </w:trPr>
        <w:tc>
          <w:tcPr>
            <w:tcW w:w="863" w:type="dxa"/>
            <w:vAlign w:val="center"/>
          </w:tcPr>
          <w:p w:rsidR="00495B69" w:rsidRPr="00495B69" w:rsidRDefault="00495B69" w:rsidP="00495B69">
            <w:pPr>
              <w:ind w:firstLine="567"/>
              <w:rPr>
                <w:rFonts w:ascii="GHEA Grapalat" w:hAnsi="GHEA Grapalat"/>
                <w:b/>
                <w:bCs/>
                <w:i/>
                <w:sz w:val="16"/>
                <w:szCs w:val="16"/>
                <w:lang w:val="pt-BR"/>
              </w:rPr>
            </w:pPr>
            <w:r w:rsidRPr="00495B69">
              <w:rPr>
                <w:rFonts w:ascii="GHEA Grapalat" w:hAnsi="GHEA Grapalat"/>
                <w:b/>
                <w:bCs/>
                <w:i/>
                <w:sz w:val="16"/>
                <w:szCs w:val="16"/>
                <w:lang w:val="pt-BR"/>
              </w:rPr>
              <w:t>2</w:t>
            </w:r>
          </w:p>
        </w:tc>
        <w:tc>
          <w:tcPr>
            <w:tcW w:w="4601" w:type="dxa"/>
            <w:vAlign w:val="center"/>
          </w:tcPr>
          <w:p w:rsidR="00495B69" w:rsidRPr="00495B69" w:rsidRDefault="00495B69" w:rsidP="00495B69">
            <w:pPr>
              <w:ind w:firstLine="567"/>
              <w:rPr>
                <w:rFonts w:ascii="GHEA Grapalat" w:hAnsi="GHEA Grapalat"/>
                <w:b/>
                <w:bCs/>
                <w:i/>
                <w:sz w:val="16"/>
                <w:szCs w:val="16"/>
                <w:lang w:val="pt-BR"/>
              </w:rPr>
            </w:pPr>
            <w:r w:rsidRPr="00495B69">
              <w:rPr>
                <w:rFonts w:ascii="GHEA Grapalat" w:hAnsi="GHEA Grapalat"/>
                <w:b/>
                <w:bCs/>
                <w:i/>
                <w:sz w:val="16"/>
                <w:szCs w:val="16"/>
              </w:rPr>
              <w:t>Հողային աշխատանքներ</w:t>
            </w:r>
          </w:p>
        </w:tc>
        <w:tc>
          <w:tcPr>
            <w:tcW w:w="1707" w:type="dxa"/>
          </w:tcPr>
          <w:p w:rsidR="00495B69" w:rsidRPr="00495B69" w:rsidRDefault="00495B69" w:rsidP="00495B69">
            <w:pPr>
              <w:ind w:firstLine="567"/>
              <w:rPr>
                <w:rFonts w:ascii="GHEA Grapalat" w:hAnsi="GHEA Grapalat"/>
                <w:b/>
                <w:bCs/>
                <w:i/>
                <w:sz w:val="16"/>
                <w:szCs w:val="16"/>
                <w:lang w:val="pt-BR"/>
              </w:rPr>
            </w:pPr>
          </w:p>
        </w:tc>
        <w:tc>
          <w:tcPr>
            <w:tcW w:w="1630" w:type="dxa"/>
            <w:vAlign w:val="center"/>
          </w:tcPr>
          <w:p w:rsidR="00495B69" w:rsidRPr="00495B69" w:rsidRDefault="00495B69" w:rsidP="00495B69">
            <w:pPr>
              <w:ind w:firstLine="567"/>
              <w:rPr>
                <w:rFonts w:ascii="GHEA Grapalat" w:hAnsi="GHEA Grapalat"/>
                <w:b/>
                <w:bCs/>
                <w:i/>
                <w:sz w:val="16"/>
                <w:szCs w:val="16"/>
                <w:lang w:val="pt-BR"/>
              </w:rPr>
            </w:pPr>
          </w:p>
        </w:tc>
      </w:tr>
      <w:tr w:rsidR="00495B69" w:rsidRPr="00495B69" w:rsidTr="00495B69">
        <w:trPr>
          <w:trHeight w:val="586"/>
          <w:jc w:val="center"/>
        </w:trPr>
        <w:tc>
          <w:tcPr>
            <w:tcW w:w="863" w:type="dxa"/>
            <w:vAlign w:val="center"/>
          </w:tcPr>
          <w:p w:rsidR="00495B69" w:rsidRPr="00495B69" w:rsidRDefault="00495B69" w:rsidP="00495B69">
            <w:pPr>
              <w:ind w:firstLine="567"/>
              <w:rPr>
                <w:rFonts w:ascii="GHEA Grapalat" w:hAnsi="GHEA Grapalat"/>
                <w:b/>
                <w:bCs/>
                <w:i/>
                <w:sz w:val="16"/>
                <w:szCs w:val="16"/>
                <w:lang w:val="pt-BR"/>
              </w:rPr>
            </w:pPr>
            <w:r w:rsidRPr="00495B69">
              <w:rPr>
                <w:rFonts w:ascii="GHEA Grapalat" w:hAnsi="GHEA Grapalat"/>
                <w:b/>
                <w:bCs/>
                <w:i/>
                <w:sz w:val="16"/>
                <w:szCs w:val="16"/>
                <w:lang w:val="pt-BR"/>
              </w:rPr>
              <w:t>3</w:t>
            </w:r>
          </w:p>
        </w:tc>
        <w:tc>
          <w:tcPr>
            <w:tcW w:w="4601" w:type="dxa"/>
            <w:vAlign w:val="center"/>
          </w:tcPr>
          <w:p w:rsidR="00495B69" w:rsidRPr="00495B69" w:rsidRDefault="00495B69" w:rsidP="00495B69">
            <w:pPr>
              <w:ind w:firstLine="567"/>
              <w:rPr>
                <w:rFonts w:ascii="GHEA Grapalat" w:hAnsi="GHEA Grapalat"/>
                <w:b/>
                <w:bCs/>
                <w:i/>
                <w:sz w:val="16"/>
                <w:szCs w:val="16"/>
                <w:lang w:val="pt-BR"/>
              </w:rPr>
            </w:pPr>
            <w:r w:rsidRPr="00495B69">
              <w:rPr>
                <w:rFonts w:ascii="GHEA Grapalat" w:hAnsi="GHEA Grapalat"/>
                <w:b/>
                <w:bCs/>
                <w:i/>
                <w:sz w:val="16"/>
                <w:szCs w:val="16"/>
              </w:rPr>
              <w:t>Ճանապարհային պատվածք</w:t>
            </w:r>
          </w:p>
        </w:tc>
        <w:tc>
          <w:tcPr>
            <w:tcW w:w="1707" w:type="dxa"/>
          </w:tcPr>
          <w:p w:rsidR="00495B69" w:rsidRPr="00495B69" w:rsidRDefault="00495B69" w:rsidP="00495B69">
            <w:pPr>
              <w:ind w:firstLine="567"/>
              <w:rPr>
                <w:rFonts w:ascii="GHEA Grapalat" w:hAnsi="GHEA Grapalat"/>
                <w:b/>
                <w:bCs/>
                <w:i/>
                <w:sz w:val="16"/>
                <w:szCs w:val="16"/>
                <w:lang w:val="pt-BR"/>
              </w:rPr>
            </w:pPr>
          </w:p>
        </w:tc>
        <w:tc>
          <w:tcPr>
            <w:tcW w:w="1630" w:type="dxa"/>
            <w:vAlign w:val="center"/>
          </w:tcPr>
          <w:p w:rsidR="00495B69" w:rsidRPr="00495B69" w:rsidRDefault="00495B69" w:rsidP="00495B69">
            <w:pPr>
              <w:ind w:firstLine="567"/>
              <w:rPr>
                <w:rFonts w:ascii="GHEA Grapalat" w:hAnsi="GHEA Grapalat"/>
                <w:b/>
                <w:bCs/>
                <w:i/>
                <w:sz w:val="16"/>
                <w:szCs w:val="16"/>
                <w:lang w:val="pt-BR"/>
              </w:rPr>
            </w:pPr>
          </w:p>
        </w:tc>
      </w:tr>
      <w:tr w:rsidR="00495B69" w:rsidRPr="00495B69" w:rsidTr="00495B69">
        <w:trPr>
          <w:trHeight w:val="586"/>
          <w:jc w:val="center"/>
        </w:trPr>
        <w:tc>
          <w:tcPr>
            <w:tcW w:w="863" w:type="dxa"/>
            <w:vAlign w:val="center"/>
          </w:tcPr>
          <w:p w:rsidR="00495B69" w:rsidRPr="00495B69" w:rsidRDefault="00495B69" w:rsidP="00495B69">
            <w:pPr>
              <w:ind w:firstLine="567"/>
              <w:rPr>
                <w:rFonts w:ascii="GHEA Grapalat" w:hAnsi="GHEA Grapalat"/>
                <w:b/>
                <w:bCs/>
                <w:i/>
                <w:sz w:val="16"/>
                <w:szCs w:val="16"/>
                <w:lang w:val="pt-BR"/>
              </w:rPr>
            </w:pPr>
            <w:r w:rsidRPr="00495B69">
              <w:rPr>
                <w:rFonts w:ascii="GHEA Grapalat" w:hAnsi="GHEA Grapalat"/>
                <w:b/>
                <w:bCs/>
                <w:i/>
                <w:sz w:val="16"/>
                <w:szCs w:val="16"/>
                <w:lang w:val="pt-BR"/>
              </w:rPr>
              <w:t>4</w:t>
            </w:r>
          </w:p>
        </w:tc>
        <w:tc>
          <w:tcPr>
            <w:tcW w:w="4601" w:type="dxa"/>
            <w:vAlign w:val="center"/>
          </w:tcPr>
          <w:p w:rsidR="00495B69" w:rsidRPr="00495B69" w:rsidRDefault="00495B69" w:rsidP="00495B69">
            <w:pPr>
              <w:ind w:firstLine="567"/>
              <w:rPr>
                <w:rFonts w:ascii="GHEA Grapalat" w:hAnsi="GHEA Grapalat"/>
                <w:b/>
                <w:bCs/>
                <w:i/>
                <w:sz w:val="16"/>
                <w:szCs w:val="16"/>
              </w:rPr>
            </w:pPr>
            <w:r w:rsidRPr="00495B69">
              <w:rPr>
                <w:rFonts w:ascii="GHEA Grapalat" w:hAnsi="GHEA Grapalat"/>
                <w:b/>
                <w:bCs/>
                <w:i/>
                <w:sz w:val="16"/>
                <w:szCs w:val="16"/>
              </w:rPr>
              <w:t>Խողովակներ</w:t>
            </w:r>
          </w:p>
        </w:tc>
        <w:tc>
          <w:tcPr>
            <w:tcW w:w="1707" w:type="dxa"/>
          </w:tcPr>
          <w:p w:rsidR="00495B69" w:rsidRPr="00495B69" w:rsidRDefault="00495B69" w:rsidP="00495B69">
            <w:pPr>
              <w:ind w:firstLine="567"/>
              <w:rPr>
                <w:rFonts w:ascii="GHEA Grapalat" w:hAnsi="GHEA Grapalat"/>
                <w:b/>
                <w:bCs/>
                <w:i/>
                <w:sz w:val="16"/>
                <w:szCs w:val="16"/>
                <w:lang w:val="pt-BR"/>
              </w:rPr>
            </w:pPr>
          </w:p>
        </w:tc>
        <w:tc>
          <w:tcPr>
            <w:tcW w:w="1630" w:type="dxa"/>
          </w:tcPr>
          <w:p w:rsidR="00495B69" w:rsidRPr="00495B69" w:rsidRDefault="00495B69" w:rsidP="00495B69">
            <w:pPr>
              <w:ind w:firstLine="567"/>
              <w:rPr>
                <w:rFonts w:ascii="GHEA Grapalat" w:hAnsi="GHEA Grapalat"/>
                <w:b/>
                <w:bCs/>
                <w:i/>
                <w:sz w:val="16"/>
                <w:szCs w:val="16"/>
                <w:lang w:val="pt-BR"/>
              </w:rPr>
            </w:pPr>
          </w:p>
        </w:tc>
      </w:tr>
      <w:tr w:rsidR="00495B69" w:rsidRPr="00495B69" w:rsidTr="00495B69">
        <w:trPr>
          <w:trHeight w:val="586"/>
          <w:jc w:val="center"/>
        </w:trPr>
        <w:tc>
          <w:tcPr>
            <w:tcW w:w="863" w:type="dxa"/>
            <w:vAlign w:val="center"/>
          </w:tcPr>
          <w:p w:rsidR="00495B69" w:rsidRPr="00495B69" w:rsidRDefault="00495B69" w:rsidP="00495B69">
            <w:pPr>
              <w:ind w:firstLine="567"/>
              <w:rPr>
                <w:rFonts w:ascii="GHEA Grapalat" w:hAnsi="GHEA Grapalat"/>
                <w:b/>
                <w:bCs/>
                <w:i/>
                <w:sz w:val="16"/>
                <w:szCs w:val="16"/>
                <w:lang w:val="pt-BR"/>
              </w:rPr>
            </w:pPr>
            <w:r w:rsidRPr="00495B69">
              <w:rPr>
                <w:rFonts w:ascii="GHEA Grapalat" w:hAnsi="GHEA Grapalat"/>
                <w:b/>
                <w:bCs/>
                <w:i/>
                <w:sz w:val="16"/>
                <w:szCs w:val="16"/>
                <w:lang w:val="pt-BR"/>
              </w:rPr>
              <w:t>5</w:t>
            </w:r>
          </w:p>
        </w:tc>
        <w:tc>
          <w:tcPr>
            <w:tcW w:w="4601" w:type="dxa"/>
            <w:vAlign w:val="center"/>
          </w:tcPr>
          <w:p w:rsidR="00495B69" w:rsidRPr="00495B69" w:rsidRDefault="00495B69" w:rsidP="00495B69">
            <w:pPr>
              <w:ind w:firstLine="567"/>
              <w:rPr>
                <w:rFonts w:ascii="GHEA Grapalat" w:hAnsi="GHEA Grapalat"/>
                <w:b/>
                <w:bCs/>
                <w:i/>
                <w:sz w:val="16"/>
                <w:szCs w:val="16"/>
              </w:rPr>
            </w:pPr>
            <w:r w:rsidRPr="00495B69">
              <w:rPr>
                <w:rFonts w:ascii="GHEA Grapalat" w:hAnsi="GHEA Grapalat"/>
                <w:b/>
                <w:bCs/>
                <w:i/>
                <w:sz w:val="16"/>
                <w:szCs w:val="16"/>
              </w:rPr>
              <w:t>Իջատեղեր</w:t>
            </w:r>
          </w:p>
        </w:tc>
        <w:tc>
          <w:tcPr>
            <w:tcW w:w="1707" w:type="dxa"/>
          </w:tcPr>
          <w:p w:rsidR="00495B69" w:rsidRPr="00495B69" w:rsidRDefault="00495B69" w:rsidP="00495B69">
            <w:pPr>
              <w:ind w:firstLine="567"/>
              <w:rPr>
                <w:rFonts w:ascii="GHEA Grapalat" w:hAnsi="GHEA Grapalat"/>
                <w:b/>
                <w:bCs/>
                <w:i/>
                <w:sz w:val="16"/>
                <w:szCs w:val="16"/>
                <w:lang w:val="pt-BR"/>
              </w:rPr>
            </w:pPr>
          </w:p>
        </w:tc>
        <w:tc>
          <w:tcPr>
            <w:tcW w:w="1630" w:type="dxa"/>
          </w:tcPr>
          <w:p w:rsidR="00495B69" w:rsidRPr="00495B69" w:rsidRDefault="00495B69" w:rsidP="00495B69">
            <w:pPr>
              <w:ind w:firstLine="567"/>
              <w:rPr>
                <w:rFonts w:ascii="GHEA Grapalat" w:hAnsi="GHEA Grapalat"/>
                <w:b/>
                <w:bCs/>
                <w:i/>
                <w:sz w:val="16"/>
                <w:szCs w:val="16"/>
                <w:lang w:val="pt-BR"/>
              </w:rPr>
            </w:pPr>
          </w:p>
        </w:tc>
      </w:tr>
      <w:tr w:rsidR="00495B69" w:rsidRPr="00495B69" w:rsidTr="00495B69">
        <w:trPr>
          <w:trHeight w:val="586"/>
          <w:jc w:val="center"/>
        </w:trPr>
        <w:tc>
          <w:tcPr>
            <w:tcW w:w="863" w:type="dxa"/>
            <w:vAlign w:val="center"/>
          </w:tcPr>
          <w:p w:rsidR="00495B69" w:rsidRPr="00495B69" w:rsidRDefault="00495B69" w:rsidP="00495B69">
            <w:pPr>
              <w:ind w:firstLine="567"/>
              <w:rPr>
                <w:rFonts w:ascii="GHEA Grapalat" w:hAnsi="GHEA Grapalat"/>
                <w:b/>
                <w:bCs/>
                <w:i/>
                <w:sz w:val="16"/>
                <w:szCs w:val="16"/>
                <w:lang w:val="pt-BR"/>
              </w:rPr>
            </w:pPr>
            <w:r w:rsidRPr="00495B69">
              <w:rPr>
                <w:rFonts w:ascii="GHEA Grapalat" w:hAnsi="GHEA Grapalat"/>
                <w:b/>
                <w:bCs/>
                <w:i/>
                <w:sz w:val="16"/>
                <w:szCs w:val="16"/>
                <w:lang w:val="pt-BR"/>
              </w:rPr>
              <w:t>6</w:t>
            </w:r>
          </w:p>
        </w:tc>
        <w:tc>
          <w:tcPr>
            <w:tcW w:w="4601" w:type="dxa"/>
            <w:vAlign w:val="center"/>
          </w:tcPr>
          <w:p w:rsidR="00495B69" w:rsidRPr="00495B69" w:rsidRDefault="00495B69" w:rsidP="00495B69">
            <w:pPr>
              <w:ind w:firstLine="567"/>
              <w:rPr>
                <w:rFonts w:ascii="GHEA Grapalat" w:hAnsi="GHEA Grapalat"/>
                <w:b/>
                <w:bCs/>
                <w:i/>
                <w:sz w:val="16"/>
                <w:szCs w:val="16"/>
              </w:rPr>
            </w:pPr>
            <w:r w:rsidRPr="00495B69">
              <w:rPr>
                <w:rFonts w:ascii="GHEA Grapalat" w:hAnsi="GHEA Grapalat"/>
                <w:b/>
                <w:bCs/>
                <w:i/>
                <w:sz w:val="16"/>
                <w:szCs w:val="16"/>
              </w:rPr>
              <w:t>Կողնակներ</w:t>
            </w:r>
          </w:p>
        </w:tc>
        <w:tc>
          <w:tcPr>
            <w:tcW w:w="1707" w:type="dxa"/>
          </w:tcPr>
          <w:p w:rsidR="00495B69" w:rsidRPr="00495B69" w:rsidRDefault="00495B69" w:rsidP="00495B69">
            <w:pPr>
              <w:ind w:firstLine="567"/>
              <w:rPr>
                <w:rFonts w:ascii="GHEA Grapalat" w:hAnsi="GHEA Grapalat"/>
                <w:b/>
                <w:bCs/>
                <w:i/>
                <w:sz w:val="16"/>
                <w:szCs w:val="16"/>
                <w:lang w:val="pt-BR"/>
              </w:rPr>
            </w:pPr>
          </w:p>
        </w:tc>
        <w:tc>
          <w:tcPr>
            <w:tcW w:w="1630" w:type="dxa"/>
          </w:tcPr>
          <w:p w:rsidR="00495B69" w:rsidRPr="00495B69" w:rsidRDefault="00495B69" w:rsidP="00495B69">
            <w:pPr>
              <w:ind w:firstLine="567"/>
              <w:rPr>
                <w:rFonts w:ascii="GHEA Grapalat" w:hAnsi="GHEA Grapalat"/>
                <w:b/>
                <w:bCs/>
                <w:i/>
                <w:sz w:val="16"/>
                <w:szCs w:val="16"/>
                <w:lang w:val="pt-BR"/>
              </w:rPr>
            </w:pPr>
          </w:p>
        </w:tc>
      </w:tr>
      <w:tr w:rsidR="00495B69" w:rsidRPr="00495B69" w:rsidTr="00495B69">
        <w:trPr>
          <w:cantSplit/>
          <w:trHeight w:val="586"/>
          <w:jc w:val="center"/>
        </w:trPr>
        <w:tc>
          <w:tcPr>
            <w:tcW w:w="5464" w:type="dxa"/>
            <w:gridSpan w:val="2"/>
            <w:vAlign w:val="center"/>
          </w:tcPr>
          <w:p w:rsidR="00495B69" w:rsidRPr="00495B69" w:rsidRDefault="00495B69" w:rsidP="00495B69">
            <w:pPr>
              <w:ind w:firstLine="567"/>
              <w:rPr>
                <w:rFonts w:ascii="GHEA Grapalat" w:hAnsi="GHEA Grapalat"/>
                <w:b/>
                <w:bCs/>
                <w:i/>
                <w:sz w:val="16"/>
                <w:szCs w:val="16"/>
                <w:lang w:val="pt-BR"/>
              </w:rPr>
            </w:pPr>
            <w:r w:rsidRPr="00495B69">
              <w:rPr>
                <w:rFonts w:ascii="GHEA Grapalat" w:hAnsi="GHEA Grapalat"/>
                <w:b/>
                <w:bCs/>
                <w:i/>
                <w:sz w:val="16"/>
                <w:szCs w:val="16"/>
                <w:lang w:val="pt-BR"/>
              </w:rPr>
              <w:t>ԸՆԴԱՄԵՆԸ</w:t>
            </w:r>
          </w:p>
        </w:tc>
        <w:tc>
          <w:tcPr>
            <w:tcW w:w="1707" w:type="dxa"/>
            <w:vAlign w:val="center"/>
          </w:tcPr>
          <w:p w:rsidR="00495B69" w:rsidRPr="00495B69" w:rsidRDefault="00495B69" w:rsidP="008D4952">
            <w:pPr>
              <w:rPr>
                <w:rFonts w:ascii="GHEA Grapalat" w:hAnsi="GHEA Grapalat"/>
                <w:b/>
                <w:bCs/>
                <w:i/>
                <w:sz w:val="16"/>
                <w:szCs w:val="16"/>
                <w:lang w:val="pt-BR"/>
              </w:rPr>
            </w:pPr>
            <w:r w:rsidRPr="00495B69">
              <w:rPr>
                <w:rFonts w:ascii="GHEA Grapalat" w:hAnsi="GHEA Grapalat"/>
                <w:b/>
                <w:bCs/>
                <w:i/>
                <w:iCs/>
                <w:sz w:val="16"/>
                <w:szCs w:val="16"/>
                <w:lang w:val="hy-AM"/>
              </w:rPr>
              <w:t>Ֆինանսական միջոցներ հաստատվելու պահից, կնքված համաձայնագրի շրջանակներում</w:t>
            </w:r>
          </w:p>
        </w:tc>
        <w:tc>
          <w:tcPr>
            <w:tcW w:w="1630" w:type="dxa"/>
            <w:vAlign w:val="center"/>
          </w:tcPr>
          <w:p w:rsidR="00495B69" w:rsidRPr="00495B69" w:rsidRDefault="00ED795B" w:rsidP="00495B69">
            <w:pPr>
              <w:ind w:firstLine="567"/>
              <w:rPr>
                <w:rFonts w:ascii="GHEA Grapalat" w:hAnsi="GHEA Grapalat"/>
                <w:b/>
                <w:bCs/>
                <w:i/>
                <w:sz w:val="16"/>
                <w:szCs w:val="16"/>
                <w:lang w:val="pt-BR"/>
              </w:rPr>
            </w:pPr>
            <w:r>
              <w:rPr>
                <w:rFonts w:ascii="GHEA Grapalat" w:hAnsi="GHEA Grapalat"/>
                <w:b/>
                <w:bCs/>
                <w:i/>
                <w:sz w:val="16"/>
                <w:szCs w:val="16"/>
                <w:lang w:val="pt-BR"/>
              </w:rPr>
              <w:t>4</w:t>
            </w:r>
            <w:r w:rsidRPr="00495B69">
              <w:rPr>
                <w:rFonts w:ascii="GHEA Grapalat" w:hAnsi="GHEA Grapalat"/>
                <w:b/>
                <w:bCs/>
                <w:i/>
                <w:sz w:val="16"/>
                <w:szCs w:val="16"/>
                <w:lang w:val="pt-BR"/>
              </w:rPr>
              <w:t>ամիս</w:t>
            </w:r>
          </w:p>
        </w:tc>
      </w:tr>
    </w:tbl>
    <w:p w:rsidR="00495B69" w:rsidRPr="00495B69" w:rsidRDefault="00495B69" w:rsidP="00495B69">
      <w:pPr>
        <w:ind w:firstLine="567"/>
        <w:rPr>
          <w:rFonts w:ascii="GHEA Grapalat" w:hAnsi="GHEA Grapalat"/>
          <w:b/>
          <w:bCs/>
          <w:i/>
          <w:sz w:val="16"/>
          <w:szCs w:val="16"/>
          <w:lang w:val="pt-BR"/>
        </w:rPr>
      </w:pPr>
    </w:p>
    <w:p w:rsidR="00495B69" w:rsidRPr="00495B69" w:rsidRDefault="00495B69" w:rsidP="00495B69">
      <w:pPr>
        <w:ind w:firstLine="567"/>
        <w:rPr>
          <w:rFonts w:ascii="GHEA Grapalat" w:hAnsi="GHEA Grapalat"/>
          <w:b/>
          <w:bCs/>
          <w:i/>
          <w:sz w:val="16"/>
          <w:szCs w:val="16"/>
          <w:lang w:val="pt-BR"/>
        </w:rPr>
      </w:pPr>
    </w:p>
    <w:tbl>
      <w:tblPr>
        <w:tblW w:w="8879" w:type="dxa"/>
        <w:jc w:val="center"/>
        <w:tblInd w:w="2459" w:type="dxa"/>
        <w:tblLayout w:type="fixed"/>
        <w:tblLook w:val="0000"/>
      </w:tblPr>
      <w:tblGrid>
        <w:gridCol w:w="4536"/>
        <w:gridCol w:w="4343"/>
      </w:tblGrid>
      <w:tr w:rsidR="00385415" w:rsidRPr="00E6597C" w:rsidTr="0065511D">
        <w:trPr>
          <w:jc w:val="center"/>
        </w:trPr>
        <w:tc>
          <w:tcPr>
            <w:tcW w:w="4536" w:type="dxa"/>
            <w:vAlign w:val="center"/>
          </w:tcPr>
          <w:p w:rsidR="00385415" w:rsidRPr="003C47E0" w:rsidRDefault="00385415" w:rsidP="0065511D">
            <w:pPr>
              <w:jc w:val="center"/>
              <w:rPr>
                <w:rFonts w:ascii="GHEA Grapalat" w:hAnsi="GHEA Grapalat" w:cs="Sylfaen"/>
                <w:b/>
                <w:bCs/>
                <w:sz w:val="20"/>
                <w:lang w:val="nb-NO"/>
              </w:rPr>
            </w:pPr>
            <w:r w:rsidRPr="003C47E0">
              <w:rPr>
                <w:rFonts w:ascii="GHEA Grapalat" w:hAnsi="GHEA Grapalat" w:cs="Sylfaen"/>
                <w:b/>
                <w:bCs/>
                <w:sz w:val="20"/>
                <w:lang w:val="hy-AM"/>
              </w:rPr>
              <w:t>ՊԱՏՎԻՐԱՏՈՒ</w:t>
            </w:r>
          </w:p>
          <w:p w:rsidR="00385415" w:rsidRPr="003C47E0" w:rsidRDefault="00385415" w:rsidP="0065511D">
            <w:pPr>
              <w:jc w:val="center"/>
              <w:rPr>
                <w:rFonts w:ascii="GHEA Grapalat" w:hAnsi="GHEA Grapalat"/>
                <w:b/>
                <w:sz w:val="16"/>
                <w:lang w:val="hy-AM"/>
              </w:rPr>
            </w:pPr>
            <w:r w:rsidRPr="003C47E0">
              <w:rPr>
                <w:rFonts w:ascii="GHEA Grapalat" w:hAnsi="GHEA Grapalat"/>
                <w:b/>
                <w:sz w:val="16"/>
                <w:lang w:val="hy-AM"/>
              </w:rPr>
              <w:t>ՀՀ Արմավիր մարզի Խոյի համայնքապետարան</w:t>
            </w:r>
          </w:p>
          <w:p w:rsidR="00385415" w:rsidRPr="003C47E0" w:rsidRDefault="00385415" w:rsidP="0065511D">
            <w:pPr>
              <w:jc w:val="center"/>
              <w:rPr>
                <w:rFonts w:ascii="GHEA Grapalat" w:hAnsi="GHEA Grapalat"/>
                <w:b/>
                <w:sz w:val="16"/>
                <w:lang w:val="hy-AM"/>
              </w:rPr>
            </w:pPr>
            <w:r w:rsidRPr="003C47E0">
              <w:rPr>
                <w:rFonts w:ascii="GHEA Grapalat" w:hAnsi="GHEA Grapalat"/>
                <w:b/>
                <w:sz w:val="16"/>
                <w:lang w:val="hy-AM"/>
              </w:rPr>
              <w:t>ՀՀ Արմավիրի մարզ, Խոյ համայնք, գ</w:t>
            </w:r>
            <w:r w:rsidRPr="003C47E0">
              <w:rPr>
                <w:rFonts w:ascii="MS Mincho" w:eastAsia="MS Mincho" w:hAnsi="MS Mincho" w:cs="MS Mincho" w:hint="eastAsia"/>
                <w:b/>
                <w:sz w:val="16"/>
                <w:lang w:val="hy-AM"/>
              </w:rPr>
              <w:t>․</w:t>
            </w:r>
            <w:r w:rsidRPr="003C47E0">
              <w:rPr>
                <w:rFonts w:ascii="GHEA Grapalat" w:hAnsi="GHEA Grapalat"/>
                <w:b/>
                <w:sz w:val="16"/>
                <w:lang w:val="hy-AM"/>
              </w:rPr>
              <w:t xml:space="preserve"> </w:t>
            </w:r>
            <w:r w:rsidRPr="003C47E0">
              <w:rPr>
                <w:rFonts w:ascii="GHEA Grapalat" w:hAnsi="GHEA Grapalat" w:cs="GHEA Grapalat"/>
                <w:b/>
                <w:sz w:val="16"/>
                <w:lang w:val="hy-AM"/>
              </w:rPr>
              <w:t>Գեղակերտ</w:t>
            </w:r>
            <w:r w:rsidRPr="003C47E0">
              <w:rPr>
                <w:rFonts w:ascii="GHEA Grapalat" w:hAnsi="GHEA Grapalat"/>
                <w:b/>
                <w:sz w:val="16"/>
                <w:lang w:val="hy-AM"/>
              </w:rPr>
              <w:t xml:space="preserve"> </w:t>
            </w:r>
            <w:r w:rsidRPr="003C47E0">
              <w:rPr>
                <w:rFonts w:ascii="GHEA Grapalat" w:hAnsi="GHEA Grapalat" w:cs="GHEA Grapalat"/>
                <w:b/>
                <w:sz w:val="16"/>
                <w:lang w:val="hy-AM"/>
              </w:rPr>
              <w:t>Մաշտոցի</w:t>
            </w:r>
            <w:r w:rsidRPr="003C47E0">
              <w:rPr>
                <w:rFonts w:ascii="GHEA Grapalat" w:hAnsi="GHEA Grapalat"/>
                <w:b/>
                <w:sz w:val="16"/>
                <w:lang w:val="hy-AM"/>
              </w:rPr>
              <w:t xml:space="preserve"> </w:t>
            </w:r>
            <w:r w:rsidRPr="003C47E0">
              <w:rPr>
                <w:rFonts w:ascii="GHEA Grapalat" w:hAnsi="GHEA Grapalat" w:cs="GHEA Grapalat"/>
                <w:b/>
                <w:sz w:val="16"/>
                <w:lang w:val="hy-AM"/>
              </w:rPr>
              <w:t>փ</w:t>
            </w:r>
            <w:r w:rsidRPr="003C47E0">
              <w:rPr>
                <w:rFonts w:ascii="GHEA Grapalat" w:hAnsi="GHEA Grapalat"/>
                <w:b/>
                <w:sz w:val="16"/>
                <w:lang w:val="hy-AM"/>
              </w:rPr>
              <w:t>ող</w:t>
            </w:r>
            <w:r w:rsidRPr="003C47E0">
              <w:rPr>
                <w:rFonts w:ascii="MS Mincho" w:eastAsia="MS Mincho" w:hAnsi="MS Mincho" w:cs="MS Mincho" w:hint="eastAsia"/>
                <w:b/>
                <w:sz w:val="16"/>
                <w:lang w:val="hy-AM"/>
              </w:rPr>
              <w:t>․</w:t>
            </w:r>
            <w:r w:rsidRPr="003C47E0">
              <w:rPr>
                <w:rFonts w:ascii="GHEA Grapalat" w:hAnsi="GHEA Grapalat"/>
                <w:b/>
                <w:sz w:val="16"/>
                <w:lang w:val="hy-AM"/>
              </w:rPr>
              <w:t>30</w:t>
            </w:r>
          </w:p>
          <w:p w:rsidR="00385415" w:rsidRPr="003C47E0" w:rsidRDefault="00385415" w:rsidP="0065511D">
            <w:pPr>
              <w:jc w:val="center"/>
              <w:rPr>
                <w:rFonts w:ascii="GHEA Grapalat" w:hAnsi="GHEA Grapalat"/>
                <w:b/>
                <w:sz w:val="16"/>
                <w:lang w:val="hy-AM"/>
              </w:rPr>
            </w:pPr>
            <w:r w:rsidRPr="003C47E0">
              <w:rPr>
                <w:rFonts w:ascii="GHEA Grapalat" w:hAnsi="GHEA Grapalat"/>
                <w:b/>
                <w:sz w:val="16"/>
                <w:lang w:val="hy-AM"/>
              </w:rPr>
              <w:t>ՀՎՀՀ 04440504</w:t>
            </w:r>
          </w:p>
          <w:p w:rsidR="00385415" w:rsidRPr="003C47E0" w:rsidRDefault="00385415" w:rsidP="0065511D">
            <w:pPr>
              <w:jc w:val="center"/>
              <w:rPr>
                <w:rFonts w:ascii="GHEA Grapalat" w:hAnsi="GHEA Grapalat"/>
                <w:b/>
                <w:sz w:val="16"/>
                <w:lang w:val="hy-AM"/>
              </w:rPr>
            </w:pPr>
            <w:r w:rsidRPr="003C47E0">
              <w:rPr>
                <w:rFonts w:ascii="GHEA Grapalat" w:hAnsi="GHEA Grapalat"/>
                <w:b/>
                <w:sz w:val="16"/>
                <w:lang w:val="hy-AM"/>
              </w:rPr>
              <w:t>Հ/Հ</w:t>
            </w:r>
            <w:r w:rsidRPr="003C47E0">
              <w:rPr>
                <w:rFonts w:ascii="GHEA Grapalat" w:hAnsi="GHEA Grapalat" w:cs="Arial"/>
                <w:b/>
                <w:sz w:val="20"/>
                <w:szCs w:val="20"/>
                <w:lang w:val="hy-AM"/>
              </w:rPr>
              <w:t xml:space="preserve">900322525024 </w:t>
            </w:r>
            <w:r w:rsidRPr="003C47E0">
              <w:rPr>
                <w:rFonts w:ascii="GHEA Grapalat" w:hAnsi="GHEA Grapalat"/>
                <w:b/>
                <w:sz w:val="16"/>
                <w:lang w:val="hy-AM"/>
              </w:rPr>
              <w:t>ՀՀ ՖՆ ԳՎ</w:t>
            </w:r>
          </w:p>
          <w:p w:rsidR="00385415" w:rsidRPr="003C47E0" w:rsidRDefault="00385415" w:rsidP="0065511D">
            <w:pPr>
              <w:jc w:val="center"/>
              <w:rPr>
                <w:rFonts w:ascii="GHEA Grapalat" w:hAnsi="GHEA Grapalat"/>
                <w:b/>
                <w:sz w:val="16"/>
                <w:lang w:val="hy-AM"/>
              </w:rPr>
            </w:pPr>
          </w:p>
          <w:p w:rsidR="00385415" w:rsidRPr="003C47E0" w:rsidRDefault="00385415" w:rsidP="0065511D">
            <w:pPr>
              <w:ind w:left="-222" w:hanging="222"/>
              <w:rPr>
                <w:rFonts w:ascii="GHEA Grapalat" w:hAnsi="GHEA Grapalat"/>
                <w:sz w:val="20"/>
                <w:lang w:val="hy-AM"/>
              </w:rPr>
            </w:pPr>
            <w:r w:rsidRPr="003C47E0">
              <w:rPr>
                <w:rFonts w:ascii="GHEA Grapalat" w:hAnsi="GHEA Grapalat"/>
                <w:sz w:val="20"/>
                <w:lang w:val="hy-AM"/>
              </w:rPr>
              <w:t xml:space="preserve">Խոյ     Խոյ համայնքի </w:t>
            </w:r>
          </w:p>
          <w:p w:rsidR="00385415" w:rsidRPr="003C47E0" w:rsidRDefault="00385415" w:rsidP="0065511D">
            <w:pPr>
              <w:ind w:left="-222" w:hanging="222"/>
              <w:rPr>
                <w:rFonts w:ascii="GHEA Grapalat" w:hAnsi="GHEA Grapalat"/>
                <w:sz w:val="20"/>
                <w:u w:val="single"/>
                <w:lang w:val="hy-AM"/>
              </w:rPr>
            </w:pPr>
            <w:r w:rsidRPr="003C47E0">
              <w:rPr>
                <w:rFonts w:ascii="GHEA Grapalat" w:hAnsi="GHEA Grapalat"/>
                <w:sz w:val="20"/>
                <w:lang w:val="hy-AM"/>
              </w:rPr>
              <w:t xml:space="preserve">             </w:t>
            </w:r>
            <w:r w:rsidRPr="003C47E0">
              <w:rPr>
                <w:rFonts w:ascii="GHEA Grapalat" w:hAnsi="GHEA Grapalat"/>
                <w:sz w:val="20"/>
                <w:u w:val="single"/>
                <w:lang w:val="hy-AM"/>
              </w:rPr>
              <w:t>ղեկավար՝                          Ա</w:t>
            </w:r>
            <w:r w:rsidRPr="003C47E0">
              <w:rPr>
                <w:rFonts w:ascii="MS Mincho" w:eastAsia="MS Mincho" w:hAnsi="MS Mincho" w:cs="MS Mincho" w:hint="eastAsia"/>
                <w:sz w:val="20"/>
                <w:u w:val="single"/>
                <w:lang w:val="hy-AM"/>
              </w:rPr>
              <w:t>․</w:t>
            </w:r>
            <w:r w:rsidRPr="003C47E0">
              <w:rPr>
                <w:rFonts w:ascii="GHEA Grapalat" w:hAnsi="GHEA Grapalat"/>
                <w:sz w:val="20"/>
                <w:u w:val="single"/>
                <w:lang w:val="hy-AM"/>
              </w:rPr>
              <w:t xml:space="preserve"> </w:t>
            </w:r>
            <w:r w:rsidRPr="003C47E0">
              <w:rPr>
                <w:rFonts w:ascii="GHEA Grapalat" w:hAnsi="GHEA Grapalat" w:cs="GHEA Grapalat"/>
                <w:sz w:val="20"/>
                <w:u w:val="single"/>
                <w:lang w:val="hy-AM"/>
              </w:rPr>
              <w:t>Մե</w:t>
            </w:r>
            <w:r w:rsidRPr="003C47E0">
              <w:rPr>
                <w:rFonts w:ascii="GHEA Grapalat" w:hAnsi="GHEA Grapalat"/>
                <w:sz w:val="20"/>
                <w:u w:val="single"/>
                <w:lang w:val="hy-AM"/>
              </w:rPr>
              <w:t>խակյան</w:t>
            </w:r>
          </w:p>
          <w:p w:rsidR="00385415" w:rsidRPr="003C47E0" w:rsidRDefault="00385415" w:rsidP="0065511D">
            <w:pPr>
              <w:rPr>
                <w:rFonts w:ascii="GHEA Grapalat" w:hAnsi="GHEA Grapalat"/>
                <w:sz w:val="16"/>
                <w:szCs w:val="16"/>
                <w:lang w:val="pt-BR"/>
              </w:rPr>
            </w:pPr>
            <w:r w:rsidRPr="003C47E0">
              <w:rPr>
                <w:rFonts w:ascii="GHEA Grapalat" w:hAnsi="GHEA Grapalat"/>
                <w:sz w:val="20"/>
                <w:lang w:val="hy-AM"/>
              </w:rPr>
              <w:t xml:space="preserve">                           </w:t>
            </w:r>
            <w:r w:rsidRPr="003C47E0">
              <w:rPr>
                <w:rFonts w:ascii="GHEA Grapalat" w:hAnsi="GHEA Grapalat"/>
                <w:sz w:val="16"/>
                <w:szCs w:val="16"/>
                <w:lang w:val="pt-BR"/>
              </w:rPr>
              <w:t>(ստորագրություն)</w:t>
            </w:r>
          </w:p>
          <w:p w:rsidR="00385415" w:rsidRPr="003C47E0" w:rsidRDefault="00385415" w:rsidP="0065511D">
            <w:pPr>
              <w:rPr>
                <w:rFonts w:ascii="GHEA Grapalat" w:hAnsi="GHEA Grapalat"/>
                <w:sz w:val="16"/>
                <w:szCs w:val="16"/>
                <w:lang w:val="pt-BR"/>
              </w:rPr>
            </w:pPr>
            <w:r w:rsidRPr="003C47E0">
              <w:rPr>
                <w:rFonts w:ascii="GHEA Grapalat" w:hAnsi="GHEA Grapalat"/>
                <w:sz w:val="16"/>
                <w:szCs w:val="16"/>
                <w:lang w:val="pt-BR"/>
              </w:rPr>
              <w:t xml:space="preserve">                                  </w:t>
            </w:r>
          </w:p>
          <w:p w:rsidR="00385415" w:rsidRPr="003C47E0" w:rsidRDefault="00385415" w:rsidP="0065511D">
            <w:pPr>
              <w:rPr>
                <w:rFonts w:ascii="GHEA Grapalat" w:hAnsi="GHEA Grapalat"/>
                <w:sz w:val="16"/>
                <w:szCs w:val="16"/>
                <w:lang w:val="pt-BR"/>
              </w:rPr>
            </w:pPr>
            <w:r w:rsidRPr="003C47E0">
              <w:rPr>
                <w:rFonts w:ascii="GHEA Grapalat" w:hAnsi="GHEA Grapalat"/>
                <w:sz w:val="16"/>
                <w:szCs w:val="16"/>
                <w:lang w:val="pt-BR"/>
              </w:rPr>
              <w:t xml:space="preserve">                                         Կ.Տ.</w:t>
            </w:r>
          </w:p>
          <w:p w:rsidR="00385415" w:rsidRPr="00E6597C" w:rsidRDefault="00385415" w:rsidP="0065511D">
            <w:pPr>
              <w:spacing w:line="360" w:lineRule="auto"/>
              <w:jc w:val="center"/>
              <w:rPr>
                <w:rFonts w:ascii="GHEA Grapalat" w:hAnsi="GHEA Grapalat" w:cs="Sylfaen"/>
                <w:b/>
                <w:bCs/>
                <w:lang w:val="nb-NO"/>
              </w:rPr>
            </w:pPr>
          </w:p>
        </w:tc>
        <w:tc>
          <w:tcPr>
            <w:tcW w:w="4343" w:type="dxa"/>
          </w:tcPr>
          <w:p w:rsidR="00385415" w:rsidRPr="00E6597C" w:rsidRDefault="00385415" w:rsidP="0065511D">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385415" w:rsidRPr="00E6597C" w:rsidRDefault="00385415" w:rsidP="0065511D">
            <w:pPr>
              <w:jc w:val="center"/>
              <w:rPr>
                <w:rFonts w:ascii="GHEA Grapalat" w:hAnsi="GHEA Grapalat"/>
                <w:lang w:val="ru-RU"/>
              </w:rPr>
            </w:pPr>
          </w:p>
          <w:p w:rsidR="00385415" w:rsidRPr="00E6597C" w:rsidRDefault="00385415" w:rsidP="0065511D">
            <w:pPr>
              <w:jc w:val="center"/>
              <w:rPr>
                <w:rFonts w:ascii="GHEA Grapalat" w:hAnsi="GHEA Grapalat"/>
                <w:lang w:val="ru-RU"/>
              </w:rPr>
            </w:pPr>
          </w:p>
          <w:p w:rsidR="00385415" w:rsidRPr="00E6597C" w:rsidRDefault="00385415" w:rsidP="0065511D">
            <w:pPr>
              <w:jc w:val="center"/>
              <w:rPr>
                <w:rFonts w:ascii="GHEA Grapalat" w:hAnsi="GHEA Grapalat"/>
                <w:lang w:val="ru-RU"/>
              </w:rPr>
            </w:pPr>
            <w:r w:rsidRPr="00E6597C">
              <w:rPr>
                <w:rFonts w:ascii="GHEA Grapalat" w:hAnsi="GHEA Grapalat"/>
                <w:lang w:val="ru-RU"/>
              </w:rPr>
              <w:t>---------------------------------</w:t>
            </w:r>
          </w:p>
          <w:p w:rsidR="00385415" w:rsidRPr="00E6597C" w:rsidRDefault="00385415" w:rsidP="0065511D">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385415" w:rsidRPr="00E6597C" w:rsidRDefault="00385415" w:rsidP="0065511D">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495B69" w:rsidRPr="00495B69" w:rsidRDefault="00495B69" w:rsidP="00495B69">
      <w:pPr>
        <w:ind w:firstLine="567"/>
        <w:rPr>
          <w:rFonts w:ascii="GHEA Grapalat" w:hAnsi="GHEA Grapalat"/>
          <w:b/>
          <w:bCs/>
          <w:i/>
          <w:sz w:val="16"/>
          <w:szCs w:val="16"/>
          <w:lang w:val="pt-BR"/>
        </w:rPr>
      </w:pPr>
    </w:p>
    <w:p w:rsidR="00495B69" w:rsidRPr="00495B69" w:rsidRDefault="00495B69" w:rsidP="00495B69">
      <w:pPr>
        <w:ind w:firstLine="567"/>
        <w:rPr>
          <w:rFonts w:ascii="GHEA Grapalat" w:hAnsi="GHEA Grapalat"/>
          <w:b/>
          <w:bCs/>
          <w:i/>
          <w:sz w:val="16"/>
          <w:szCs w:val="16"/>
          <w:lang w:val="pt-BR"/>
        </w:rPr>
      </w:pPr>
    </w:p>
    <w:p w:rsidR="00495B69" w:rsidRPr="00495B69" w:rsidRDefault="00495B69" w:rsidP="00495B69">
      <w:pPr>
        <w:ind w:firstLine="567"/>
        <w:rPr>
          <w:rFonts w:ascii="GHEA Grapalat" w:hAnsi="GHEA Grapalat"/>
          <w:b/>
          <w:bCs/>
          <w:i/>
          <w:sz w:val="16"/>
          <w:szCs w:val="16"/>
          <w:lang w:val="pt-BR"/>
        </w:rPr>
      </w:pPr>
    </w:p>
    <w:p w:rsidR="00F02279" w:rsidRPr="00495B69" w:rsidRDefault="00F02279" w:rsidP="00495B69">
      <w:pPr>
        <w:ind w:firstLine="567"/>
        <w:rPr>
          <w:rFonts w:ascii="GHEA Grapalat" w:hAnsi="GHEA Grapalat"/>
          <w:i/>
          <w:sz w:val="16"/>
          <w:szCs w:val="16"/>
          <w:lang w:val="pt-BR"/>
        </w:rPr>
      </w:pPr>
    </w:p>
    <w:p w:rsidR="008D4952" w:rsidRDefault="008D4952" w:rsidP="00F02279">
      <w:pPr>
        <w:ind w:firstLine="567"/>
        <w:jc w:val="right"/>
        <w:rPr>
          <w:rFonts w:ascii="GHEA Grapalat" w:hAnsi="GHEA Grapalat" w:cs="Sylfaen"/>
          <w:i/>
          <w:sz w:val="20"/>
          <w:szCs w:val="20"/>
          <w:lang w:val="hy-AM"/>
        </w:rPr>
      </w:pPr>
    </w:p>
    <w:p w:rsidR="008D4952" w:rsidRDefault="008D4952" w:rsidP="00F02279">
      <w:pPr>
        <w:ind w:firstLine="567"/>
        <w:jc w:val="right"/>
        <w:rPr>
          <w:rFonts w:ascii="GHEA Grapalat" w:hAnsi="GHEA Grapalat" w:cs="Sylfaen"/>
          <w:i/>
          <w:sz w:val="20"/>
          <w:szCs w:val="20"/>
          <w:lang w:val="hy-AM"/>
        </w:rPr>
      </w:pPr>
    </w:p>
    <w:p w:rsidR="008D4952" w:rsidRDefault="008D4952" w:rsidP="00F02279">
      <w:pPr>
        <w:ind w:firstLine="567"/>
        <w:jc w:val="right"/>
        <w:rPr>
          <w:rFonts w:ascii="GHEA Grapalat" w:hAnsi="GHEA Grapalat" w:cs="Sylfaen"/>
          <w:i/>
          <w:sz w:val="20"/>
          <w:szCs w:val="20"/>
          <w:lang w:val="hy-AM"/>
        </w:rPr>
      </w:pPr>
    </w:p>
    <w:p w:rsidR="008D4952" w:rsidRDefault="008D4952" w:rsidP="00F02279">
      <w:pPr>
        <w:ind w:firstLine="567"/>
        <w:jc w:val="right"/>
        <w:rPr>
          <w:rFonts w:ascii="GHEA Grapalat" w:hAnsi="GHEA Grapalat" w:cs="Sylfaen"/>
          <w:i/>
          <w:sz w:val="20"/>
          <w:szCs w:val="20"/>
          <w:lang w:val="hy-AM"/>
        </w:rPr>
      </w:pPr>
    </w:p>
    <w:p w:rsidR="008D4952" w:rsidRDefault="008D4952" w:rsidP="00F02279">
      <w:pPr>
        <w:ind w:firstLine="567"/>
        <w:jc w:val="right"/>
        <w:rPr>
          <w:rFonts w:ascii="GHEA Grapalat" w:hAnsi="GHEA Grapalat" w:cs="Sylfaen"/>
          <w:i/>
          <w:sz w:val="20"/>
          <w:szCs w:val="20"/>
          <w:lang w:val="hy-AM"/>
        </w:rPr>
      </w:pPr>
    </w:p>
    <w:p w:rsidR="008D4952" w:rsidRDefault="008D4952" w:rsidP="00F02279">
      <w:pPr>
        <w:ind w:firstLine="567"/>
        <w:jc w:val="right"/>
        <w:rPr>
          <w:rFonts w:ascii="GHEA Grapalat" w:hAnsi="GHEA Grapalat" w:cs="Sylfaen"/>
          <w:i/>
          <w:sz w:val="20"/>
          <w:szCs w:val="20"/>
          <w:lang w:val="hy-AM"/>
        </w:rPr>
      </w:pPr>
    </w:p>
    <w:p w:rsidR="008D4952" w:rsidRDefault="008D4952" w:rsidP="00F02279">
      <w:pPr>
        <w:ind w:firstLine="567"/>
        <w:jc w:val="right"/>
        <w:rPr>
          <w:rFonts w:ascii="GHEA Grapalat" w:hAnsi="GHEA Grapalat" w:cs="Sylfaen"/>
          <w:i/>
          <w:sz w:val="20"/>
          <w:szCs w:val="20"/>
          <w:lang w:val="hy-AM"/>
        </w:rPr>
      </w:pPr>
    </w:p>
    <w:p w:rsidR="008D4952" w:rsidRDefault="008D4952" w:rsidP="00F02279">
      <w:pPr>
        <w:ind w:firstLine="567"/>
        <w:jc w:val="right"/>
        <w:rPr>
          <w:rFonts w:ascii="GHEA Grapalat" w:hAnsi="GHEA Grapalat" w:cs="Sylfaen"/>
          <w:i/>
          <w:sz w:val="20"/>
          <w:szCs w:val="20"/>
          <w:lang w:val="hy-AM"/>
        </w:rPr>
      </w:pPr>
    </w:p>
    <w:p w:rsidR="008D4952" w:rsidRDefault="008D4952" w:rsidP="00F02279">
      <w:pPr>
        <w:ind w:firstLine="567"/>
        <w:jc w:val="right"/>
        <w:rPr>
          <w:rFonts w:ascii="GHEA Grapalat" w:hAnsi="GHEA Grapalat" w:cs="Sylfaen"/>
          <w:i/>
          <w:sz w:val="20"/>
          <w:szCs w:val="20"/>
          <w:lang w:val="hy-AM"/>
        </w:rPr>
      </w:pPr>
    </w:p>
    <w:p w:rsidR="008D4952" w:rsidRDefault="008D4952" w:rsidP="00F02279">
      <w:pPr>
        <w:ind w:firstLine="567"/>
        <w:jc w:val="right"/>
        <w:rPr>
          <w:rFonts w:ascii="GHEA Grapalat" w:hAnsi="GHEA Grapalat" w:cs="Sylfaen"/>
          <w:i/>
          <w:sz w:val="20"/>
          <w:szCs w:val="20"/>
          <w:lang w:val="hy-AM"/>
        </w:rPr>
      </w:pPr>
    </w:p>
    <w:p w:rsidR="008D4952" w:rsidRDefault="008D4952" w:rsidP="00F02279">
      <w:pPr>
        <w:ind w:firstLine="567"/>
        <w:jc w:val="right"/>
        <w:rPr>
          <w:rFonts w:ascii="GHEA Grapalat" w:hAnsi="GHEA Grapalat" w:cs="Sylfaen"/>
          <w:i/>
          <w:sz w:val="20"/>
          <w:szCs w:val="20"/>
          <w:lang w:val="hy-AM"/>
        </w:rPr>
      </w:pPr>
    </w:p>
    <w:p w:rsidR="008D4952" w:rsidRDefault="008D4952" w:rsidP="00F02279">
      <w:pPr>
        <w:ind w:firstLine="567"/>
        <w:jc w:val="right"/>
        <w:rPr>
          <w:rFonts w:ascii="GHEA Grapalat" w:hAnsi="GHEA Grapalat" w:cs="Sylfaen"/>
          <w:i/>
          <w:sz w:val="20"/>
          <w:szCs w:val="20"/>
          <w:lang w:val="hy-AM"/>
        </w:rPr>
      </w:pPr>
    </w:p>
    <w:p w:rsidR="008D4952" w:rsidRDefault="008D4952" w:rsidP="00F02279">
      <w:pPr>
        <w:ind w:firstLine="567"/>
        <w:jc w:val="right"/>
        <w:rPr>
          <w:rFonts w:ascii="GHEA Grapalat" w:hAnsi="GHEA Grapalat" w:cs="Sylfaen"/>
          <w:i/>
          <w:sz w:val="20"/>
          <w:szCs w:val="20"/>
          <w:lang w:val="hy-AM"/>
        </w:rPr>
      </w:pPr>
    </w:p>
    <w:p w:rsidR="008D4952" w:rsidRDefault="008D4952" w:rsidP="00F02279">
      <w:pPr>
        <w:ind w:firstLine="567"/>
        <w:jc w:val="right"/>
        <w:rPr>
          <w:rFonts w:ascii="GHEA Grapalat" w:hAnsi="GHEA Grapalat" w:cs="Sylfaen"/>
          <w:i/>
          <w:sz w:val="20"/>
          <w:szCs w:val="20"/>
          <w:lang w:val="hy-AM"/>
        </w:rPr>
      </w:pPr>
    </w:p>
    <w:p w:rsidR="008D4952" w:rsidRDefault="008D4952" w:rsidP="00F02279">
      <w:pPr>
        <w:ind w:firstLine="567"/>
        <w:jc w:val="right"/>
        <w:rPr>
          <w:rFonts w:ascii="GHEA Grapalat" w:hAnsi="GHEA Grapalat" w:cs="Sylfaen"/>
          <w:i/>
          <w:sz w:val="20"/>
          <w:szCs w:val="20"/>
          <w:lang w:val="hy-AM"/>
        </w:rPr>
      </w:pPr>
    </w:p>
    <w:p w:rsidR="008D4952" w:rsidRDefault="008D4952" w:rsidP="00F02279">
      <w:pPr>
        <w:ind w:firstLine="567"/>
        <w:jc w:val="right"/>
        <w:rPr>
          <w:rFonts w:ascii="GHEA Grapalat" w:hAnsi="GHEA Grapalat" w:cs="Sylfaen"/>
          <w:i/>
          <w:sz w:val="20"/>
          <w:szCs w:val="20"/>
          <w:lang w:val="hy-AM"/>
        </w:rPr>
      </w:pPr>
    </w:p>
    <w:p w:rsidR="008D4952" w:rsidRDefault="008D4952" w:rsidP="00F02279">
      <w:pPr>
        <w:ind w:firstLine="567"/>
        <w:jc w:val="right"/>
        <w:rPr>
          <w:rFonts w:ascii="GHEA Grapalat" w:hAnsi="GHEA Grapalat" w:cs="Sylfaen"/>
          <w:i/>
          <w:sz w:val="20"/>
          <w:szCs w:val="20"/>
          <w:lang w:val="hy-AM"/>
        </w:rPr>
      </w:pPr>
    </w:p>
    <w:p w:rsidR="008D4952" w:rsidRDefault="008D4952" w:rsidP="00F02279">
      <w:pPr>
        <w:ind w:firstLine="567"/>
        <w:jc w:val="right"/>
        <w:rPr>
          <w:rFonts w:ascii="GHEA Grapalat" w:hAnsi="GHEA Grapalat" w:cs="Sylfaen"/>
          <w:i/>
          <w:sz w:val="20"/>
          <w:szCs w:val="20"/>
          <w:lang w:val="hy-AM"/>
        </w:rPr>
      </w:pPr>
    </w:p>
    <w:p w:rsidR="008D4952" w:rsidRDefault="008D4952" w:rsidP="00F02279">
      <w:pPr>
        <w:ind w:firstLine="567"/>
        <w:jc w:val="right"/>
        <w:rPr>
          <w:rFonts w:ascii="GHEA Grapalat" w:hAnsi="GHEA Grapalat" w:cs="Sylfaen"/>
          <w:i/>
          <w:sz w:val="20"/>
          <w:szCs w:val="20"/>
          <w:lang w:val="hy-AM"/>
        </w:rPr>
      </w:pPr>
    </w:p>
    <w:p w:rsidR="008D4952" w:rsidRDefault="008D4952" w:rsidP="00F02279">
      <w:pPr>
        <w:ind w:firstLine="567"/>
        <w:jc w:val="right"/>
        <w:rPr>
          <w:rFonts w:ascii="GHEA Grapalat" w:hAnsi="GHEA Grapalat" w:cs="Sylfaen"/>
          <w:i/>
          <w:sz w:val="20"/>
          <w:szCs w:val="20"/>
          <w:lang w:val="hy-AM"/>
        </w:rPr>
      </w:pP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N 3</w:t>
      </w: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rsidR="00F02279" w:rsidRPr="00E6597C" w:rsidRDefault="00F02279" w:rsidP="00F02279">
      <w:pPr>
        <w:tabs>
          <w:tab w:val="left" w:pos="9540"/>
        </w:tabs>
        <w:rPr>
          <w:rFonts w:ascii="GHEA Grapalat" w:hAnsi="GHEA Grapalat"/>
          <w:sz w:val="20"/>
          <w:lang w:val="pt-BR"/>
        </w:rPr>
      </w:pPr>
    </w:p>
    <w:p w:rsidR="00F02279" w:rsidRPr="00E6597C" w:rsidRDefault="00F02279" w:rsidP="00F02279">
      <w:pPr>
        <w:tabs>
          <w:tab w:val="left" w:pos="9540"/>
        </w:tabs>
        <w:rPr>
          <w:rFonts w:ascii="GHEA Grapalat" w:hAnsi="GHEA Grapalat"/>
          <w:sz w:val="20"/>
          <w:lang w:val="pt-BR"/>
        </w:rPr>
      </w:pPr>
    </w:p>
    <w:p w:rsidR="00F02279" w:rsidRPr="00E6597C" w:rsidRDefault="00F02279" w:rsidP="00F02279">
      <w:pPr>
        <w:jc w:val="center"/>
        <w:rPr>
          <w:rFonts w:ascii="GHEA Grapalat" w:hAnsi="GHEA Grapalat"/>
          <w:sz w:val="20"/>
        </w:rPr>
      </w:pP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sz w:val="20"/>
        </w:rPr>
        <w:t>ՎՃԱՐՄԱՆ ԺԱՄԱՆԱԿԱՑՈՒՅՑ*</w:t>
      </w:r>
    </w:p>
    <w:p w:rsidR="00F02279" w:rsidRPr="00E6597C" w:rsidRDefault="00F02279" w:rsidP="00F02279">
      <w:pPr>
        <w:jc w:val="right"/>
        <w:rPr>
          <w:rFonts w:ascii="GHEA Grapalat" w:hAnsi="GHEA Grapalat"/>
          <w:sz w:val="20"/>
        </w:rPr>
      </w:pPr>
      <w:r w:rsidRPr="00E6597C">
        <w:rPr>
          <w:rFonts w:ascii="GHEA Grapalat" w:hAnsi="GHEA Grapalat"/>
          <w:sz w:val="20"/>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10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51"/>
        <w:gridCol w:w="1530"/>
        <w:gridCol w:w="1981"/>
        <w:gridCol w:w="567"/>
        <w:gridCol w:w="425"/>
        <w:gridCol w:w="283"/>
        <w:gridCol w:w="426"/>
        <w:gridCol w:w="425"/>
        <w:gridCol w:w="425"/>
        <w:gridCol w:w="425"/>
        <w:gridCol w:w="426"/>
        <w:gridCol w:w="425"/>
        <w:gridCol w:w="425"/>
        <w:gridCol w:w="425"/>
        <w:gridCol w:w="709"/>
        <w:gridCol w:w="709"/>
      </w:tblGrid>
      <w:tr w:rsidR="00F02279" w:rsidRPr="00E6597C" w:rsidTr="00DC2BEC">
        <w:tc>
          <w:tcPr>
            <w:tcW w:w="11057" w:type="dxa"/>
            <w:gridSpan w:val="16"/>
          </w:tcPr>
          <w:p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F105A7" w:rsidTr="00DC2BEC">
        <w:tc>
          <w:tcPr>
            <w:tcW w:w="1451"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530"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981"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095" w:type="dxa"/>
            <w:gridSpan w:val="13"/>
            <w:vAlign w:val="center"/>
          </w:tcPr>
          <w:p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w:t>
            </w:r>
            <w:r w:rsidR="00205078">
              <w:rPr>
                <w:rFonts w:ascii="GHEA Grapalat" w:hAnsi="GHEA Grapalat"/>
                <w:sz w:val="18"/>
                <w:lang w:val="hy-AM"/>
              </w:rPr>
              <w:t>22</w:t>
            </w:r>
            <w:r w:rsidRPr="00E6597C">
              <w:rPr>
                <w:rFonts w:ascii="GHEA Grapalat" w:hAnsi="GHEA Grapalat"/>
                <w:sz w:val="18"/>
                <w:lang w:val="es-ES"/>
              </w:rPr>
              <w:t xml:space="preserve">  թ-ին` ըստ ամիսների, այդ թվում**</w:t>
            </w:r>
          </w:p>
        </w:tc>
      </w:tr>
      <w:tr w:rsidR="00F02279" w:rsidRPr="00E6597C" w:rsidTr="00DC2BEC">
        <w:trPr>
          <w:trHeight w:val="1538"/>
        </w:trPr>
        <w:tc>
          <w:tcPr>
            <w:tcW w:w="1451" w:type="dxa"/>
          </w:tcPr>
          <w:p w:rsidR="00F02279" w:rsidRPr="00E6597C" w:rsidRDefault="00F02279" w:rsidP="00545BDE">
            <w:pPr>
              <w:jc w:val="center"/>
              <w:rPr>
                <w:rFonts w:ascii="GHEA Grapalat" w:hAnsi="GHEA Grapalat"/>
                <w:sz w:val="20"/>
                <w:lang w:val="es-ES"/>
              </w:rPr>
            </w:pPr>
          </w:p>
        </w:tc>
        <w:tc>
          <w:tcPr>
            <w:tcW w:w="1530" w:type="dxa"/>
          </w:tcPr>
          <w:p w:rsidR="00F02279" w:rsidRPr="00E6597C" w:rsidRDefault="00F02279" w:rsidP="00545BDE">
            <w:pPr>
              <w:jc w:val="center"/>
              <w:rPr>
                <w:rFonts w:ascii="GHEA Grapalat" w:hAnsi="GHEA Grapalat"/>
                <w:sz w:val="20"/>
                <w:lang w:val="es-ES"/>
              </w:rPr>
            </w:pPr>
          </w:p>
        </w:tc>
        <w:tc>
          <w:tcPr>
            <w:tcW w:w="1981" w:type="dxa"/>
          </w:tcPr>
          <w:p w:rsidR="00F02279" w:rsidRPr="00E6597C" w:rsidRDefault="00F02279" w:rsidP="00545BDE">
            <w:pPr>
              <w:jc w:val="center"/>
              <w:rPr>
                <w:rFonts w:ascii="GHEA Grapalat" w:hAnsi="GHEA Grapalat"/>
                <w:sz w:val="20"/>
                <w:lang w:val="es-ES"/>
              </w:rPr>
            </w:pPr>
          </w:p>
        </w:tc>
        <w:tc>
          <w:tcPr>
            <w:tcW w:w="56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25" w:type="dxa"/>
            <w:textDirection w:val="btLr"/>
            <w:vAlign w:val="center"/>
          </w:tcPr>
          <w:p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283"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26" w:type="dxa"/>
            <w:textDirection w:val="btLr"/>
            <w:vAlign w:val="center"/>
          </w:tcPr>
          <w:p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25"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25"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25"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26"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25"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25"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25"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709"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709" w:type="dxa"/>
            <w:vAlign w:val="center"/>
          </w:tcPr>
          <w:p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rsidR="00F02279" w:rsidRPr="00E6597C" w:rsidRDefault="00F02279" w:rsidP="00545BDE">
            <w:pPr>
              <w:jc w:val="center"/>
              <w:rPr>
                <w:rFonts w:ascii="GHEA Grapalat" w:hAnsi="GHEA Grapalat"/>
                <w:sz w:val="18"/>
                <w:lang w:val="es-ES"/>
              </w:rPr>
            </w:pPr>
          </w:p>
        </w:tc>
      </w:tr>
      <w:tr w:rsidR="000A509E" w:rsidRPr="00E6597C" w:rsidTr="00E85F2B">
        <w:trPr>
          <w:trHeight w:val="3227"/>
        </w:trPr>
        <w:tc>
          <w:tcPr>
            <w:tcW w:w="1451" w:type="dxa"/>
          </w:tcPr>
          <w:p w:rsidR="000A509E" w:rsidRPr="00E6597C" w:rsidRDefault="000A509E" w:rsidP="00545BDE">
            <w:pPr>
              <w:jc w:val="center"/>
              <w:rPr>
                <w:rFonts w:ascii="GHEA Grapalat" w:hAnsi="GHEA Grapalat"/>
                <w:sz w:val="20"/>
                <w:lang w:val="es-ES"/>
              </w:rPr>
            </w:pPr>
            <w:r>
              <w:rPr>
                <w:rFonts w:ascii="GHEA Grapalat" w:hAnsi="GHEA Grapalat"/>
                <w:sz w:val="14"/>
                <w:szCs w:val="16"/>
              </w:rPr>
              <w:t>1</w:t>
            </w:r>
          </w:p>
        </w:tc>
        <w:tc>
          <w:tcPr>
            <w:tcW w:w="1530" w:type="dxa"/>
          </w:tcPr>
          <w:p w:rsidR="000A509E" w:rsidRPr="00E6597C" w:rsidRDefault="000A509E" w:rsidP="00545BDE">
            <w:pPr>
              <w:jc w:val="center"/>
              <w:rPr>
                <w:rFonts w:ascii="GHEA Grapalat" w:hAnsi="GHEA Grapalat"/>
                <w:sz w:val="20"/>
                <w:lang w:val="es-ES"/>
              </w:rPr>
            </w:pPr>
            <w:r>
              <w:rPr>
                <w:rFonts w:ascii="GHEA Grapalat" w:hAnsi="GHEA Grapalat"/>
                <w:sz w:val="20"/>
                <w:lang w:val="es-ES"/>
              </w:rPr>
              <w:t>45231187/1</w:t>
            </w:r>
          </w:p>
        </w:tc>
        <w:tc>
          <w:tcPr>
            <w:tcW w:w="1981" w:type="dxa"/>
            <w:vAlign w:val="center"/>
          </w:tcPr>
          <w:p w:rsidR="000A509E" w:rsidRPr="000A509E" w:rsidRDefault="000A509E" w:rsidP="00385415">
            <w:pPr>
              <w:pStyle w:val="23"/>
              <w:ind w:firstLine="0"/>
              <w:jc w:val="center"/>
              <w:rPr>
                <w:rFonts w:ascii="GHEA Grapalat" w:hAnsi="GHEA Grapalat"/>
                <w:b/>
                <w:bCs/>
                <w:i/>
                <w:sz w:val="16"/>
                <w:szCs w:val="16"/>
              </w:rPr>
            </w:pPr>
            <w:r w:rsidRPr="000A509E">
              <w:rPr>
                <w:rFonts w:ascii="GHEA Grapalat" w:hAnsi="GHEA Grapalat"/>
                <w:b/>
                <w:bCs/>
                <w:i/>
                <w:sz w:val="16"/>
                <w:szCs w:val="16"/>
              </w:rPr>
              <w:t>«</w:t>
            </w:r>
            <w:r w:rsidRPr="000A509E">
              <w:rPr>
                <w:rFonts w:ascii="GHEA Grapalat" w:hAnsi="GHEA Grapalat"/>
                <w:b/>
                <w:bCs/>
                <w:i/>
                <w:sz w:val="16"/>
                <w:szCs w:val="16"/>
                <w:lang w:val="hy-AM"/>
              </w:rPr>
              <w:t xml:space="preserve"> </w:t>
            </w:r>
            <w:r w:rsidR="00A1263B" w:rsidRPr="000A509E">
              <w:rPr>
                <w:rFonts w:ascii="GHEA Grapalat" w:hAnsi="GHEA Grapalat"/>
                <w:b/>
                <w:bCs/>
                <w:i/>
                <w:sz w:val="16"/>
                <w:szCs w:val="16"/>
                <w:lang w:val="hy-AM"/>
              </w:rPr>
              <w:fldChar w:fldCharType="begin"/>
            </w:r>
            <w:r w:rsidRPr="000A509E">
              <w:rPr>
                <w:rFonts w:ascii="GHEA Grapalat" w:hAnsi="GHEA Grapalat"/>
                <w:b/>
                <w:bCs/>
                <w:i/>
                <w:sz w:val="16"/>
                <w:szCs w:val="16"/>
                <w:lang w:val="hy-AM"/>
              </w:rPr>
              <w:instrText xml:space="preserve"> LINK Excel.Sheet.12 "C:\\Users\\User\\Downloads\\Խոյ -8ծրագիր 30</w:instrText>
            </w:r>
            <w:r w:rsidRPr="000A509E">
              <w:rPr>
                <w:rFonts w:ascii="MS Mincho" w:eastAsia="MS Mincho" w:hAnsi="MS Mincho" w:cs="MS Mincho" w:hint="eastAsia"/>
                <w:b/>
                <w:bCs/>
                <w:i/>
                <w:sz w:val="16"/>
                <w:szCs w:val="16"/>
                <w:lang w:val="hy-AM"/>
              </w:rPr>
              <w:instrText>․</w:instrText>
            </w:r>
            <w:r w:rsidRPr="000A509E">
              <w:rPr>
                <w:rFonts w:ascii="GHEA Grapalat" w:hAnsi="GHEA Grapalat"/>
                <w:b/>
                <w:bCs/>
                <w:i/>
                <w:sz w:val="16"/>
                <w:szCs w:val="16"/>
                <w:lang w:val="hy-AM"/>
              </w:rPr>
              <w:instrText>05</w:instrText>
            </w:r>
            <w:r w:rsidRPr="000A509E">
              <w:rPr>
                <w:rFonts w:ascii="MS Mincho" w:eastAsia="MS Mincho" w:hAnsi="MS Mincho" w:cs="MS Mincho" w:hint="eastAsia"/>
                <w:b/>
                <w:bCs/>
                <w:i/>
                <w:sz w:val="16"/>
                <w:szCs w:val="16"/>
                <w:lang w:val="hy-AM"/>
              </w:rPr>
              <w:instrText>․</w:instrText>
            </w:r>
            <w:r w:rsidRPr="000A509E">
              <w:rPr>
                <w:rFonts w:ascii="GHEA Grapalat" w:hAnsi="GHEA Grapalat"/>
                <w:b/>
                <w:bCs/>
                <w:i/>
                <w:sz w:val="16"/>
                <w:szCs w:val="16"/>
                <w:lang w:val="hy-AM"/>
              </w:rPr>
              <w:instrText>2022.xlsx" "30.05-</w:instrText>
            </w:r>
            <w:r w:rsidRPr="000A509E">
              <w:rPr>
                <w:rFonts w:ascii="GHEA Grapalat" w:hAnsi="GHEA Grapalat" w:cs="GHEA Grapalat"/>
                <w:b/>
                <w:bCs/>
                <w:i/>
                <w:sz w:val="16"/>
                <w:szCs w:val="16"/>
                <w:lang w:val="hy-AM"/>
              </w:rPr>
              <w:instrText>ամբողջ</w:instrText>
            </w:r>
            <w:r w:rsidRPr="000A509E">
              <w:rPr>
                <w:rFonts w:ascii="MS Mincho" w:eastAsia="MS Mincho" w:hAnsi="MS Mincho" w:cs="MS Mincho" w:hint="eastAsia"/>
                <w:b/>
                <w:bCs/>
                <w:i/>
                <w:sz w:val="16"/>
                <w:szCs w:val="16"/>
                <w:lang w:val="hy-AM"/>
              </w:rPr>
              <w:instrText>․</w:instrText>
            </w:r>
            <w:r w:rsidRPr="000A509E">
              <w:rPr>
                <w:rFonts w:ascii="GHEA Grapalat" w:hAnsi="GHEA Grapalat" w:cs="GHEA Grapalat"/>
                <w:b/>
                <w:bCs/>
                <w:i/>
                <w:sz w:val="16"/>
                <w:szCs w:val="16"/>
                <w:lang w:val="hy-AM"/>
              </w:rPr>
              <w:instrText>փաթեթ</w:instrText>
            </w:r>
            <w:r w:rsidRPr="000A509E">
              <w:rPr>
                <w:rFonts w:ascii="GHEA Grapalat" w:hAnsi="GHEA Grapalat"/>
                <w:b/>
                <w:bCs/>
                <w:i/>
                <w:sz w:val="16"/>
                <w:szCs w:val="16"/>
                <w:lang w:val="hy-AM"/>
              </w:rPr>
              <w:instrText xml:space="preserve">!R9C3" \a \f 4 \h  \* MERGEFORMAT </w:instrText>
            </w:r>
            <w:r w:rsidR="00A1263B" w:rsidRPr="000A509E">
              <w:rPr>
                <w:rFonts w:ascii="GHEA Grapalat" w:hAnsi="GHEA Grapalat"/>
                <w:b/>
                <w:bCs/>
                <w:i/>
                <w:sz w:val="16"/>
                <w:szCs w:val="16"/>
                <w:lang w:val="hy-AM"/>
              </w:rPr>
              <w:fldChar w:fldCharType="separate"/>
            </w:r>
            <w:r w:rsidRPr="000A509E">
              <w:rPr>
                <w:rFonts w:ascii="GHEA Grapalat" w:hAnsi="GHEA Grapalat"/>
                <w:b/>
                <w:bCs/>
                <w:i/>
                <w:sz w:val="16"/>
                <w:szCs w:val="16"/>
                <w:lang w:val="es-ES"/>
              </w:rPr>
              <w:t xml:space="preserve"> </w:t>
            </w:r>
            <w:r w:rsidRPr="000A509E">
              <w:rPr>
                <w:rFonts w:ascii="GHEA Grapalat" w:hAnsi="GHEA Grapalat"/>
                <w:b/>
                <w:bCs/>
                <w:i/>
                <w:sz w:val="16"/>
                <w:szCs w:val="16"/>
                <w:lang w:val="en-US"/>
              </w:rPr>
              <w:t>Գեղակերտ</w:t>
            </w:r>
            <w:r w:rsidRPr="000A509E">
              <w:rPr>
                <w:rFonts w:ascii="GHEA Grapalat" w:hAnsi="GHEA Grapalat"/>
                <w:b/>
                <w:bCs/>
                <w:i/>
                <w:sz w:val="16"/>
                <w:szCs w:val="16"/>
                <w:lang w:val="es-ES"/>
              </w:rPr>
              <w:t xml:space="preserve"> </w:t>
            </w:r>
            <w:r w:rsidRPr="000A509E">
              <w:rPr>
                <w:rFonts w:ascii="GHEA Grapalat" w:hAnsi="GHEA Grapalat"/>
                <w:b/>
                <w:bCs/>
                <w:i/>
                <w:sz w:val="16"/>
                <w:szCs w:val="16"/>
                <w:lang w:val="en-US"/>
              </w:rPr>
              <w:t>գյուղում</w:t>
            </w:r>
            <w:r w:rsidRPr="000A509E">
              <w:rPr>
                <w:rFonts w:ascii="GHEA Grapalat" w:hAnsi="GHEA Grapalat"/>
                <w:b/>
                <w:bCs/>
                <w:i/>
                <w:sz w:val="16"/>
                <w:szCs w:val="16"/>
                <w:lang w:val="es-ES"/>
              </w:rPr>
              <w:t xml:space="preserve"> </w:t>
            </w:r>
            <w:r w:rsidRPr="000A509E">
              <w:rPr>
                <w:rFonts w:ascii="GHEA Grapalat" w:hAnsi="GHEA Grapalat"/>
                <w:b/>
                <w:bCs/>
                <w:i/>
                <w:sz w:val="16"/>
                <w:szCs w:val="16"/>
                <w:lang w:val="en-US"/>
              </w:rPr>
              <w:t>Մ</w:t>
            </w:r>
            <w:r w:rsidRPr="000A509E">
              <w:rPr>
                <w:rFonts w:ascii="GHEA Grapalat" w:hAnsi="GHEA Grapalat"/>
                <w:b/>
                <w:bCs/>
                <w:i/>
                <w:sz w:val="16"/>
                <w:szCs w:val="16"/>
                <w:lang w:val="es-ES"/>
              </w:rPr>
              <w:t>.</w:t>
            </w:r>
            <w:r w:rsidRPr="000A509E">
              <w:rPr>
                <w:rFonts w:ascii="GHEA Grapalat" w:hAnsi="GHEA Grapalat"/>
                <w:b/>
                <w:bCs/>
                <w:i/>
                <w:sz w:val="16"/>
                <w:szCs w:val="16"/>
                <w:lang w:val="en-US"/>
              </w:rPr>
              <w:t>Սարյան</w:t>
            </w:r>
            <w:r w:rsidRPr="000A509E">
              <w:rPr>
                <w:rFonts w:ascii="GHEA Grapalat" w:hAnsi="GHEA Grapalat"/>
                <w:b/>
                <w:bCs/>
                <w:i/>
                <w:sz w:val="16"/>
                <w:szCs w:val="16"/>
                <w:lang w:val="es-ES"/>
              </w:rPr>
              <w:t xml:space="preserve">, </w:t>
            </w:r>
            <w:r w:rsidRPr="000A509E">
              <w:rPr>
                <w:rFonts w:ascii="GHEA Grapalat" w:hAnsi="GHEA Grapalat"/>
                <w:b/>
                <w:bCs/>
                <w:i/>
                <w:sz w:val="16"/>
                <w:szCs w:val="16"/>
                <w:lang w:val="en-US"/>
              </w:rPr>
              <w:t>Մարշալ</w:t>
            </w:r>
            <w:r w:rsidRPr="000A509E">
              <w:rPr>
                <w:rFonts w:ascii="GHEA Grapalat" w:hAnsi="GHEA Grapalat"/>
                <w:b/>
                <w:bCs/>
                <w:i/>
                <w:sz w:val="16"/>
                <w:szCs w:val="16"/>
                <w:lang w:val="es-ES"/>
              </w:rPr>
              <w:t xml:space="preserve"> </w:t>
            </w:r>
            <w:r w:rsidRPr="000A509E">
              <w:rPr>
                <w:rFonts w:ascii="GHEA Grapalat" w:hAnsi="GHEA Grapalat"/>
                <w:b/>
                <w:bCs/>
                <w:i/>
                <w:sz w:val="16"/>
                <w:szCs w:val="16"/>
                <w:lang w:val="en-US"/>
              </w:rPr>
              <w:t>Բաղրամյան</w:t>
            </w:r>
            <w:r w:rsidRPr="000A509E">
              <w:rPr>
                <w:rFonts w:ascii="GHEA Grapalat" w:hAnsi="GHEA Grapalat"/>
                <w:b/>
                <w:bCs/>
                <w:i/>
                <w:sz w:val="16"/>
                <w:szCs w:val="16"/>
                <w:lang w:val="es-ES"/>
              </w:rPr>
              <w:t xml:space="preserve"> </w:t>
            </w:r>
            <w:r w:rsidRPr="000A509E">
              <w:rPr>
                <w:rFonts w:ascii="GHEA Grapalat" w:hAnsi="GHEA Grapalat"/>
                <w:b/>
                <w:bCs/>
                <w:i/>
                <w:sz w:val="16"/>
                <w:szCs w:val="16"/>
                <w:lang w:val="en-US"/>
              </w:rPr>
              <w:t>փողոցների</w:t>
            </w:r>
            <w:r w:rsidRPr="000A509E">
              <w:rPr>
                <w:rFonts w:ascii="GHEA Grapalat" w:hAnsi="GHEA Grapalat"/>
                <w:b/>
                <w:bCs/>
                <w:i/>
                <w:sz w:val="16"/>
                <w:szCs w:val="16"/>
                <w:lang w:val="es-ES"/>
              </w:rPr>
              <w:t xml:space="preserve"> </w:t>
            </w:r>
            <w:r w:rsidRPr="000A509E">
              <w:rPr>
                <w:rFonts w:ascii="GHEA Grapalat" w:hAnsi="GHEA Grapalat"/>
                <w:b/>
                <w:bCs/>
                <w:i/>
                <w:sz w:val="16"/>
                <w:szCs w:val="16"/>
                <w:lang w:val="en-US"/>
              </w:rPr>
              <w:t>և</w:t>
            </w:r>
            <w:r w:rsidRPr="000A509E">
              <w:rPr>
                <w:rFonts w:ascii="GHEA Grapalat" w:hAnsi="GHEA Grapalat"/>
                <w:b/>
                <w:bCs/>
                <w:i/>
                <w:sz w:val="16"/>
                <w:szCs w:val="16"/>
                <w:lang w:val="es-ES"/>
              </w:rPr>
              <w:t xml:space="preserve"> </w:t>
            </w:r>
            <w:r w:rsidRPr="000A509E">
              <w:rPr>
                <w:rFonts w:ascii="GHEA Grapalat" w:hAnsi="GHEA Grapalat"/>
                <w:b/>
                <w:bCs/>
                <w:i/>
                <w:sz w:val="16"/>
                <w:szCs w:val="16"/>
                <w:lang w:val="en-US"/>
              </w:rPr>
              <w:t>Մ</w:t>
            </w:r>
            <w:r w:rsidRPr="000A509E">
              <w:rPr>
                <w:rFonts w:ascii="GHEA Grapalat" w:hAnsi="GHEA Grapalat"/>
                <w:b/>
                <w:bCs/>
                <w:i/>
                <w:sz w:val="16"/>
                <w:szCs w:val="16"/>
                <w:lang w:val="es-ES"/>
              </w:rPr>
              <w:t>.</w:t>
            </w:r>
            <w:r w:rsidRPr="000A509E">
              <w:rPr>
                <w:rFonts w:ascii="GHEA Grapalat" w:hAnsi="GHEA Grapalat"/>
                <w:b/>
                <w:bCs/>
                <w:i/>
                <w:sz w:val="16"/>
                <w:szCs w:val="16"/>
                <w:lang w:val="en-US"/>
              </w:rPr>
              <w:t>Մարշալ</w:t>
            </w:r>
            <w:r w:rsidRPr="000A509E">
              <w:rPr>
                <w:rFonts w:ascii="GHEA Grapalat" w:hAnsi="GHEA Grapalat"/>
                <w:b/>
                <w:bCs/>
                <w:i/>
                <w:sz w:val="16"/>
                <w:szCs w:val="16"/>
                <w:lang w:val="es-ES"/>
              </w:rPr>
              <w:t xml:space="preserve"> </w:t>
            </w:r>
            <w:r w:rsidRPr="000A509E">
              <w:rPr>
                <w:rFonts w:ascii="GHEA Grapalat" w:hAnsi="GHEA Grapalat"/>
                <w:b/>
                <w:bCs/>
                <w:i/>
                <w:sz w:val="16"/>
                <w:szCs w:val="16"/>
                <w:lang w:val="en-US"/>
              </w:rPr>
              <w:t>Բաղրամյան</w:t>
            </w:r>
            <w:r w:rsidRPr="000A509E">
              <w:rPr>
                <w:rFonts w:ascii="GHEA Grapalat" w:hAnsi="GHEA Grapalat"/>
                <w:b/>
                <w:bCs/>
                <w:i/>
                <w:sz w:val="16"/>
                <w:szCs w:val="16"/>
                <w:lang w:val="es-ES"/>
              </w:rPr>
              <w:t xml:space="preserve"> </w:t>
            </w:r>
            <w:r w:rsidRPr="000A509E">
              <w:rPr>
                <w:rFonts w:ascii="GHEA Grapalat" w:hAnsi="GHEA Grapalat"/>
                <w:b/>
                <w:bCs/>
                <w:i/>
                <w:sz w:val="16"/>
                <w:szCs w:val="16"/>
                <w:lang w:val="en-US"/>
              </w:rPr>
              <w:t>փողոցից</w:t>
            </w:r>
            <w:r w:rsidRPr="000A509E">
              <w:rPr>
                <w:rFonts w:ascii="GHEA Grapalat" w:hAnsi="GHEA Grapalat"/>
                <w:b/>
                <w:bCs/>
                <w:i/>
                <w:sz w:val="16"/>
                <w:szCs w:val="16"/>
                <w:lang w:val="es-ES"/>
              </w:rPr>
              <w:t xml:space="preserve"> </w:t>
            </w:r>
            <w:r w:rsidRPr="000A509E">
              <w:rPr>
                <w:rFonts w:ascii="GHEA Grapalat" w:hAnsi="GHEA Grapalat"/>
                <w:b/>
                <w:bCs/>
                <w:i/>
                <w:sz w:val="16"/>
                <w:szCs w:val="16"/>
                <w:lang w:val="en-US"/>
              </w:rPr>
              <w:t>մինչև</w:t>
            </w:r>
            <w:r w:rsidRPr="000A509E">
              <w:rPr>
                <w:rFonts w:ascii="GHEA Grapalat" w:hAnsi="GHEA Grapalat"/>
                <w:b/>
                <w:bCs/>
                <w:i/>
                <w:sz w:val="16"/>
                <w:szCs w:val="16"/>
                <w:lang w:val="es-ES"/>
              </w:rPr>
              <w:t xml:space="preserve"> </w:t>
            </w:r>
            <w:r w:rsidRPr="000A509E">
              <w:rPr>
                <w:rFonts w:ascii="GHEA Grapalat" w:hAnsi="GHEA Grapalat"/>
                <w:b/>
                <w:bCs/>
                <w:i/>
                <w:sz w:val="16"/>
                <w:szCs w:val="16"/>
                <w:lang w:val="en-US"/>
              </w:rPr>
              <w:t>մշակույթի</w:t>
            </w:r>
            <w:r w:rsidRPr="000A509E">
              <w:rPr>
                <w:rFonts w:ascii="GHEA Grapalat" w:hAnsi="GHEA Grapalat"/>
                <w:b/>
                <w:bCs/>
                <w:i/>
                <w:sz w:val="16"/>
                <w:szCs w:val="16"/>
                <w:lang w:val="es-ES"/>
              </w:rPr>
              <w:t xml:space="preserve"> </w:t>
            </w:r>
            <w:r w:rsidRPr="000A509E">
              <w:rPr>
                <w:rFonts w:ascii="GHEA Grapalat" w:hAnsi="GHEA Grapalat"/>
                <w:b/>
                <w:bCs/>
                <w:i/>
                <w:sz w:val="16"/>
                <w:szCs w:val="16"/>
                <w:lang w:val="en-US"/>
              </w:rPr>
              <w:t>տան</w:t>
            </w:r>
            <w:r w:rsidRPr="000A509E">
              <w:rPr>
                <w:rFonts w:ascii="GHEA Grapalat" w:hAnsi="GHEA Grapalat"/>
                <w:b/>
                <w:bCs/>
                <w:i/>
                <w:sz w:val="16"/>
                <w:szCs w:val="16"/>
                <w:lang w:val="es-ES"/>
              </w:rPr>
              <w:t xml:space="preserve"> </w:t>
            </w:r>
            <w:r w:rsidRPr="000A509E">
              <w:rPr>
                <w:rFonts w:ascii="GHEA Grapalat" w:hAnsi="GHEA Grapalat"/>
                <w:b/>
                <w:bCs/>
                <w:i/>
                <w:sz w:val="16"/>
                <w:szCs w:val="16"/>
                <w:lang w:val="en-US"/>
              </w:rPr>
              <w:t>հարակից</w:t>
            </w:r>
            <w:r w:rsidRPr="000A509E">
              <w:rPr>
                <w:rFonts w:ascii="GHEA Grapalat" w:hAnsi="GHEA Grapalat"/>
                <w:b/>
                <w:bCs/>
                <w:i/>
                <w:sz w:val="16"/>
                <w:szCs w:val="16"/>
                <w:lang w:val="es-ES"/>
              </w:rPr>
              <w:t xml:space="preserve"> </w:t>
            </w:r>
            <w:r w:rsidRPr="000A509E">
              <w:rPr>
                <w:rFonts w:ascii="GHEA Grapalat" w:hAnsi="GHEA Grapalat"/>
                <w:b/>
                <w:bCs/>
                <w:i/>
                <w:sz w:val="16"/>
                <w:szCs w:val="16"/>
                <w:lang w:val="en-US"/>
              </w:rPr>
              <w:t>տարածքի</w:t>
            </w:r>
            <w:r w:rsidRPr="000A509E">
              <w:rPr>
                <w:rFonts w:ascii="GHEA Grapalat" w:hAnsi="GHEA Grapalat"/>
                <w:b/>
                <w:bCs/>
                <w:i/>
                <w:sz w:val="16"/>
                <w:szCs w:val="16"/>
                <w:lang w:val="es-ES"/>
              </w:rPr>
              <w:t xml:space="preserve">  </w:t>
            </w:r>
            <w:r w:rsidRPr="000A509E">
              <w:rPr>
                <w:rFonts w:ascii="GHEA Grapalat" w:hAnsi="GHEA Grapalat"/>
                <w:b/>
                <w:bCs/>
                <w:i/>
                <w:sz w:val="16"/>
                <w:szCs w:val="16"/>
                <w:lang w:val="en-US"/>
              </w:rPr>
              <w:t>ասֆալտապատման</w:t>
            </w:r>
            <w:r w:rsidRPr="000A509E">
              <w:rPr>
                <w:rFonts w:ascii="GHEA Grapalat" w:hAnsi="GHEA Grapalat"/>
                <w:b/>
                <w:bCs/>
                <w:i/>
                <w:sz w:val="16"/>
                <w:szCs w:val="16"/>
                <w:lang w:val="es-ES"/>
              </w:rPr>
              <w:t xml:space="preserve"> </w:t>
            </w:r>
            <w:r w:rsidRPr="000A509E">
              <w:rPr>
                <w:rFonts w:ascii="GHEA Grapalat" w:hAnsi="GHEA Grapalat"/>
                <w:b/>
                <w:bCs/>
                <w:i/>
                <w:sz w:val="16"/>
                <w:szCs w:val="16"/>
                <w:lang w:val="hy-AM"/>
              </w:rPr>
              <w:t>աշխատանքների</w:t>
            </w:r>
            <w:r w:rsidRPr="000A509E">
              <w:rPr>
                <w:rFonts w:ascii="GHEA Grapalat" w:hAnsi="GHEA Grapalat"/>
                <w:b/>
                <w:bCs/>
                <w:i/>
                <w:sz w:val="16"/>
                <w:szCs w:val="16"/>
              </w:rPr>
              <w:t xml:space="preserve"> »</w:t>
            </w:r>
          </w:p>
          <w:p w:rsidR="000A509E" w:rsidRPr="00E85F2B" w:rsidRDefault="00A1263B" w:rsidP="00E85F2B">
            <w:pPr>
              <w:pStyle w:val="23"/>
              <w:ind w:firstLine="0"/>
              <w:rPr>
                <w:rFonts w:ascii="GHEA Grapalat" w:hAnsi="GHEA Grapalat"/>
                <w:lang w:val="hy-AM"/>
              </w:rPr>
            </w:pPr>
            <w:r w:rsidRPr="000A509E">
              <w:rPr>
                <w:rFonts w:ascii="GHEA Grapalat" w:hAnsi="GHEA Grapalat"/>
                <w:b/>
                <w:bCs/>
                <w:i/>
                <w:sz w:val="16"/>
                <w:szCs w:val="16"/>
                <w:lang w:val="hy-AM"/>
              </w:rPr>
              <w:fldChar w:fldCharType="end"/>
            </w:r>
          </w:p>
        </w:tc>
        <w:tc>
          <w:tcPr>
            <w:tcW w:w="567" w:type="dxa"/>
          </w:tcPr>
          <w:p w:rsidR="000A509E" w:rsidRPr="00E6597C" w:rsidRDefault="000A509E" w:rsidP="00545BDE">
            <w:pPr>
              <w:jc w:val="center"/>
              <w:rPr>
                <w:rFonts w:ascii="GHEA Grapalat" w:hAnsi="GHEA Grapalat"/>
                <w:lang w:val="pt-BR"/>
              </w:rPr>
            </w:pPr>
          </w:p>
        </w:tc>
        <w:tc>
          <w:tcPr>
            <w:tcW w:w="425" w:type="dxa"/>
          </w:tcPr>
          <w:p w:rsidR="000A509E" w:rsidRPr="00E6597C" w:rsidRDefault="000A509E" w:rsidP="00545BDE">
            <w:pPr>
              <w:jc w:val="center"/>
              <w:rPr>
                <w:rFonts w:ascii="GHEA Grapalat" w:hAnsi="GHEA Grapalat"/>
                <w:lang w:val="pt-BR"/>
              </w:rPr>
            </w:pPr>
          </w:p>
        </w:tc>
        <w:tc>
          <w:tcPr>
            <w:tcW w:w="283" w:type="dxa"/>
          </w:tcPr>
          <w:p w:rsidR="000A509E" w:rsidRPr="00E6597C" w:rsidRDefault="000A509E" w:rsidP="00545BDE">
            <w:pPr>
              <w:jc w:val="center"/>
              <w:rPr>
                <w:rFonts w:ascii="GHEA Grapalat" w:hAnsi="GHEA Grapalat" w:cs="Arial"/>
                <w:sz w:val="18"/>
                <w:szCs w:val="18"/>
                <w:lang w:val="pt-BR"/>
              </w:rPr>
            </w:pPr>
          </w:p>
        </w:tc>
        <w:tc>
          <w:tcPr>
            <w:tcW w:w="426" w:type="dxa"/>
          </w:tcPr>
          <w:p w:rsidR="000A509E" w:rsidRPr="00E6597C" w:rsidRDefault="000A509E" w:rsidP="00545BDE">
            <w:pPr>
              <w:jc w:val="center"/>
              <w:rPr>
                <w:rFonts w:ascii="GHEA Grapalat" w:hAnsi="GHEA Grapalat" w:cs="Arial"/>
                <w:sz w:val="18"/>
                <w:szCs w:val="18"/>
                <w:lang w:val="pt-BR"/>
              </w:rPr>
            </w:pPr>
          </w:p>
        </w:tc>
        <w:tc>
          <w:tcPr>
            <w:tcW w:w="425" w:type="dxa"/>
          </w:tcPr>
          <w:p w:rsidR="000A509E" w:rsidRPr="00E6597C" w:rsidRDefault="000A509E" w:rsidP="00545BDE">
            <w:pPr>
              <w:jc w:val="center"/>
              <w:rPr>
                <w:rFonts w:ascii="GHEA Grapalat" w:hAnsi="GHEA Grapalat" w:cs="Arial"/>
                <w:sz w:val="18"/>
                <w:szCs w:val="18"/>
                <w:lang w:val="pt-BR"/>
              </w:rPr>
            </w:pPr>
          </w:p>
        </w:tc>
        <w:tc>
          <w:tcPr>
            <w:tcW w:w="425" w:type="dxa"/>
          </w:tcPr>
          <w:p w:rsidR="000A509E" w:rsidRPr="00E6597C" w:rsidRDefault="000A509E" w:rsidP="00545BDE">
            <w:pPr>
              <w:jc w:val="center"/>
              <w:rPr>
                <w:rFonts w:ascii="GHEA Grapalat" w:hAnsi="GHEA Grapalat" w:cs="Arial"/>
                <w:sz w:val="18"/>
                <w:szCs w:val="18"/>
                <w:lang w:val="pt-BR"/>
              </w:rPr>
            </w:pPr>
          </w:p>
        </w:tc>
        <w:tc>
          <w:tcPr>
            <w:tcW w:w="425" w:type="dxa"/>
          </w:tcPr>
          <w:p w:rsidR="000A509E" w:rsidRPr="00E6597C" w:rsidRDefault="000A509E" w:rsidP="00495B69">
            <w:pPr>
              <w:jc w:val="center"/>
              <w:rPr>
                <w:rFonts w:ascii="GHEA Grapalat" w:hAnsi="GHEA Grapalat"/>
                <w:sz w:val="20"/>
                <w:lang w:val="pt-BR"/>
              </w:rPr>
            </w:pPr>
          </w:p>
          <w:p w:rsidR="000A509E" w:rsidRPr="00E6597C" w:rsidRDefault="000A509E" w:rsidP="00495B69">
            <w:pPr>
              <w:jc w:val="center"/>
              <w:rPr>
                <w:rFonts w:ascii="GHEA Grapalat" w:hAnsi="GHEA Grapalat"/>
                <w:sz w:val="20"/>
                <w:lang w:val="pt-BR"/>
              </w:rPr>
            </w:pPr>
          </w:p>
          <w:p w:rsidR="000A509E" w:rsidRPr="00E6597C" w:rsidRDefault="000A509E" w:rsidP="00E85F2B">
            <w:pPr>
              <w:jc w:val="center"/>
              <w:rPr>
                <w:rFonts w:ascii="GHEA Grapalat" w:hAnsi="GHEA Grapalat" w:cs="Arial"/>
                <w:sz w:val="18"/>
                <w:szCs w:val="18"/>
                <w:lang w:val="pt-BR"/>
              </w:rPr>
            </w:pPr>
          </w:p>
        </w:tc>
        <w:tc>
          <w:tcPr>
            <w:tcW w:w="426" w:type="dxa"/>
          </w:tcPr>
          <w:p w:rsidR="000A509E" w:rsidRPr="00E6597C" w:rsidRDefault="000A509E" w:rsidP="00495B69">
            <w:pPr>
              <w:jc w:val="center"/>
              <w:rPr>
                <w:rFonts w:ascii="GHEA Grapalat" w:hAnsi="GHEA Grapalat"/>
                <w:sz w:val="20"/>
                <w:lang w:val="pt-BR"/>
              </w:rPr>
            </w:pPr>
          </w:p>
          <w:p w:rsidR="000A509E" w:rsidRPr="00E6597C" w:rsidRDefault="000A509E" w:rsidP="00495B69">
            <w:pPr>
              <w:jc w:val="center"/>
              <w:rPr>
                <w:rFonts w:ascii="GHEA Grapalat" w:hAnsi="GHEA Grapalat"/>
                <w:sz w:val="20"/>
                <w:lang w:val="pt-BR"/>
              </w:rPr>
            </w:pPr>
          </w:p>
          <w:p w:rsidR="000A509E" w:rsidRPr="00E6597C" w:rsidRDefault="00E85F2B" w:rsidP="00545BDE">
            <w:pPr>
              <w:jc w:val="center"/>
              <w:rPr>
                <w:rFonts w:ascii="GHEA Grapalat" w:hAnsi="GHEA Grapalat" w:cs="Arial"/>
                <w:sz w:val="18"/>
                <w:szCs w:val="18"/>
                <w:lang w:val="pt-BR"/>
              </w:rPr>
            </w:pPr>
            <w:r>
              <w:rPr>
                <w:rFonts w:ascii="GHEA Grapalat" w:hAnsi="GHEA Grapalat"/>
                <w:sz w:val="20"/>
                <w:lang w:val="hy-AM"/>
              </w:rPr>
              <w:t>0</w:t>
            </w:r>
            <w:r w:rsidR="000A509E" w:rsidRPr="00E6597C">
              <w:rPr>
                <w:rFonts w:ascii="GHEA Grapalat" w:hAnsi="GHEA Grapalat"/>
                <w:sz w:val="20"/>
                <w:lang w:val="pt-BR"/>
              </w:rPr>
              <w:t>%</w:t>
            </w:r>
          </w:p>
        </w:tc>
        <w:tc>
          <w:tcPr>
            <w:tcW w:w="425" w:type="dxa"/>
          </w:tcPr>
          <w:p w:rsidR="000A509E" w:rsidRPr="00E6597C" w:rsidRDefault="000A509E" w:rsidP="00495B69">
            <w:pPr>
              <w:jc w:val="center"/>
              <w:rPr>
                <w:rFonts w:ascii="GHEA Grapalat" w:hAnsi="GHEA Grapalat"/>
                <w:sz w:val="20"/>
                <w:lang w:val="pt-BR"/>
              </w:rPr>
            </w:pPr>
          </w:p>
          <w:p w:rsidR="000A509E" w:rsidRPr="00E6597C" w:rsidRDefault="000A509E" w:rsidP="00495B69">
            <w:pPr>
              <w:jc w:val="center"/>
              <w:rPr>
                <w:rFonts w:ascii="GHEA Grapalat" w:hAnsi="GHEA Grapalat"/>
                <w:sz w:val="20"/>
                <w:lang w:val="pt-BR"/>
              </w:rPr>
            </w:pPr>
          </w:p>
          <w:p w:rsidR="000A509E" w:rsidRPr="00E6597C" w:rsidRDefault="00E85F2B" w:rsidP="00545BDE">
            <w:pPr>
              <w:jc w:val="center"/>
              <w:rPr>
                <w:rFonts w:ascii="GHEA Grapalat" w:hAnsi="GHEA Grapalat" w:cs="Arial"/>
                <w:sz w:val="18"/>
                <w:szCs w:val="18"/>
                <w:lang w:val="pt-BR"/>
              </w:rPr>
            </w:pPr>
            <w:r>
              <w:rPr>
                <w:rFonts w:ascii="GHEA Grapalat" w:hAnsi="GHEA Grapalat"/>
                <w:sz w:val="20"/>
                <w:lang w:val="hy-AM"/>
              </w:rPr>
              <w:t>0</w:t>
            </w:r>
            <w:r w:rsidR="000A509E" w:rsidRPr="00E6597C">
              <w:rPr>
                <w:rFonts w:ascii="GHEA Grapalat" w:hAnsi="GHEA Grapalat"/>
                <w:sz w:val="20"/>
                <w:lang w:val="pt-BR"/>
              </w:rPr>
              <w:t>%</w:t>
            </w:r>
          </w:p>
        </w:tc>
        <w:tc>
          <w:tcPr>
            <w:tcW w:w="425" w:type="dxa"/>
          </w:tcPr>
          <w:p w:rsidR="000A509E" w:rsidRPr="00E6597C" w:rsidRDefault="000A509E" w:rsidP="00495B69">
            <w:pPr>
              <w:jc w:val="center"/>
              <w:rPr>
                <w:rFonts w:ascii="GHEA Grapalat" w:hAnsi="GHEA Grapalat"/>
                <w:sz w:val="20"/>
                <w:lang w:val="pt-BR"/>
              </w:rPr>
            </w:pPr>
          </w:p>
          <w:p w:rsidR="000A509E" w:rsidRPr="00E6597C" w:rsidRDefault="000A509E" w:rsidP="00495B69">
            <w:pPr>
              <w:jc w:val="center"/>
              <w:rPr>
                <w:rFonts w:ascii="GHEA Grapalat" w:hAnsi="GHEA Grapalat"/>
                <w:sz w:val="20"/>
                <w:lang w:val="pt-BR"/>
              </w:rPr>
            </w:pPr>
          </w:p>
          <w:p w:rsidR="000A509E" w:rsidRPr="00E6597C" w:rsidRDefault="000A509E"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25" w:type="dxa"/>
          </w:tcPr>
          <w:p w:rsidR="000A509E" w:rsidRPr="00E6597C" w:rsidRDefault="000A509E" w:rsidP="00495B69">
            <w:pPr>
              <w:jc w:val="center"/>
              <w:rPr>
                <w:rFonts w:ascii="GHEA Grapalat" w:hAnsi="GHEA Grapalat"/>
                <w:sz w:val="20"/>
                <w:lang w:val="pt-BR"/>
              </w:rPr>
            </w:pPr>
          </w:p>
          <w:p w:rsidR="000A509E" w:rsidRPr="00E6597C" w:rsidRDefault="000A509E" w:rsidP="00495B69">
            <w:pPr>
              <w:jc w:val="center"/>
              <w:rPr>
                <w:rFonts w:ascii="GHEA Grapalat" w:hAnsi="GHEA Grapalat"/>
                <w:sz w:val="20"/>
                <w:lang w:val="pt-BR"/>
              </w:rPr>
            </w:pPr>
          </w:p>
          <w:p w:rsidR="000A509E" w:rsidRPr="00E6597C" w:rsidRDefault="000A509E"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709" w:type="dxa"/>
          </w:tcPr>
          <w:p w:rsidR="000A509E" w:rsidRPr="00E6597C" w:rsidRDefault="000A509E" w:rsidP="00495B69">
            <w:pPr>
              <w:jc w:val="center"/>
              <w:rPr>
                <w:rFonts w:ascii="GHEA Grapalat" w:hAnsi="GHEA Grapalat"/>
                <w:sz w:val="20"/>
                <w:lang w:val="pt-BR"/>
              </w:rPr>
            </w:pPr>
          </w:p>
          <w:p w:rsidR="000A509E" w:rsidRPr="00E6597C" w:rsidRDefault="000A509E" w:rsidP="00495B69">
            <w:pPr>
              <w:jc w:val="center"/>
              <w:rPr>
                <w:rFonts w:ascii="GHEA Grapalat" w:hAnsi="GHEA Grapalat"/>
                <w:sz w:val="20"/>
                <w:lang w:val="pt-BR"/>
              </w:rPr>
            </w:pPr>
          </w:p>
          <w:p w:rsidR="000A509E" w:rsidRPr="00E6597C" w:rsidRDefault="000A509E"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709" w:type="dxa"/>
          </w:tcPr>
          <w:p w:rsidR="000A509E" w:rsidRPr="00E6597C" w:rsidRDefault="000A509E" w:rsidP="00495B69">
            <w:pPr>
              <w:jc w:val="center"/>
              <w:rPr>
                <w:rFonts w:ascii="GHEA Grapalat" w:hAnsi="GHEA Grapalat"/>
                <w:sz w:val="20"/>
                <w:lang w:val="pt-BR"/>
              </w:rPr>
            </w:pPr>
          </w:p>
          <w:p w:rsidR="000A509E" w:rsidRPr="00E6597C" w:rsidRDefault="000A509E" w:rsidP="00495B69">
            <w:pPr>
              <w:jc w:val="center"/>
              <w:rPr>
                <w:rFonts w:ascii="GHEA Grapalat" w:hAnsi="GHEA Grapalat"/>
                <w:sz w:val="20"/>
                <w:lang w:val="pt-BR"/>
              </w:rPr>
            </w:pPr>
          </w:p>
          <w:p w:rsidR="000A509E" w:rsidRPr="00E6597C" w:rsidRDefault="000A509E" w:rsidP="00545BDE">
            <w:pPr>
              <w:jc w:val="center"/>
              <w:rPr>
                <w:rFonts w:ascii="GHEA Grapalat" w:hAnsi="GHEA Grapalat"/>
                <w:b/>
                <w:lang w:val="pt-BR"/>
              </w:rPr>
            </w:pPr>
            <w:r w:rsidRPr="00E6597C">
              <w:rPr>
                <w:rFonts w:ascii="GHEA Grapalat" w:hAnsi="GHEA Grapalat"/>
                <w:sz w:val="20"/>
                <w:lang w:val="pt-BR"/>
              </w:rPr>
              <w:t>... %</w:t>
            </w:r>
          </w:p>
        </w:tc>
      </w:tr>
      <w:tr w:rsidR="00E85F2B" w:rsidRPr="00143A4E" w:rsidTr="00495B69">
        <w:trPr>
          <w:trHeight w:val="1538"/>
        </w:trPr>
        <w:tc>
          <w:tcPr>
            <w:tcW w:w="1451" w:type="dxa"/>
          </w:tcPr>
          <w:p w:rsidR="00E85F2B" w:rsidRDefault="00E85F2B" w:rsidP="00545BDE">
            <w:pPr>
              <w:jc w:val="center"/>
              <w:rPr>
                <w:rFonts w:ascii="GHEA Grapalat" w:hAnsi="GHEA Grapalat"/>
                <w:sz w:val="20"/>
                <w:lang w:val="es-ES"/>
              </w:rPr>
            </w:pPr>
            <w:r>
              <w:rPr>
                <w:rFonts w:ascii="GHEA Grapalat" w:hAnsi="GHEA Grapalat"/>
                <w:sz w:val="14"/>
                <w:szCs w:val="16"/>
              </w:rPr>
              <w:t>2</w:t>
            </w:r>
          </w:p>
        </w:tc>
        <w:tc>
          <w:tcPr>
            <w:tcW w:w="1530" w:type="dxa"/>
          </w:tcPr>
          <w:p w:rsidR="00E85F2B" w:rsidRPr="00DC2BEC" w:rsidRDefault="00E85F2B" w:rsidP="00545BDE">
            <w:pPr>
              <w:jc w:val="center"/>
              <w:rPr>
                <w:rFonts w:ascii="GHEA Grapalat" w:hAnsi="GHEA Grapalat"/>
                <w:sz w:val="20"/>
                <w:lang w:val="es-ES"/>
              </w:rPr>
            </w:pPr>
            <w:r>
              <w:rPr>
                <w:rFonts w:ascii="GHEA Grapalat" w:hAnsi="GHEA Grapalat"/>
                <w:sz w:val="20"/>
                <w:lang w:val="es-ES"/>
              </w:rPr>
              <w:t>45231187/2</w:t>
            </w:r>
          </w:p>
        </w:tc>
        <w:tc>
          <w:tcPr>
            <w:tcW w:w="1981" w:type="dxa"/>
            <w:vAlign w:val="center"/>
          </w:tcPr>
          <w:p w:rsidR="00E85F2B" w:rsidRPr="000A509E" w:rsidRDefault="00E85F2B" w:rsidP="00385415">
            <w:pPr>
              <w:jc w:val="center"/>
              <w:rPr>
                <w:rFonts w:ascii="GHEA Grapalat" w:hAnsi="GHEA Grapalat"/>
                <w:b/>
                <w:bCs/>
                <w:i/>
                <w:sz w:val="16"/>
                <w:szCs w:val="16"/>
                <w:lang w:val="af-ZA"/>
              </w:rPr>
            </w:pPr>
            <w:r w:rsidRPr="000A509E">
              <w:rPr>
                <w:rFonts w:ascii="GHEA Grapalat" w:hAnsi="GHEA Grapalat"/>
                <w:b/>
                <w:bCs/>
                <w:i/>
                <w:sz w:val="16"/>
                <w:szCs w:val="16"/>
              </w:rPr>
              <w:t>Մոնթեավան</w:t>
            </w:r>
            <w:r w:rsidRPr="000A509E">
              <w:rPr>
                <w:rFonts w:ascii="GHEA Grapalat" w:hAnsi="GHEA Grapalat"/>
                <w:b/>
                <w:bCs/>
                <w:i/>
                <w:sz w:val="16"/>
                <w:szCs w:val="16"/>
                <w:lang w:val="es-ES"/>
              </w:rPr>
              <w:t xml:space="preserve"> </w:t>
            </w:r>
            <w:r w:rsidRPr="000A509E">
              <w:rPr>
                <w:rFonts w:ascii="GHEA Grapalat" w:hAnsi="GHEA Grapalat"/>
                <w:b/>
                <w:bCs/>
                <w:i/>
                <w:sz w:val="16"/>
                <w:szCs w:val="16"/>
              </w:rPr>
              <w:t>գյուղում</w:t>
            </w:r>
            <w:r w:rsidRPr="000A509E">
              <w:rPr>
                <w:rFonts w:ascii="GHEA Grapalat" w:hAnsi="GHEA Grapalat"/>
                <w:b/>
                <w:bCs/>
                <w:i/>
                <w:sz w:val="16"/>
                <w:szCs w:val="16"/>
                <w:lang w:val="es-ES"/>
              </w:rPr>
              <w:t xml:space="preserve"> I-</w:t>
            </w:r>
            <w:r w:rsidRPr="000A509E">
              <w:rPr>
                <w:rFonts w:ascii="GHEA Grapalat" w:hAnsi="GHEA Grapalat"/>
                <w:b/>
                <w:bCs/>
                <w:i/>
                <w:sz w:val="16"/>
                <w:szCs w:val="16"/>
              </w:rPr>
              <w:t>ին</w:t>
            </w:r>
            <w:r w:rsidRPr="000A509E">
              <w:rPr>
                <w:rFonts w:ascii="GHEA Grapalat" w:hAnsi="GHEA Grapalat"/>
                <w:b/>
                <w:bCs/>
                <w:i/>
                <w:sz w:val="16"/>
                <w:szCs w:val="16"/>
                <w:lang w:val="es-ES"/>
              </w:rPr>
              <w:t xml:space="preserve"> </w:t>
            </w:r>
            <w:r w:rsidRPr="000A509E">
              <w:rPr>
                <w:rFonts w:ascii="GHEA Grapalat" w:hAnsi="GHEA Grapalat"/>
                <w:b/>
                <w:bCs/>
                <w:i/>
                <w:sz w:val="16"/>
                <w:szCs w:val="16"/>
              </w:rPr>
              <w:t>փողոցի</w:t>
            </w:r>
            <w:r w:rsidRPr="000A509E">
              <w:rPr>
                <w:rFonts w:ascii="GHEA Grapalat" w:hAnsi="GHEA Grapalat"/>
                <w:b/>
                <w:bCs/>
                <w:i/>
                <w:sz w:val="16"/>
                <w:szCs w:val="16"/>
                <w:lang w:val="es-ES"/>
              </w:rPr>
              <w:t xml:space="preserve"> /</w:t>
            </w:r>
            <w:r w:rsidRPr="000A509E">
              <w:rPr>
                <w:rFonts w:ascii="GHEA Grapalat" w:hAnsi="GHEA Grapalat"/>
                <w:b/>
                <w:bCs/>
                <w:i/>
                <w:sz w:val="16"/>
                <w:szCs w:val="16"/>
              </w:rPr>
              <w:t>համայնքի</w:t>
            </w:r>
            <w:r w:rsidRPr="000A509E">
              <w:rPr>
                <w:rFonts w:ascii="GHEA Grapalat" w:hAnsi="GHEA Grapalat"/>
                <w:b/>
                <w:bCs/>
                <w:i/>
                <w:sz w:val="16"/>
                <w:szCs w:val="16"/>
                <w:lang w:val="es-ES"/>
              </w:rPr>
              <w:t xml:space="preserve"> </w:t>
            </w:r>
            <w:r w:rsidRPr="000A509E">
              <w:rPr>
                <w:rFonts w:ascii="GHEA Grapalat" w:hAnsi="GHEA Grapalat"/>
                <w:b/>
                <w:bCs/>
                <w:i/>
                <w:sz w:val="16"/>
                <w:szCs w:val="16"/>
              </w:rPr>
              <w:t>կենտրոնական</w:t>
            </w:r>
            <w:r w:rsidRPr="000A509E">
              <w:rPr>
                <w:rFonts w:ascii="GHEA Grapalat" w:hAnsi="GHEA Grapalat"/>
                <w:b/>
                <w:bCs/>
                <w:i/>
                <w:sz w:val="16"/>
                <w:szCs w:val="16"/>
                <w:lang w:val="es-ES"/>
              </w:rPr>
              <w:t xml:space="preserve"> </w:t>
            </w:r>
            <w:r w:rsidRPr="000A509E">
              <w:rPr>
                <w:rFonts w:ascii="GHEA Grapalat" w:hAnsi="GHEA Grapalat"/>
                <w:b/>
                <w:bCs/>
                <w:i/>
                <w:sz w:val="16"/>
                <w:szCs w:val="16"/>
              </w:rPr>
              <w:t>փողոց</w:t>
            </w:r>
            <w:r w:rsidRPr="000A509E">
              <w:rPr>
                <w:rFonts w:ascii="GHEA Grapalat" w:hAnsi="GHEA Grapalat"/>
                <w:b/>
                <w:bCs/>
                <w:i/>
                <w:sz w:val="16"/>
                <w:szCs w:val="16"/>
                <w:lang w:val="es-ES"/>
              </w:rPr>
              <w:t>/</w:t>
            </w:r>
          </w:p>
        </w:tc>
        <w:tc>
          <w:tcPr>
            <w:tcW w:w="567" w:type="dxa"/>
          </w:tcPr>
          <w:p w:rsidR="00E85F2B" w:rsidRPr="00E6597C" w:rsidRDefault="00E85F2B" w:rsidP="00545BDE">
            <w:pPr>
              <w:jc w:val="center"/>
              <w:rPr>
                <w:rFonts w:ascii="GHEA Grapalat" w:hAnsi="GHEA Grapalat"/>
                <w:lang w:val="pt-BR"/>
              </w:rPr>
            </w:pPr>
          </w:p>
        </w:tc>
        <w:tc>
          <w:tcPr>
            <w:tcW w:w="425" w:type="dxa"/>
          </w:tcPr>
          <w:p w:rsidR="00E85F2B" w:rsidRPr="00E6597C" w:rsidRDefault="00E85F2B" w:rsidP="00545BDE">
            <w:pPr>
              <w:jc w:val="center"/>
              <w:rPr>
                <w:rFonts w:ascii="GHEA Grapalat" w:hAnsi="GHEA Grapalat"/>
                <w:lang w:val="pt-BR"/>
              </w:rPr>
            </w:pPr>
          </w:p>
        </w:tc>
        <w:tc>
          <w:tcPr>
            <w:tcW w:w="283" w:type="dxa"/>
          </w:tcPr>
          <w:p w:rsidR="00E85F2B" w:rsidRPr="00E6597C" w:rsidRDefault="00E85F2B" w:rsidP="00545BDE">
            <w:pPr>
              <w:jc w:val="center"/>
              <w:rPr>
                <w:rFonts w:ascii="GHEA Grapalat" w:hAnsi="GHEA Grapalat" w:cs="Arial"/>
                <w:sz w:val="18"/>
                <w:szCs w:val="18"/>
                <w:lang w:val="pt-BR"/>
              </w:rPr>
            </w:pPr>
          </w:p>
        </w:tc>
        <w:tc>
          <w:tcPr>
            <w:tcW w:w="426" w:type="dxa"/>
          </w:tcPr>
          <w:p w:rsidR="00E85F2B" w:rsidRPr="00E6597C" w:rsidRDefault="00E85F2B" w:rsidP="00545BDE">
            <w:pPr>
              <w:jc w:val="center"/>
              <w:rPr>
                <w:rFonts w:ascii="GHEA Grapalat" w:hAnsi="GHEA Grapalat" w:cs="Arial"/>
                <w:sz w:val="18"/>
                <w:szCs w:val="18"/>
                <w:lang w:val="pt-BR"/>
              </w:rPr>
            </w:pPr>
          </w:p>
        </w:tc>
        <w:tc>
          <w:tcPr>
            <w:tcW w:w="425" w:type="dxa"/>
          </w:tcPr>
          <w:p w:rsidR="00E85F2B" w:rsidRPr="00E6597C" w:rsidRDefault="00E85F2B" w:rsidP="00545BDE">
            <w:pPr>
              <w:jc w:val="center"/>
              <w:rPr>
                <w:rFonts w:ascii="GHEA Grapalat" w:hAnsi="GHEA Grapalat" w:cs="Arial"/>
                <w:sz w:val="18"/>
                <w:szCs w:val="18"/>
                <w:lang w:val="pt-BR"/>
              </w:rPr>
            </w:pPr>
          </w:p>
        </w:tc>
        <w:tc>
          <w:tcPr>
            <w:tcW w:w="425" w:type="dxa"/>
          </w:tcPr>
          <w:p w:rsidR="00E85F2B" w:rsidRPr="00E6597C" w:rsidRDefault="00E85F2B" w:rsidP="00545BDE">
            <w:pPr>
              <w:jc w:val="center"/>
              <w:rPr>
                <w:rFonts w:ascii="GHEA Grapalat" w:hAnsi="GHEA Grapalat" w:cs="Arial"/>
                <w:sz w:val="18"/>
                <w:szCs w:val="18"/>
                <w:lang w:val="pt-BR"/>
              </w:rPr>
            </w:pPr>
          </w:p>
        </w:tc>
        <w:tc>
          <w:tcPr>
            <w:tcW w:w="425" w:type="dxa"/>
          </w:tcPr>
          <w:p w:rsidR="00E85F2B" w:rsidRPr="00E6597C" w:rsidRDefault="00E85F2B" w:rsidP="0065511D">
            <w:pPr>
              <w:jc w:val="center"/>
              <w:rPr>
                <w:rFonts w:ascii="GHEA Grapalat" w:hAnsi="GHEA Grapalat"/>
                <w:sz w:val="20"/>
                <w:lang w:val="pt-BR"/>
              </w:rPr>
            </w:pPr>
          </w:p>
          <w:p w:rsidR="00E85F2B" w:rsidRPr="00E6597C" w:rsidRDefault="00E85F2B" w:rsidP="0065511D">
            <w:pPr>
              <w:jc w:val="center"/>
              <w:rPr>
                <w:rFonts w:ascii="GHEA Grapalat" w:hAnsi="GHEA Grapalat"/>
                <w:sz w:val="20"/>
                <w:lang w:val="pt-BR"/>
              </w:rPr>
            </w:pPr>
          </w:p>
          <w:p w:rsidR="00E85F2B" w:rsidRPr="00E6597C" w:rsidRDefault="00E85F2B" w:rsidP="00545BDE">
            <w:pPr>
              <w:jc w:val="center"/>
              <w:rPr>
                <w:rFonts w:ascii="GHEA Grapalat" w:hAnsi="GHEA Grapalat"/>
                <w:sz w:val="20"/>
                <w:lang w:val="pt-BR"/>
              </w:rPr>
            </w:pPr>
            <w:r>
              <w:rPr>
                <w:rFonts w:ascii="GHEA Grapalat" w:hAnsi="GHEA Grapalat"/>
                <w:sz w:val="20"/>
                <w:lang w:val="hy-AM"/>
              </w:rPr>
              <w:t>0</w:t>
            </w:r>
            <w:r w:rsidRPr="00E6597C">
              <w:rPr>
                <w:rFonts w:ascii="GHEA Grapalat" w:hAnsi="GHEA Grapalat"/>
                <w:sz w:val="20"/>
                <w:lang w:val="pt-BR"/>
              </w:rPr>
              <w:t>%</w:t>
            </w:r>
          </w:p>
        </w:tc>
        <w:tc>
          <w:tcPr>
            <w:tcW w:w="426" w:type="dxa"/>
          </w:tcPr>
          <w:p w:rsidR="00E85F2B" w:rsidRPr="00E6597C" w:rsidRDefault="00E85F2B" w:rsidP="0065511D">
            <w:pPr>
              <w:jc w:val="center"/>
              <w:rPr>
                <w:rFonts w:ascii="GHEA Grapalat" w:hAnsi="GHEA Grapalat"/>
                <w:sz w:val="20"/>
                <w:lang w:val="pt-BR"/>
              </w:rPr>
            </w:pPr>
          </w:p>
          <w:p w:rsidR="00E85F2B" w:rsidRPr="00E6597C" w:rsidRDefault="00E85F2B" w:rsidP="0065511D">
            <w:pPr>
              <w:jc w:val="center"/>
              <w:rPr>
                <w:rFonts w:ascii="GHEA Grapalat" w:hAnsi="GHEA Grapalat"/>
                <w:sz w:val="20"/>
                <w:lang w:val="pt-BR"/>
              </w:rPr>
            </w:pPr>
          </w:p>
          <w:p w:rsidR="00E85F2B" w:rsidRPr="00E6597C" w:rsidRDefault="00E85F2B" w:rsidP="00545BDE">
            <w:pPr>
              <w:jc w:val="center"/>
              <w:rPr>
                <w:rFonts w:ascii="GHEA Grapalat" w:hAnsi="GHEA Grapalat"/>
                <w:sz w:val="20"/>
                <w:lang w:val="pt-BR"/>
              </w:rPr>
            </w:pPr>
            <w:r>
              <w:rPr>
                <w:rFonts w:ascii="GHEA Grapalat" w:hAnsi="GHEA Grapalat"/>
                <w:sz w:val="20"/>
                <w:lang w:val="hy-AM"/>
              </w:rPr>
              <w:t>0</w:t>
            </w:r>
            <w:r w:rsidRPr="00E6597C">
              <w:rPr>
                <w:rFonts w:ascii="GHEA Grapalat" w:hAnsi="GHEA Grapalat"/>
                <w:sz w:val="20"/>
                <w:lang w:val="pt-BR"/>
              </w:rPr>
              <w:t>%</w:t>
            </w:r>
          </w:p>
        </w:tc>
        <w:tc>
          <w:tcPr>
            <w:tcW w:w="425" w:type="dxa"/>
          </w:tcPr>
          <w:p w:rsidR="00E85F2B" w:rsidRPr="00E6597C" w:rsidRDefault="00E85F2B" w:rsidP="0065511D">
            <w:pPr>
              <w:jc w:val="center"/>
              <w:rPr>
                <w:rFonts w:ascii="GHEA Grapalat" w:hAnsi="GHEA Grapalat"/>
                <w:sz w:val="20"/>
                <w:lang w:val="pt-BR"/>
              </w:rPr>
            </w:pPr>
          </w:p>
          <w:p w:rsidR="00E85F2B" w:rsidRPr="00E6597C" w:rsidRDefault="00E85F2B" w:rsidP="0065511D">
            <w:pPr>
              <w:jc w:val="center"/>
              <w:rPr>
                <w:rFonts w:ascii="GHEA Grapalat" w:hAnsi="GHEA Grapalat"/>
                <w:sz w:val="20"/>
                <w:lang w:val="pt-BR"/>
              </w:rPr>
            </w:pPr>
          </w:p>
          <w:p w:rsidR="00E85F2B" w:rsidRPr="00E6597C" w:rsidRDefault="00E85F2B" w:rsidP="00545BDE">
            <w:pPr>
              <w:jc w:val="center"/>
              <w:rPr>
                <w:rFonts w:ascii="GHEA Grapalat" w:hAnsi="GHEA Grapalat"/>
                <w:sz w:val="20"/>
                <w:lang w:val="pt-BR"/>
              </w:rPr>
            </w:pPr>
            <w:r w:rsidRPr="00E6597C">
              <w:rPr>
                <w:rFonts w:ascii="GHEA Grapalat" w:hAnsi="GHEA Grapalat"/>
                <w:sz w:val="20"/>
                <w:lang w:val="pt-BR"/>
              </w:rPr>
              <w:t>... %</w:t>
            </w:r>
          </w:p>
        </w:tc>
        <w:tc>
          <w:tcPr>
            <w:tcW w:w="425" w:type="dxa"/>
          </w:tcPr>
          <w:p w:rsidR="00E85F2B" w:rsidRPr="00E6597C" w:rsidRDefault="00E85F2B" w:rsidP="0065511D">
            <w:pPr>
              <w:jc w:val="center"/>
              <w:rPr>
                <w:rFonts w:ascii="GHEA Grapalat" w:hAnsi="GHEA Grapalat"/>
                <w:sz w:val="20"/>
                <w:lang w:val="pt-BR"/>
              </w:rPr>
            </w:pPr>
          </w:p>
          <w:p w:rsidR="00E85F2B" w:rsidRPr="00E6597C" w:rsidRDefault="00E85F2B" w:rsidP="0065511D">
            <w:pPr>
              <w:jc w:val="center"/>
              <w:rPr>
                <w:rFonts w:ascii="GHEA Grapalat" w:hAnsi="GHEA Grapalat"/>
                <w:sz w:val="20"/>
                <w:lang w:val="pt-BR"/>
              </w:rPr>
            </w:pPr>
          </w:p>
          <w:p w:rsidR="00E85F2B" w:rsidRPr="00E6597C" w:rsidRDefault="00E85F2B" w:rsidP="00545BDE">
            <w:pPr>
              <w:jc w:val="center"/>
              <w:rPr>
                <w:rFonts w:ascii="GHEA Grapalat" w:hAnsi="GHEA Grapalat"/>
                <w:sz w:val="20"/>
                <w:lang w:val="pt-BR"/>
              </w:rPr>
            </w:pPr>
            <w:r w:rsidRPr="00E6597C">
              <w:rPr>
                <w:rFonts w:ascii="GHEA Grapalat" w:hAnsi="GHEA Grapalat"/>
                <w:sz w:val="20"/>
                <w:lang w:val="pt-BR"/>
              </w:rPr>
              <w:t>... %</w:t>
            </w:r>
          </w:p>
        </w:tc>
        <w:tc>
          <w:tcPr>
            <w:tcW w:w="425" w:type="dxa"/>
          </w:tcPr>
          <w:p w:rsidR="00E85F2B" w:rsidRPr="00E6597C" w:rsidRDefault="00E85F2B" w:rsidP="0065511D">
            <w:pPr>
              <w:jc w:val="center"/>
              <w:rPr>
                <w:rFonts w:ascii="GHEA Grapalat" w:hAnsi="GHEA Grapalat"/>
                <w:sz w:val="20"/>
                <w:lang w:val="pt-BR"/>
              </w:rPr>
            </w:pPr>
          </w:p>
          <w:p w:rsidR="00E85F2B" w:rsidRPr="00E6597C" w:rsidRDefault="00E85F2B" w:rsidP="0065511D">
            <w:pPr>
              <w:jc w:val="center"/>
              <w:rPr>
                <w:rFonts w:ascii="GHEA Grapalat" w:hAnsi="GHEA Grapalat"/>
                <w:sz w:val="20"/>
                <w:lang w:val="pt-BR"/>
              </w:rPr>
            </w:pPr>
          </w:p>
          <w:p w:rsidR="00E85F2B" w:rsidRPr="00E6597C" w:rsidRDefault="00E85F2B" w:rsidP="00545BDE">
            <w:pPr>
              <w:jc w:val="center"/>
              <w:rPr>
                <w:rFonts w:ascii="GHEA Grapalat" w:hAnsi="GHEA Grapalat"/>
                <w:sz w:val="20"/>
                <w:lang w:val="pt-BR"/>
              </w:rPr>
            </w:pPr>
            <w:r w:rsidRPr="00E6597C">
              <w:rPr>
                <w:rFonts w:ascii="GHEA Grapalat" w:hAnsi="GHEA Grapalat"/>
                <w:sz w:val="20"/>
                <w:lang w:val="pt-BR"/>
              </w:rPr>
              <w:t>... %</w:t>
            </w:r>
          </w:p>
        </w:tc>
        <w:tc>
          <w:tcPr>
            <w:tcW w:w="709" w:type="dxa"/>
          </w:tcPr>
          <w:p w:rsidR="00E85F2B" w:rsidRPr="00E6597C" w:rsidRDefault="00E85F2B" w:rsidP="0065511D">
            <w:pPr>
              <w:jc w:val="center"/>
              <w:rPr>
                <w:rFonts w:ascii="GHEA Grapalat" w:hAnsi="GHEA Grapalat"/>
                <w:sz w:val="20"/>
                <w:lang w:val="pt-BR"/>
              </w:rPr>
            </w:pPr>
          </w:p>
          <w:p w:rsidR="00E85F2B" w:rsidRPr="00E6597C" w:rsidRDefault="00E85F2B" w:rsidP="0065511D">
            <w:pPr>
              <w:jc w:val="center"/>
              <w:rPr>
                <w:rFonts w:ascii="GHEA Grapalat" w:hAnsi="GHEA Grapalat"/>
                <w:sz w:val="20"/>
                <w:lang w:val="pt-BR"/>
              </w:rPr>
            </w:pPr>
          </w:p>
          <w:p w:rsidR="00E85F2B" w:rsidRPr="00E6597C" w:rsidRDefault="00E85F2B" w:rsidP="00545BDE">
            <w:pPr>
              <w:jc w:val="center"/>
              <w:rPr>
                <w:rFonts w:ascii="GHEA Grapalat" w:hAnsi="GHEA Grapalat"/>
                <w:sz w:val="20"/>
                <w:lang w:val="pt-BR"/>
              </w:rPr>
            </w:pPr>
            <w:r w:rsidRPr="00E6597C">
              <w:rPr>
                <w:rFonts w:ascii="GHEA Grapalat" w:hAnsi="GHEA Grapalat"/>
                <w:sz w:val="20"/>
                <w:lang w:val="pt-BR"/>
              </w:rPr>
              <w:t>... %</w:t>
            </w:r>
          </w:p>
        </w:tc>
        <w:tc>
          <w:tcPr>
            <w:tcW w:w="709" w:type="dxa"/>
          </w:tcPr>
          <w:p w:rsidR="00E85F2B" w:rsidRPr="00E6597C" w:rsidRDefault="00E85F2B" w:rsidP="0065511D">
            <w:pPr>
              <w:jc w:val="center"/>
              <w:rPr>
                <w:rFonts w:ascii="GHEA Grapalat" w:hAnsi="GHEA Grapalat"/>
                <w:sz w:val="20"/>
                <w:lang w:val="pt-BR"/>
              </w:rPr>
            </w:pPr>
          </w:p>
          <w:p w:rsidR="00E85F2B" w:rsidRPr="00E6597C" w:rsidRDefault="00E85F2B" w:rsidP="0065511D">
            <w:pPr>
              <w:jc w:val="center"/>
              <w:rPr>
                <w:rFonts w:ascii="GHEA Grapalat" w:hAnsi="GHEA Grapalat"/>
                <w:sz w:val="20"/>
                <w:lang w:val="pt-BR"/>
              </w:rPr>
            </w:pPr>
          </w:p>
          <w:p w:rsidR="00E85F2B" w:rsidRPr="00E6597C" w:rsidRDefault="00E85F2B" w:rsidP="00545BDE">
            <w:pPr>
              <w:jc w:val="center"/>
              <w:rPr>
                <w:rFonts w:ascii="GHEA Grapalat" w:hAnsi="GHEA Grapalat"/>
                <w:sz w:val="20"/>
                <w:lang w:val="pt-BR"/>
              </w:rPr>
            </w:pPr>
            <w:r>
              <w:rPr>
                <w:rFonts w:ascii="GHEA Grapalat" w:hAnsi="GHEA Grapalat"/>
                <w:sz w:val="20"/>
                <w:lang w:val="hy-AM"/>
              </w:rPr>
              <w:t>0</w:t>
            </w:r>
            <w:r w:rsidRPr="00E6597C">
              <w:rPr>
                <w:rFonts w:ascii="GHEA Grapalat" w:hAnsi="GHEA Grapalat"/>
                <w:sz w:val="20"/>
                <w:lang w:val="pt-BR"/>
              </w:rPr>
              <w:t>%</w:t>
            </w:r>
          </w:p>
        </w:tc>
      </w:tr>
      <w:tr w:rsidR="00E85F2B" w:rsidRPr="00143A4E" w:rsidTr="00495B69">
        <w:trPr>
          <w:trHeight w:val="1538"/>
        </w:trPr>
        <w:tc>
          <w:tcPr>
            <w:tcW w:w="1451" w:type="dxa"/>
          </w:tcPr>
          <w:p w:rsidR="00E85F2B" w:rsidRDefault="00E85F2B">
            <w:pPr>
              <w:widowControl w:val="0"/>
              <w:spacing w:after="120"/>
              <w:jc w:val="center"/>
              <w:rPr>
                <w:rFonts w:ascii="GHEA Grapalat" w:hAnsi="GHEA Grapalat"/>
                <w:sz w:val="14"/>
                <w:szCs w:val="16"/>
              </w:rPr>
            </w:pPr>
          </w:p>
          <w:p w:rsidR="00E85F2B" w:rsidRDefault="00E85F2B" w:rsidP="00545BDE">
            <w:pPr>
              <w:jc w:val="center"/>
              <w:rPr>
                <w:rFonts w:ascii="GHEA Grapalat" w:hAnsi="GHEA Grapalat"/>
                <w:sz w:val="20"/>
                <w:lang w:val="es-ES"/>
              </w:rPr>
            </w:pPr>
            <w:r>
              <w:rPr>
                <w:rFonts w:ascii="GHEA Grapalat" w:hAnsi="GHEA Grapalat"/>
                <w:sz w:val="14"/>
                <w:szCs w:val="16"/>
              </w:rPr>
              <w:t>3</w:t>
            </w:r>
          </w:p>
        </w:tc>
        <w:tc>
          <w:tcPr>
            <w:tcW w:w="1530" w:type="dxa"/>
          </w:tcPr>
          <w:p w:rsidR="00E85F2B" w:rsidRPr="00DC2BEC" w:rsidRDefault="00E85F2B" w:rsidP="00545BDE">
            <w:pPr>
              <w:jc w:val="center"/>
              <w:rPr>
                <w:rFonts w:ascii="GHEA Grapalat" w:hAnsi="GHEA Grapalat"/>
                <w:sz w:val="20"/>
                <w:lang w:val="es-ES"/>
              </w:rPr>
            </w:pPr>
            <w:r>
              <w:rPr>
                <w:rFonts w:ascii="GHEA Grapalat" w:hAnsi="GHEA Grapalat"/>
                <w:sz w:val="20"/>
                <w:lang w:val="es-ES"/>
              </w:rPr>
              <w:t>45231187/3</w:t>
            </w:r>
          </w:p>
        </w:tc>
        <w:tc>
          <w:tcPr>
            <w:tcW w:w="1981" w:type="dxa"/>
            <w:vAlign w:val="center"/>
          </w:tcPr>
          <w:p w:rsidR="00E85F2B" w:rsidRPr="000A509E" w:rsidRDefault="00E85F2B" w:rsidP="00385415">
            <w:pPr>
              <w:jc w:val="center"/>
              <w:rPr>
                <w:rFonts w:ascii="GHEA Grapalat" w:hAnsi="GHEA Grapalat"/>
                <w:b/>
                <w:bCs/>
                <w:i/>
                <w:sz w:val="16"/>
                <w:szCs w:val="16"/>
                <w:lang w:val="af-ZA"/>
              </w:rPr>
            </w:pPr>
            <w:r w:rsidRPr="000A509E">
              <w:rPr>
                <w:rFonts w:ascii="GHEA Grapalat" w:hAnsi="GHEA Grapalat"/>
                <w:b/>
                <w:bCs/>
                <w:i/>
                <w:sz w:val="16"/>
                <w:szCs w:val="16"/>
              </w:rPr>
              <w:t>Այգեշատ</w:t>
            </w:r>
            <w:r w:rsidRPr="000A509E">
              <w:rPr>
                <w:rFonts w:ascii="GHEA Grapalat" w:hAnsi="GHEA Grapalat"/>
                <w:b/>
                <w:bCs/>
                <w:i/>
                <w:sz w:val="16"/>
                <w:szCs w:val="16"/>
                <w:lang w:val="es-ES"/>
              </w:rPr>
              <w:t xml:space="preserve"> </w:t>
            </w:r>
            <w:r w:rsidRPr="000A509E">
              <w:rPr>
                <w:rFonts w:ascii="GHEA Grapalat" w:hAnsi="GHEA Grapalat"/>
                <w:b/>
                <w:bCs/>
                <w:i/>
                <w:sz w:val="16"/>
                <w:szCs w:val="16"/>
              </w:rPr>
              <w:t>գյուղի</w:t>
            </w:r>
            <w:r w:rsidRPr="000A509E">
              <w:rPr>
                <w:rFonts w:ascii="GHEA Grapalat" w:hAnsi="GHEA Grapalat"/>
                <w:b/>
                <w:bCs/>
                <w:i/>
                <w:sz w:val="16"/>
                <w:szCs w:val="16"/>
                <w:lang w:val="es-ES"/>
              </w:rPr>
              <w:t xml:space="preserve"> </w:t>
            </w:r>
            <w:r w:rsidRPr="000A509E">
              <w:rPr>
                <w:rFonts w:ascii="GHEA Grapalat" w:hAnsi="GHEA Grapalat"/>
                <w:b/>
                <w:bCs/>
                <w:i/>
                <w:sz w:val="16"/>
                <w:szCs w:val="16"/>
              </w:rPr>
              <w:t>Երիտասարդական</w:t>
            </w:r>
            <w:r w:rsidRPr="000A509E">
              <w:rPr>
                <w:rFonts w:ascii="GHEA Grapalat" w:hAnsi="GHEA Grapalat"/>
                <w:b/>
                <w:bCs/>
                <w:i/>
                <w:sz w:val="16"/>
                <w:szCs w:val="16"/>
                <w:lang w:val="es-ES"/>
              </w:rPr>
              <w:t xml:space="preserve"> </w:t>
            </w:r>
            <w:r w:rsidRPr="000A509E">
              <w:rPr>
                <w:rFonts w:ascii="GHEA Grapalat" w:hAnsi="GHEA Grapalat"/>
                <w:b/>
                <w:bCs/>
                <w:i/>
                <w:sz w:val="16"/>
                <w:szCs w:val="16"/>
              </w:rPr>
              <w:t>և</w:t>
            </w:r>
            <w:r w:rsidRPr="000A509E">
              <w:rPr>
                <w:rFonts w:ascii="GHEA Grapalat" w:hAnsi="GHEA Grapalat"/>
                <w:b/>
                <w:bCs/>
                <w:i/>
                <w:sz w:val="16"/>
                <w:szCs w:val="16"/>
                <w:lang w:val="es-ES"/>
              </w:rPr>
              <w:t xml:space="preserve"> </w:t>
            </w:r>
            <w:r w:rsidRPr="000A509E">
              <w:rPr>
                <w:rFonts w:ascii="GHEA Grapalat" w:hAnsi="GHEA Grapalat"/>
                <w:b/>
                <w:bCs/>
                <w:i/>
                <w:sz w:val="16"/>
                <w:szCs w:val="16"/>
              </w:rPr>
              <w:t>Մայիսյան</w:t>
            </w:r>
            <w:r w:rsidRPr="000A509E">
              <w:rPr>
                <w:rFonts w:ascii="GHEA Grapalat" w:hAnsi="GHEA Grapalat"/>
                <w:b/>
                <w:bCs/>
                <w:i/>
                <w:sz w:val="16"/>
                <w:szCs w:val="16"/>
                <w:lang w:val="es-ES"/>
              </w:rPr>
              <w:t xml:space="preserve"> </w:t>
            </w:r>
            <w:r w:rsidRPr="000A509E">
              <w:rPr>
                <w:rFonts w:ascii="GHEA Grapalat" w:hAnsi="GHEA Grapalat"/>
                <w:b/>
                <w:bCs/>
                <w:i/>
                <w:sz w:val="16"/>
                <w:szCs w:val="16"/>
              </w:rPr>
              <w:t>փողոցների</w:t>
            </w:r>
          </w:p>
        </w:tc>
        <w:tc>
          <w:tcPr>
            <w:tcW w:w="567" w:type="dxa"/>
          </w:tcPr>
          <w:p w:rsidR="00E85F2B" w:rsidRPr="00E6597C" w:rsidRDefault="00E85F2B" w:rsidP="00545BDE">
            <w:pPr>
              <w:jc w:val="center"/>
              <w:rPr>
                <w:rFonts w:ascii="GHEA Grapalat" w:hAnsi="GHEA Grapalat"/>
                <w:lang w:val="pt-BR"/>
              </w:rPr>
            </w:pPr>
          </w:p>
        </w:tc>
        <w:tc>
          <w:tcPr>
            <w:tcW w:w="425" w:type="dxa"/>
          </w:tcPr>
          <w:p w:rsidR="00E85F2B" w:rsidRPr="00E6597C" w:rsidRDefault="00E85F2B" w:rsidP="00545BDE">
            <w:pPr>
              <w:jc w:val="center"/>
              <w:rPr>
                <w:rFonts w:ascii="GHEA Grapalat" w:hAnsi="GHEA Grapalat"/>
                <w:lang w:val="pt-BR"/>
              </w:rPr>
            </w:pPr>
          </w:p>
        </w:tc>
        <w:tc>
          <w:tcPr>
            <w:tcW w:w="283" w:type="dxa"/>
          </w:tcPr>
          <w:p w:rsidR="00E85F2B" w:rsidRPr="00E6597C" w:rsidRDefault="00E85F2B" w:rsidP="00545BDE">
            <w:pPr>
              <w:jc w:val="center"/>
              <w:rPr>
                <w:rFonts w:ascii="GHEA Grapalat" w:hAnsi="GHEA Grapalat" w:cs="Arial"/>
                <w:sz w:val="18"/>
                <w:szCs w:val="18"/>
                <w:lang w:val="pt-BR"/>
              </w:rPr>
            </w:pPr>
          </w:p>
        </w:tc>
        <w:tc>
          <w:tcPr>
            <w:tcW w:w="426" w:type="dxa"/>
          </w:tcPr>
          <w:p w:rsidR="00E85F2B" w:rsidRPr="00E6597C" w:rsidRDefault="00E85F2B" w:rsidP="00545BDE">
            <w:pPr>
              <w:jc w:val="center"/>
              <w:rPr>
                <w:rFonts w:ascii="GHEA Grapalat" w:hAnsi="GHEA Grapalat" w:cs="Arial"/>
                <w:sz w:val="18"/>
                <w:szCs w:val="18"/>
                <w:lang w:val="pt-BR"/>
              </w:rPr>
            </w:pPr>
          </w:p>
        </w:tc>
        <w:tc>
          <w:tcPr>
            <w:tcW w:w="425" w:type="dxa"/>
          </w:tcPr>
          <w:p w:rsidR="00E85F2B" w:rsidRPr="00E6597C" w:rsidRDefault="00E85F2B" w:rsidP="00545BDE">
            <w:pPr>
              <w:jc w:val="center"/>
              <w:rPr>
                <w:rFonts w:ascii="GHEA Grapalat" w:hAnsi="GHEA Grapalat" w:cs="Arial"/>
                <w:sz w:val="18"/>
                <w:szCs w:val="18"/>
                <w:lang w:val="pt-BR"/>
              </w:rPr>
            </w:pPr>
          </w:p>
        </w:tc>
        <w:tc>
          <w:tcPr>
            <w:tcW w:w="425" w:type="dxa"/>
          </w:tcPr>
          <w:p w:rsidR="00E85F2B" w:rsidRPr="00E6597C" w:rsidRDefault="00E85F2B" w:rsidP="00545BDE">
            <w:pPr>
              <w:jc w:val="center"/>
              <w:rPr>
                <w:rFonts w:ascii="GHEA Grapalat" w:hAnsi="GHEA Grapalat" w:cs="Arial"/>
                <w:sz w:val="18"/>
                <w:szCs w:val="18"/>
                <w:lang w:val="pt-BR"/>
              </w:rPr>
            </w:pPr>
          </w:p>
        </w:tc>
        <w:tc>
          <w:tcPr>
            <w:tcW w:w="425" w:type="dxa"/>
          </w:tcPr>
          <w:p w:rsidR="00E85F2B" w:rsidRPr="00E6597C" w:rsidRDefault="00E85F2B" w:rsidP="0065511D">
            <w:pPr>
              <w:jc w:val="center"/>
              <w:rPr>
                <w:rFonts w:ascii="GHEA Grapalat" w:hAnsi="GHEA Grapalat"/>
                <w:sz w:val="20"/>
                <w:lang w:val="pt-BR"/>
              </w:rPr>
            </w:pPr>
          </w:p>
          <w:p w:rsidR="00E85F2B" w:rsidRPr="00E6597C" w:rsidRDefault="00E85F2B" w:rsidP="0065511D">
            <w:pPr>
              <w:jc w:val="center"/>
              <w:rPr>
                <w:rFonts w:ascii="GHEA Grapalat" w:hAnsi="GHEA Grapalat"/>
                <w:sz w:val="20"/>
                <w:lang w:val="pt-BR"/>
              </w:rPr>
            </w:pPr>
          </w:p>
          <w:p w:rsidR="00E85F2B" w:rsidRPr="00E6597C" w:rsidRDefault="00E85F2B" w:rsidP="00545BDE">
            <w:pPr>
              <w:jc w:val="center"/>
              <w:rPr>
                <w:rFonts w:ascii="GHEA Grapalat" w:hAnsi="GHEA Grapalat"/>
                <w:sz w:val="20"/>
                <w:lang w:val="pt-BR"/>
              </w:rPr>
            </w:pPr>
            <w:r>
              <w:rPr>
                <w:rFonts w:ascii="GHEA Grapalat" w:hAnsi="GHEA Grapalat"/>
                <w:sz w:val="20"/>
                <w:lang w:val="hy-AM"/>
              </w:rPr>
              <w:t>0</w:t>
            </w:r>
            <w:r w:rsidRPr="00E6597C">
              <w:rPr>
                <w:rFonts w:ascii="GHEA Grapalat" w:hAnsi="GHEA Grapalat"/>
                <w:sz w:val="20"/>
                <w:lang w:val="pt-BR"/>
              </w:rPr>
              <w:t>%</w:t>
            </w:r>
          </w:p>
        </w:tc>
        <w:tc>
          <w:tcPr>
            <w:tcW w:w="426" w:type="dxa"/>
          </w:tcPr>
          <w:p w:rsidR="00E85F2B" w:rsidRPr="00E6597C" w:rsidRDefault="00E85F2B" w:rsidP="0065511D">
            <w:pPr>
              <w:jc w:val="center"/>
              <w:rPr>
                <w:rFonts w:ascii="GHEA Grapalat" w:hAnsi="GHEA Grapalat"/>
                <w:sz w:val="20"/>
                <w:lang w:val="pt-BR"/>
              </w:rPr>
            </w:pPr>
          </w:p>
          <w:p w:rsidR="00E85F2B" w:rsidRPr="00E6597C" w:rsidRDefault="00E85F2B" w:rsidP="0065511D">
            <w:pPr>
              <w:jc w:val="center"/>
              <w:rPr>
                <w:rFonts w:ascii="GHEA Grapalat" w:hAnsi="GHEA Grapalat"/>
                <w:sz w:val="20"/>
                <w:lang w:val="pt-BR"/>
              </w:rPr>
            </w:pPr>
          </w:p>
          <w:p w:rsidR="00E85F2B" w:rsidRPr="00E6597C" w:rsidRDefault="00E85F2B" w:rsidP="00545BDE">
            <w:pPr>
              <w:jc w:val="center"/>
              <w:rPr>
                <w:rFonts w:ascii="GHEA Grapalat" w:hAnsi="GHEA Grapalat"/>
                <w:sz w:val="20"/>
                <w:lang w:val="pt-BR"/>
              </w:rPr>
            </w:pPr>
            <w:r>
              <w:rPr>
                <w:rFonts w:ascii="GHEA Grapalat" w:hAnsi="GHEA Grapalat"/>
                <w:sz w:val="20"/>
                <w:lang w:val="hy-AM"/>
              </w:rPr>
              <w:t>0</w:t>
            </w:r>
            <w:r w:rsidRPr="00E6597C">
              <w:rPr>
                <w:rFonts w:ascii="GHEA Grapalat" w:hAnsi="GHEA Grapalat"/>
                <w:sz w:val="20"/>
                <w:lang w:val="pt-BR"/>
              </w:rPr>
              <w:t>%</w:t>
            </w:r>
          </w:p>
        </w:tc>
        <w:tc>
          <w:tcPr>
            <w:tcW w:w="425" w:type="dxa"/>
          </w:tcPr>
          <w:p w:rsidR="00E85F2B" w:rsidRPr="00E6597C" w:rsidRDefault="00E85F2B" w:rsidP="0065511D">
            <w:pPr>
              <w:jc w:val="center"/>
              <w:rPr>
                <w:rFonts w:ascii="GHEA Grapalat" w:hAnsi="GHEA Grapalat"/>
                <w:sz w:val="20"/>
                <w:lang w:val="pt-BR"/>
              </w:rPr>
            </w:pPr>
          </w:p>
          <w:p w:rsidR="00E85F2B" w:rsidRPr="00E6597C" w:rsidRDefault="00E85F2B" w:rsidP="0065511D">
            <w:pPr>
              <w:jc w:val="center"/>
              <w:rPr>
                <w:rFonts w:ascii="GHEA Grapalat" w:hAnsi="GHEA Grapalat"/>
                <w:sz w:val="20"/>
                <w:lang w:val="pt-BR"/>
              </w:rPr>
            </w:pPr>
          </w:p>
          <w:p w:rsidR="00E85F2B" w:rsidRPr="00E6597C" w:rsidRDefault="00E85F2B" w:rsidP="00545BDE">
            <w:pPr>
              <w:jc w:val="center"/>
              <w:rPr>
                <w:rFonts w:ascii="GHEA Grapalat" w:hAnsi="GHEA Grapalat"/>
                <w:sz w:val="20"/>
                <w:lang w:val="pt-BR"/>
              </w:rPr>
            </w:pPr>
            <w:r w:rsidRPr="00E6597C">
              <w:rPr>
                <w:rFonts w:ascii="GHEA Grapalat" w:hAnsi="GHEA Grapalat"/>
                <w:sz w:val="20"/>
                <w:lang w:val="pt-BR"/>
              </w:rPr>
              <w:t>... %</w:t>
            </w:r>
          </w:p>
        </w:tc>
        <w:tc>
          <w:tcPr>
            <w:tcW w:w="425" w:type="dxa"/>
          </w:tcPr>
          <w:p w:rsidR="00E85F2B" w:rsidRPr="00E6597C" w:rsidRDefault="00E85F2B" w:rsidP="0065511D">
            <w:pPr>
              <w:jc w:val="center"/>
              <w:rPr>
                <w:rFonts w:ascii="GHEA Grapalat" w:hAnsi="GHEA Grapalat"/>
                <w:sz w:val="20"/>
                <w:lang w:val="pt-BR"/>
              </w:rPr>
            </w:pPr>
          </w:p>
          <w:p w:rsidR="00E85F2B" w:rsidRPr="00E6597C" w:rsidRDefault="00E85F2B" w:rsidP="0065511D">
            <w:pPr>
              <w:jc w:val="center"/>
              <w:rPr>
                <w:rFonts w:ascii="GHEA Grapalat" w:hAnsi="GHEA Grapalat"/>
                <w:sz w:val="20"/>
                <w:lang w:val="pt-BR"/>
              </w:rPr>
            </w:pPr>
          </w:p>
          <w:p w:rsidR="00E85F2B" w:rsidRPr="00E6597C" w:rsidRDefault="00E85F2B" w:rsidP="00545BDE">
            <w:pPr>
              <w:jc w:val="center"/>
              <w:rPr>
                <w:rFonts w:ascii="GHEA Grapalat" w:hAnsi="GHEA Grapalat"/>
                <w:sz w:val="20"/>
                <w:lang w:val="pt-BR"/>
              </w:rPr>
            </w:pPr>
            <w:r w:rsidRPr="00E6597C">
              <w:rPr>
                <w:rFonts w:ascii="GHEA Grapalat" w:hAnsi="GHEA Grapalat"/>
                <w:sz w:val="20"/>
                <w:lang w:val="pt-BR"/>
              </w:rPr>
              <w:t>... %</w:t>
            </w:r>
          </w:p>
        </w:tc>
        <w:tc>
          <w:tcPr>
            <w:tcW w:w="425" w:type="dxa"/>
          </w:tcPr>
          <w:p w:rsidR="00E85F2B" w:rsidRPr="00E6597C" w:rsidRDefault="00E85F2B" w:rsidP="0065511D">
            <w:pPr>
              <w:jc w:val="center"/>
              <w:rPr>
                <w:rFonts w:ascii="GHEA Grapalat" w:hAnsi="GHEA Grapalat"/>
                <w:sz w:val="20"/>
                <w:lang w:val="pt-BR"/>
              </w:rPr>
            </w:pPr>
          </w:p>
          <w:p w:rsidR="00E85F2B" w:rsidRPr="00E6597C" w:rsidRDefault="00E85F2B" w:rsidP="0065511D">
            <w:pPr>
              <w:jc w:val="center"/>
              <w:rPr>
                <w:rFonts w:ascii="GHEA Grapalat" w:hAnsi="GHEA Grapalat"/>
                <w:sz w:val="20"/>
                <w:lang w:val="pt-BR"/>
              </w:rPr>
            </w:pPr>
          </w:p>
          <w:p w:rsidR="00E85F2B" w:rsidRPr="00E6597C" w:rsidRDefault="00E85F2B" w:rsidP="00545BDE">
            <w:pPr>
              <w:jc w:val="center"/>
              <w:rPr>
                <w:rFonts w:ascii="GHEA Grapalat" w:hAnsi="GHEA Grapalat"/>
                <w:sz w:val="20"/>
                <w:lang w:val="pt-BR"/>
              </w:rPr>
            </w:pPr>
            <w:r w:rsidRPr="00E6597C">
              <w:rPr>
                <w:rFonts w:ascii="GHEA Grapalat" w:hAnsi="GHEA Grapalat"/>
                <w:sz w:val="20"/>
                <w:lang w:val="pt-BR"/>
              </w:rPr>
              <w:t>... %</w:t>
            </w:r>
          </w:p>
        </w:tc>
        <w:tc>
          <w:tcPr>
            <w:tcW w:w="709" w:type="dxa"/>
          </w:tcPr>
          <w:p w:rsidR="00E85F2B" w:rsidRPr="00E6597C" w:rsidRDefault="00E85F2B" w:rsidP="0065511D">
            <w:pPr>
              <w:jc w:val="center"/>
              <w:rPr>
                <w:rFonts w:ascii="GHEA Grapalat" w:hAnsi="GHEA Grapalat"/>
                <w:sz w:val="20"/>
                <w:lang w:val="pt-BR"/>
              </w:rPr>
            </w:pPr>
          </w:p>
          <w:p w:rsidR="00E85F2B" w:rsidRPr="00E6597C" w:rsidRDefault="00E85F2B" w:rsidP="0065511D">
            <w:pPr>
              <w:jc w:val="center"/>
              <w:rPr>
                <w:rFonts w:ascii="GHEA Grapalat" w:hAnsi="GHEA Grapalat"/>
                <w:sz w:val="20"/>
                <w:lang w:val="pt-BR"/>
              </w:rPr>
            </w:pPr>
          </w:p>
          <w:p w:rsidR="00E85F2B" w:rsidRPr="00E6597C" w:rsidRDefault="00E85F2B" w:rsidP="00545BDE">
            <w:pPr>
              <w:jc w:val="center"/>
              <w:rPr>
                <w:rFonts w:ascii="GHEA Grapalat" w:hAnsi="GHEA Grapalat"/>
                <w:sz w:val="20"/>
                <w:lang w:val="pt-BR"/>
              </w:rPr>
            </w:pPr>
            <w:r w:rsidRPr="00E6597C">
              <w:rPr>
                <w:rFonts w:ascii="GHEA Grapalat" w:hAnsi="GHEA Grapalat"/>
                <w:sz w:val="20"/>
                <w:lang w:val="pt-BR"/>
              </w:rPr>
              <w:t>... %</w:t>
            </w:r>
          </w:p>
        </w:tc>
        <w:tc>
          <w:tcPr>
            <w:tcW w:w="709" w:type="dxa"/>
          </w:tcPr>
          <w:p w:rsidR="00E85F2B" w:rsidRPr="00E6597C" w:rsidRDefault="00E85F2B" w:rsidP="0065511D">
            <w:pPr>
              <w:jc w:val="center"/>
              <w:rPr>
                <w:rFonts w:ascii="GHEA Grapalat" w:hAnsi="GHEA Grapalat"/>
                <w:sz w:val="20"/>
                <w:lang w:val="pt-BR"/>
              </w:rPr>
            </w:pPr>
          </w:p>
          <w:p w:rsidR="00E85F2B" w:rsidRPr="00E6597C" w:rsidRDefault="00E85F2B" w:rsidP="0065511D">
            <w:pPr>
              <w:jc w:val="center"/>
              <w:rPr>
                <w:rFonts w:ascii="GHEA Grapalat" w:hAnsi="GHEA Grapalat"/>
                <w:sz w:val="20"/>
                <w:lang w:val="pt-BR"/>
              </w:rPr>
            </w:pPr>
          </w:p>
          <w:p w:rsidR="00E85F2B" w:rsidRPr="00E6597C" w:rsidRDefault="00E85F2B" w:rsidP="00545BDE">
            <w:pPr>
              <w:jc w:val="center"/>
              <w:rPr>
                <w:rFonts w:ascii="GHEA Grapalat" w:hAnsi="GHEA Grapalat"/>
                <w:sz w:val="20"/>
                <w:lang w:val="pt-BR"/>
              </w:rPr>
            </w:pPr>
            <w:r>
              <w:rPr>
                <w:rFonts w:ascii="GHEA Grapalat" w:hAnsi="GHEA Grapalat"/>
                <w:sz w:val="20"/>
                <w:lang w:val="hy-AM"/>
              </w:rPr>
              <w:t>0</w:t>
            </w:r>
            <w:r w:rsidRPr="00E6597C">
              <w:rPr>
                <w:rFonts w:ascii="GHEA Grapalat" w:hAnsi="GHEA Grapalat"/>
                <w:sz w:val="20"/>
                <w:lang w:val="pt-BR"/>
              </w:rPr>
              <w:t>%</w:t>
            </w:r>
          </w:p>
        </w:tc>
      </w:tr>
      <w:tr w:rsidR="00E85F2B" w:rsidRPr="00143A4E" w:rsidTr="00495B69">
        <w:trPr>
          <w:trHeight w:val="1538"/>
        </w:trPr>
        <w:tc>
          <w:tcPr>
            <w:tcW w:w="1451" w:type="dxa"/>
          </w:tcPr>
          <w:p w:rsidR="00E85F2B" w:rsidRDefault="00E85F2B">
            <w:pPr>
              <w:widowControl w:val="0"/>
              <w:spacing w:after="120"/>
              <w:jc w:val="center"/>
              <w:rPr>
                <w:rFonts w:ascii="GHEA Grapalat" w:hAnsi="GHEA Grapalat"/>
                <w:sz w:val="14"/>
                <w:szCs w:val="16"/>
              </w:rPr>
            </w:pPr>
          </w:p>
          <w:p w:rsidR="00E85F2B" w:rsidRDefault="00E85F2B" w:rsidP="00545BDE">
            <w:pPr>
              <w:jc w:val="center"/>
              <w:rPr>
                <w:rFonts w:ascii="GHEA Grapalat" w:hAnsi="GHEA Grapalat"/>
                <w:sz w:val="20"/>
                <w:lang w:val="es-ES"/>
              </w:rPr>
            </w:pPr>
            <w:r>
              <w:rPr>
                <w:rFonts w:ascii="GHEA Grapalat" w:hAnsi="GHEA Grapalat"/>
                <w:sz w:val="14"/>
                <w:szCs w:val="16"/>
              </w:rPr>
              <w:t>4</w:t>
            </w:r>
          </w:p>
        </w:tc>
        <w:tc>
          <w:tcPr>
            <w:tcW w:w="1530" w:type="dxa"/>
          </w:tcPr>
          <w:p w:rsidR="00E85F2B" w:rsidRPr="00DC2BEC" w:rsidRDefault="00E85F2B" w:rsidP="00545BDE">
            <w:pPr>
              <w:jc w:val="center"/>
              <w:rPr>
                <w:rFonts w:ascii="GHEA Grapalat" w:hAnsi="GHEA Grapalat"/>
                <w:sz w:val="20"/>
                <w:lang w:val="es-ES"/>
              </w:rPr>
            </w:pPr>
            <w:r>
              <w:rPr>
                <w:rFonts w:ascii="GHEA Grapalat" w:hAnsi="GHEA Grapalat"/>
                <w:sz w:val="20"/>
                <w:lang w:val="es-ES"/>
              </w:rPr>
              <w:t>45231187/5</w:t>
            </w:r>
          </w:p>
        </w:tc>
        <w:tc>
          <w:tcPr>
            <w:tcW w:w="1981" w:type="dxa"/>
            <w:vAlign w:val="center"/>
          </w:tcPr>
          <w:p w:rsidR="00E85F2B" w:rsidRPr="000A509E" w:rsidRDefault="00E85F2B" w:rsidP="00385415">
            <w:pPr>
              <w:jc w:val="center"/>
              <w:rPr>
                <w:rFonts w:ascii="GHEA Grapalat" w:hAnsi="GHEA Grapalat"/>
                <w:b/>
                <w:bCs/>
                <w:i/>
                <w:sz w:val="16"/>
                <w:szCs w:val="16"/>
                <w:lang w:val="af-ZA"/>
              </w:rPr>
            </w:pPr>
            <w:r w:rsidRPr="000A509E">
              <w:rPr>
                <w:rFonts w:ascii="GHEA Grapalat" w:hAnsi="GHEA Grapalat"/>
                <w:b/>
                <w:bCs/>
                <w:i/>
                <w:sz w:val="16"/>
                <w:szCs w:val="16"/>
              </w:rPr>
              <w:t>Դողս</w:t>
            </w:r>
            <w:r w:rsidRPr="000A509E">
              <w:rPr>
                <w:rFonts w:ascii="GHEA Grapalat" w:hAnsi="GHEA Grapalat"/>
                <w:b/>
                <w:bCs/>
                <w:i/>
                <w:sz w:val="16"/>
                <w:szCs w:val="16"/>
                <w:lang w:val="es-ES"/>
              </w:rPr>
              <w:t xml:space="preserve"> </w:t>
            </w:r>
            <w:r w:rsidRPr="000A509E">
              <w:rPr>
                <w:rFonts w:ascii="GHEA Grapalat" w:hAnsi="GHEA Grapalat"/>
                <w:b/>
                <w:bCs/>
                <w:i/>
                <w:sz w:val="16"/>
                <w:szCs w:val="16"/>
              </w:rPr>
              <w:t>գյուղում</w:t>
            </w:r>
            <w:r w:rsidRPr="000A509E">
              <w:rPr>
                <w:rFonts w:ascii="GHEA Grapalat" w:hAnsi="GHEA Grapalat"/>
                <w:b/>
                <w:bCs/>
                <w:i/>
                <w:sz w:val="16"/>
                <w:szCs w:val="16"/>
                <w:lang w:val="es-ES"/>
              </w:rPr>
              <w:t xml:space="preserve"> </w:t>
            </w:r>
            <w:r w:rsidRPr="000A509E">
              <w:rPr>
                <w:rFonts w:ascii="GHEA Grapalat" w:hAnsi="GHEA Grapalat"/>
                <w:b/>
                <w:bCs/>
                <w:i/>
                <w:sz w:val="16"/>
                <w:szCs w:val="16"/>
              </w:rPr>
              <w:t>Դողս</w:t>
            </w:r>
            <w:r w:rsidRPr="000A509E">
              <w:rPr>
                <w:rFonts w:ascii="GHEA Grapalat" w:hAnsi="GHEA Grapalat"/>
                <w:b/>
                <w:bCs/>
                <w:i/>
                <w:sz w:val="16"/>
                <w:szCs w:val="16"/>
                <w:lang w:val="es-ES"/>
              </w:rPr>
              <w:t>-</w:t>
            </w:r>
            <w:r w:rsidRPr="000A509E">
              <w:rPr>
                <w:rFonts w:ascii="GHEA Grapalat" w:hAnsi="GHEA Grapalat"/>
                <w:b/>
                <w:bCs/>
                <w:i/>
                <w:sz w:val="16"/>
                <w:szCs w:val="16"/>
              </w:rPr>
              <w:t>Աղավնատուն</w:t>
            </w:r>
            <w:r w:rsidRPr="000A509E">
              <w:rPr>
                <w:rFonts w:ascii="GHEA Grapalat" w:hAnsi="GHEA Grapalat"/>
                <w:b/>
                <w:bCs/>
                <w:i/>
                <w:sz w:val="16"/>
                <w:szCs w:val="16"/>
                <w:lang w:val="es-ES"/>
              </w:rPr>
              <w:t xml:space="preserve"> </w:t>
            </w:r>
            <w:r w:rsidRPr="000A509E">
              <w:rPr>
                <w:rFonts w:ascii="GHEA Grapalat" w:hAnsi="GHEA Grapalat"/>
                <w:b/>
                <w:bCs/>
                <w:i/>
                <w:sz w:val="16"/>
                <w:szCs w:val="16"/>
              </w:rPr>
              <w:t>տանող</w:t>
            </w:r>
            <w:r w:rsidRPr="000A509E">
              <w:rPr>
                <w:rFonts w:ascii="GHEA Grapalat" w:hAnsi="GHEA Grapalat"/>
                <w:b/>
                <w:bCs/>
                <w:i/>
                <w:sz w:val="16"/>
                <w:szCs w:val="16"/>
                <w:lang w:val="es-ES"/>
              </w:rPr>
              <w:t xml:space="preserve"> </w:t>
            </w:r>
            <w:r w:rsidRPr="000A509E">
              <w:rPr>
                <w:rFonts w:ascii="GHEA Grapalat" w:hAnsi="GHEA Grapalat"/>
                <w:b/>
                <w:bCs/>
                <w:i/>
                <w:sz w:val="16"/>
                <w:szCs w:val="16"/>
              </w:rPr>
              <w:t>ճանապարհի</w:t>
            </w:r>
            <w:r w:rsidRPr="000A509E">
              <w:rPr>
                <w:rFonts w:ascii="GHEA Grapalat" w:hAnsi="GHEA Grapalat"/>
                <w:b/>
                <w:bCs/>
                <w:i/>
                <w:sz w:val="16"/>
                <w:szCs w:val="16"/>
                <w:lang w:val="es-ES"/>
              </w:rPr>
              <w:t xml:space="preserve">  </w:t>
            </w:r>
            <w:r w:rsidRPr="000A509E">
              <w:rPr>
                <w:rFonts w:ascii="GHEA Grapalat" w:hAnsi="GHEA Grapalat"/>
                <w:b/>
                <w:bCs/>
                <w:i/>
                <w:sz w:val="16"/>
                <w:szCs w:val="16"/>
              </w:rPr>
              <w:t>ասֆալտապատման</w:t>
            </w:r>
            <w:r w:rsidRPr="000A509E">
              <w:rPr>
                <w:rFonts w:ascii="GHEA Grapalat" w:hAnsi="GHEA Grapalat"/>
                <w:b/>
                <w:bCs/>
                <w:i/>
                <w:sz w:val="16"/>
                <w:szCs w:val="16"/>
                <w:lang w:val="es-ES"/>
              </w:rPr>
              <w:t xml:space="preserve"> </w:t>
            </w:r>
            <w:r w:rsidRPr="000A509E">
              <w:rPr>
                <w:rFonts w:ascii="GHEA Grapalat" w:hAnsi="GHEA Grapalat"/>
                <w:b/>
                <w:bCs/>
                <w:i/>
                <w:sz w:val="16"/>
                <w:szCs w:val="16"/>
              </w:rPr>
              <w:t>աշխատանքների</w:t>
            </w:r>
          </w:p>
        </w:tc>
        <w:tc>
          <w:tcPr>
            <w:tcW w:w="567" w:type="dxa"/>
          </w:tcPr>
          <w:p w:rsidR="00E85F2B" w:rsidRPr="00E6597C" w:rsidRDefault="00E85F2B" w:rsidP="00545BDE">
            <w:pPr>
              <w:jc w:val="center"/>
              <w:rPr>
                <w:rFonts w:ascii="GHEA Grapalat" w:hAnsi="GHEA Grapalat"/>
                <w:lang w:val="pt-BR"/>
              </w:rPr>
            </w:pPr>
          </w:p>
        </w:tc>
        <w:tc>
          <w:tcPr>
            <w:tcW w:w="425" w:type="dxa"/>
          </w:tcPr>
          <w:p w:rsidR="00E85F2B" w:rsidRPr="00E6597C" w:rsidRDefault="00E85F2B" w:rsidP="00545BDE">
            <w:pPr>
              <w:jc w:val="center"/>
              <w:rPr>
                <w:rFonts w:ascii="GHEA Grapalat" w:hAnsi="GHEA Grapalat"/>
                <w:lang w:val="pt-BR"/>
              </w:rPr>
            </w:pPr>
          </w:p>
        </w:tc>
        <w:tc>
          <w:tcPr>
            <w:tcW w:w="283" w:type="dxa"/>
          </w:tcPr>
          <w:p w:rsidR="00E85F2B" w:rsidRPr="00E6597C" w:rsidRDefault="00E85F2B" w:rsidP="00545BDE">
            <w:pPr>
              <w:jc w:val="center"/>
              <w:rPr>
                <w:rFonts w:ascii="GHEA Grapalat" w:hAnsi="GHEA Grapalat" w:cs="Arial"/>
                <w:sz w:val="18"/>
                <w:szCs w:val="18"/>
                <w:lang w:val="pt-BR"/>
              </w:rPr>
            </w:pPr>
          </w:p>
        </w:tc>
        <w:tc>
          <w:tcPr>
            <w:tcW w:w="426" w:type="dxa"/>
          </w:tcPr>
          <w:p w:rsidR="00E85F2B" w:rsidRPr="00E6597C" w:rsidRDefault="00E85F2B" w:rsidP="00545BDE">
            <w:pPr>
              <w:jc w:val="center"/>
              <w:rPr>
                <w:rFonts w:ascii="GHEA Grapalat" w:hAnsi="GHEA Grapalat" w:cs="Arial"/>
                <w:sz w:val="18"/>
                <w:szCs w:val="18"/>
                <w:lang w:val="pt-BR"/>
              </w:rPr>
            </w:pPr>
          </w:p>
        </w:tc>
        <w:tc>
          <w:tcPr>
            <w:tcW w:w="425" w:type="dxa"/>
          </w:tcPr>
          <w:p w:rsidR="00E85F2B" w:rsidRPr="00E6597C" w:rsidRDefault="00E85F2B" w:rsidP="00545BDE">
            <w:pPr>
              <w:jc w:val="center"/>
              <w:rPr>
                <w:rFonts w:ascii="GHEA Grapalat" w:hAnsi="GHEA Grapalat" w:cs="Arial"/>
                <w:sz w:val="18"/>
                <w:szCs w:val="18"/>
                <w:lang w:val="pt-BR"/>
              </w:rPr>
            </w:pPr>
          </w:p>
        </w:tc>
        <w:tc>
          <w:tcPr>
            <w:tcW w:w="425" w:type="dxa"/>
          </w:tcPr>
          <w:p w:rsidR="00E85F2B" w:rsidRPr="00E6597C" w:rsidRDefault="00E85F2B" w:rsidP="00545BDE">
            <w:pPr>
              <w:jc w:val="center"/>
              <w:rPr>
                <w:rFonts w:ascii="GHEA Grapalat" w:hAnsi="GHEA Grapalat" w:cs="Arial"/>
                <w:sz w:val="18"/>
                <w:szCs w:val="18"/>
                <w:lang w:val="pt-BR"/>
              </w:rPr>
            </w:pPr>
          </w:p>
        </w:tc>
        <w:tc>
          <w:tcPr>
            <w:tcW w:w="425" w:type="dxa"/>
          </w:tcPr>
          <w:p w:rsidR="00E85F2B" w:rsidRPr="00E6597C" w:rsidRDefault="00E85F2B" w:rsidP="0065511D">
            <w:pPr>
              <w:jc w:val="center"/>
              <w:rPr>
                <w:rFonts w:ascii="GHEA Grapalat" w:hAnsi="GHEA Grapalat"/>
                <w:sz w:val="20"/>
                <w:lang w:val="pt-BR"/>
              </w:rPr>
            </w:pPr>
          </w:p>
          <w:p w:rsidR="00E85F2B" w:rsidRPr="00E6597C" w:rsidRDefault="00E85F2B" w:rsidP="0065511D">
            <w:pPr>
              <w:jc w:val="center"/>
              <w:rPr>
                <w:rFonts w:ascii="GHEA Grapalat" w:hAnsi="GHEA Grapalat"/>
                <w:sz w:val="20"/>
                <w:lang w:val="pt-BR"/>
              </w:rPr>
            </w:pPr>
          </w:p>
          <w:p w:rsidR="00E85F2B" w:rsidRPr="00E6597C" w:rsidRDefault="00E85F2B" w:rsidP="00545BDE">
            <w:pPr>
              <w:jc w:val="center"/>
              <w:rPr>
                <w:rFonts w:ascii="GHEA Grapalat" w:hAnsi="GHEA Grapalat"/>
                <w:sz w:val="20"/>
                <w:lang w:val="pt-BR"/>
              </w:rPr>
            </w:pPr>
            <w:r>
              <w:rPr>
                <w:rFonts w:ascii="GHEA Grapalat" w:hAnsi="GHEA Grapalat"/>
                <w:sz w:val="20"/>
                <w:lang w:val="hy-AM"/>
              </w:rPr>
              <w:t>0</w:t>
            </w:r>
            <w:r w:rsidRPr="00E6597C">
              <w:rPr>
                <w:rFonts w:ascii="GHEA Grapalat" w:hAnsi="GHEA Grapalat"/>
                <w:sz w:val="20"/>
                <w:lang w:val="pt-BR"/>
              </w:rPr>
              <w:t>%</w:t>
            </w:r>
          </w:p>
        </w:tc>
        <w:tc>
          <w:tcPr>
            <w:tcW w:w="426" w:type="dxa"/>
          </w:tcPr>
          <w:p w:rsidR="00E85F2B" w:rsidRPr="00E6597C" w:rsidRDefault="00E85F2B" w:rsidP="0065511D">
            <w:pPr>
              <w:jc w:val="center"/>
              <w:rPr>
                <w:rFonts w:ascii="GHEA Grapalat" w:hAnsi="GHEA Grapalat"/>
                <w:sz w:val="20"/>
                <w:lang w:val="pt-BR"/>
              </w:rPr>
            </w:pPr>
          </w:p>
          <w:p w:rsidR="00E85F2B" w:rsidRPr="00E6597C" w:rsidRDefault="00E85F2B" w:rsidP="0065511D">
            <w:pPr>
              <w:jc w:val="center"/>
              <w:rPr>
                <w:rFonts w:ascii="GHEA Grapalat" w:hAnsi="GHEA Grapalat"/>
                <w:sz w:val="20"/>
                <w:lang w:val="pt-BR"/>
              </w:rPr>
            </w:pPr>
          </w:p>
          <w:p w:rsidR="00E85F2B" w:rsidRPr="00E6597C" w:rsidRDefault="00E85F2B" w:rsidP="00545BDE">
            <w:pPr>
              <w:jc w:val="center"/>
              <w:rPr>
                <w:rFonts w:ascii="GHEA Grapalat" w:hAnsi="GHEA Grapalat"/>
                <w:sz w:val="20"/>
                <w:lang w:val="pt-BR"/>
              </w:rPr>
            </w:pPr>
            <w:r>
              <w:rPr>
                <w:rFonts w:ascii="GHEA Grapalat" w:hAnsi="GHEA Grapalat"/>
                <w:sz w:val="20"/>
                <w:lang w:val="hy-AM"/>
              </w:rPr>
              <w:t>0</w:t>
            </w:r>
            <w:r w:rsidRPr="00E6597C">
              <w:rPr>
                <w:rFonts w:ascii="GHEA Grapalat" w:hAnsi="GHEA Grapalat"/>
                <w:sz w:val="20"/>
                <w:lang w:val="pt-BR"/>
              </w:rPr>
              <w:t>%</w:t>
            </w:r>
          </w:p>
        </w:tc>
        <w:tc>
          <w:tcPr>
            <w:tcW w:w="425" w:type="dxa"/>
          </w:tcPr>
          <w:p w:rsidR="00E85F2B" w:rsidRPr="00E6597C" w:rsidRDefault="00E85F2B" w:rsidP="0065511D">
            <w:pPr>
              <w:jc w:val="center"/>
              <w:rPr>
                <w:rFonts w:ascii="GHEA Grapalat" w:hAnsi="GHEA Grapalat"/>
                <w:sz w:val="20"/>
                <w:lang w:val="pt-BR"/>
              </w:rPr>
            </w:pPr>
          </w:p>
          <w:p w:rsidR="00E85F2B" w:rsidRPr="00E6597C" w:rsidRDefault="00E85F2B" w:rsidP="0065511D">
            <w:pPr>
              <w:jc w:val="center"/>
              <w:rPr>
                <w:rFonts w:ascii="GHEA Grapalat" w:hAnsi="GHEA Grapalat"/>
                <w:sz w:val="20"/>
                <w:lang w:val="pt-BR"/>
              </w:rPr>
            </w:pPr>
          </w:p>
          <w:p w:rsidR="00E85F2B" w:rsidRPr="00E6597C" w:rsidRDefault="00E85F2B" w:rsidP="00545BDE">
            <w:pPr>
              <w:jc w:val="center"/>
              <w:rPr>
                <w:rFonts w:ascii="GHEA Grapalat" w:hAnsi="GHEA Grapalat"/>
                <w:sz w:val="20"/>
                <w:lang w:val="pt-BR"/>
              </w:rPr>
            </w:pPr>
            <w:r w:rsidRPr="00E6597C">
              <w:rPr>
                <w:rFonts w:ascii="GHEA Grapalat" w:hAnsi="GHEA Grapalat"/>
                <w:sz w:val="20"/>
                <w:lang w:val="pt-BR"/>
              </w:rPr>
              <w:t>... %</w:t>
            </w:r>
          </w:p>
        </w:tc>
        <w:tc>
          <w:tcPr>
            <w:tcW w:w="425" w:type="dxa"/>
          </w:tcPr>
          <w:p w:rsidR="00E85F2B" w:rsidRPr="00E6597C" w:rsidRDefault="00E85F2B" w:rsidP="0065511D">
            <w:pPr>
              <w:jc w:val="center"/>
              <w:rPr>
                <w:rFonts w:ascii="GHEA Grapalat" w:hAnsi="GHEA Grapalat"/>
                <w:sz w:val="20"/>
                <w:lang w:val="pt-BR"/>
              </w:rPr>
            </w:pPr>
          </w:p>
          <w:p w:rsidR="00E85F2B" w:rsidRPr="00E6597C" w:rsidRDefault="00E85F2B" w:rsidP="0065511D">
            <w:pPr>
              <w:jc w:val="center"/>
              <w:rPr>
                <w:rFonts w:ascii="GHEA Grapalat" w:hAnsi="GHEA Grapalat"/>
                <w:sz w:val="20"/>
                <w:lang w:val="pt-BR"/>
              </w:rPr>
            </w:pPr>
          </w:p>
          <w:p w:rsidR="00E85F2B" w:rsidRPr="00E6597C" w:rsidRDefault="00E85F2B" w:rsidP="00545BDE">
            <w:pPr>
              <w:jc w:val="center"/>
              <w:rPr>
                <w:rFonts w:ascii="GHEA Grapalat" w:hAnsi="GHEA Grapalat"/>
                <w:sz w:val="20"/>
                <w:lang w:val="pt-BR"/>
              </w:rPr>
            </w:pPr>
            <w:r w:rsidRPr="00E6597C">
              <w:rPr>
                <w:rFonts w:ascii="GHEA Grapalat" w:hAnsi="GHEA Grapalat"/>
                <w:sz w:val="20"/>
                <w:lang w:val="pt-BR"/>
              </w:rPr>
              <w:t>... %</w:t>
            </w:r>
          </w:p>
        </w:tc>
        <w:tc>
          <w:tcPr>
            <w:tcW w:w="425" w:type="dxa"/>
          </w:tcPr>
          <w:p w:rsidR="00E85F2B" w:rsidRPr="00E6597C" w:rsidRDefault="00E85F2B" w:rsidP="0065511D">
            <w:pPr>
              <w:jc w:val="center"/>
              <w:rPr>
                <w:rFonts w:ascii="GHEA Grapalat" w:hAnsi="GHEA Grapalat"/>
                <w:sz w:val="20"/>
                <w:lang w:val="pt-BR"/>
              </w:rPr>
            </w:pPr>
          </w:p>
          <w:p w:rsidR="00E85F2B" w:rsidRPr="00E6597C" w:rsidRDefault="00E85F2B" w:rsidP="0065511D">
            <w:pPr>
              <w:jc w:val="center"/>
              <w:rPr>
                <w:rFonts w:ascii="GHEA Grapalat" w:hAnsi="GHEA Grapalat"/>
                <w:sz w:val="20"/>
                <w:lang w:val="pt-BR"/>
              </w:rPr>
            </w:pPr>
          </w:p>
          <w:p w:rsidR="00E85F2B" w:rsidRPr="00E6597C" w:rsidRDefault="00E85F2B" w:rsidP="00545BDE">
            <w:pPr>
              <w:jc w:val="center"/>
              <w:rPr>
                <w:rFonts w:ascii="GHEA Grapalat" w:hAnsi="GHEA Grapalat"/>
                <w:sz w:val="20"/>
                <w:lang w:val="pt-BR"/>
              </w:rPr>
            </w:pPr>
            <w:r w:rsidRPr="00E6597C">
              <w:rPr>
                <w:rFonts w:ascii="GHEA Grapalat" w:hAnsi="GHEA Grapalat"/>
                <w:sz w:val="20"/>
                <w:lang w:val="pt-BR"/>
              </w:rPr>
              <w:t>... %</w:t>
            </w:r>
          </w:p>
        </w:tc>
        <w:tc>
          <w:tcPr>
            <w:tcW w:w="709" w:type="dxa"/>
          </w:tcPr>
          <w:p w:rsidR="00E85F2B" w:rsidRPr="00E6597C" w:rsidRDefault="00E85F2B" w:rsidP="0065511D">
            <w:pPr>
              <w:jc w:val="center"/>
              <w:rPr>
                <w:rFonts w:ascii="GHEA Grapalat" w:hAnsi="GHEA Grapalat"/>
                <w:sz w:val="20"/>
                <w:lang w:val="pt-BR"/>
              </w:rPr>
            </w:pPr>
          </w:p>
          <w:p w:rsidR="00E85F2B" w:rsidRPr="00E6597C" w:rsidRDefault="00E85F2B" w:rsidP="0065511D">
            <w:pPr>
              <w:jc w:val="center"/>
              <w:rPr>
                <w:rFonts w:ascii="GHEA Grapalat" w:hAnsi="GHEA Grapalat"/>
                <w:sz w:val="20"/>
                <w:lang w:val="pt-BR"/>
              </w:rPr>
            </w:pPr>
          </w:p>
          <w:p w:rsidR="00E85F2B" w:rsidRPr="00E6597C" w:rsidRDefault="00E85F2B" w:rsidP="00545BDE">
            <w:pPr>
              <w:jc w:val="center"/>
              <w:rPr>
                <w:rFonts w:ascii="GHEA Grapalat" w:hAnsi="GHEA Grapalat"/>
                <w:sz w:val="20"/>
                <w:lang w:val="pt-BR"/>
              </w:rPr>
            </w:pPr>
            <w:r w:rsidRPr="00E6597C">
              <w:rPr>
                <w:rFonts w:ascii="GHEA Grapalat" w:hAnsi="GHEA Grapalat"/>
                <w:sz w:val="20"/>
                <w:lang w:val="pt-BR"/>
              </w:rPr>
              <w:t>... %</w:t>
            </w:r>
          </w:p>
        </w:tc>
        <w:tc>
          <w:tcPr>
            <w:tcW w:w="709" w:type="dxa"/>
          </w:tcPr>
          <w:p w:rsidR="00E85F2B" w:rsidRPr="00E6597C" w:rsidRDefault="00E85F2B" w:rsidP="0065511D">
            <w:pPr>
              <w:jc w:val="center"/>
              <w:rPr>
                <w:rFonts w:ascii="GHEA Grapalat" w:hAnsi="GHEA Grapalat"/>
                <w:sz w:val="20"/>
                <w:lang w:val="pt-BR"/>
              </w:rPr>
            </w:pPr>
          </w:p>
          <w:p w:rsidR="00E85F2B" w:rsidRPr="00E6597C" w:rsidRDefault="00E85F2B" w:rsidP="0065511D">
            <w:pPr>
              <w:jc w:val="center"/>
              <w:rPr>
                <w:rFonts w:ascii="GHEA Grapalat" w:hAnsi="GHEA Grapalat"/>
                <w:sz w:val="20"/>
                <w:lang w:val="pt-BR"/>
              </w:rPr>
            </w:pPr>
          </w:p>
          <w:p w:rsidR="00E85F2B" w:rsidRPr="00E6597C" w:rsidRDefault="00E85F2B" w:rsidP="00545BDE">
            <w:pPr>
              <w:jc w:val="center"/>
              <w:rPr>
                <w:rFonts w:ascii="GHEA Grapalat" w:hAnsi="GHEA Grapalat"/>
                <w:sz w:val="20"/>
                <w:lang w:val="pt-BR"/>
              </w:rPr>
            </w:pPr>
            <w:r>
              <w:rPr>
                <w:rFonts w:ascii="GHEA Grapalat" w:hAnsi="GHEA Grapalat"/>
                <w:sz w:val="20"/>
                <w:lang w:val="hy-AM"/>
              </w:rPr>
              <w:t>0</w:t>
            </w:r>
            <w:r w:rsidRPr="00E6597C">
              <w:rPr>
                <w:rFonts w:ascii="GHEA Grapalat" w:hAnsi="GHEA Grapalat"/>
                <w:sz w:val="20"/>
                <w:lang w:val="pt-BR"/>
              </w:rPr>
              <w:t>%</w:t>
            </w:r>
          </w:p>
        </w:tc>
      </w:tr>
    </w:tbl>
    <w:p w:rsidR="0091457D" w:rsidRDefault="0091457D" w:rsidP="0091457D">
      <w:pPr>
        <w:pStyle w:val="a3"/>
        <w:spacing w:line="240" w:lineRule="auto"/>
        <w:ind w:firstLine="567"/>
        <w:rPr>
          <w:rFonts w:ascii="GHEA Grapalat" w:hAnsi="GHEA Grapalat"/>
          <w:b/>
          <w:bCs/>
          <w:highlight w:val="yellow"/>
          <w:shd w:val="clear" w:color="auto" w:fill="FFFF00"/>
          <w:lang w:val="hy-AM"/>
        </w:rPr>
      </w:pPr>
    </w:p>
    <w:p w:rsidR="0091457D" w:rsidRDefault="0091457D" w:rsidP="0091457D">
      <w:pPr>
        <w:pStyle w:val="a3"/>
        <w:spacing w:line="240" w:lineRule="auto"/>
        <w:ind w:firstLine="567"/>
        <w:rPr>
          <w:rFonts w:ascii="GHEA Grapalat" w:hAnsi="GHEA Grapalat"/>
          <w:b/>
          <w:bCs/>
          <w:highlight w:val="yellow"/>
          <w:shd w:val="clear" w:color="auto" w:fill="FFFF00"/>
          <w:lang w:val="hy-AM"/>
        </w:rPr>
      </w:pPr>
    </w:p>
    <w:p w:rsidR="0091457D" w:rsidRDefault="0091457D" w:rsidP="0091457D">
      <w:pPr>
        <w:pStyle w:val="a3"/>
        <w:spacing w:line="240" w:lineRule="auto"/>
        <w:ind w:firstLine="567"/>
        <w:rPr>
          <w:rFonts w:ascii="GHEA Grapalat" w:hAnsi="GHEA Grapalat"/>
          <w:b/>
          <w:bCs/>
          <w:highlight w:val="yellow"/>
          <w:shd w:val="clear" w:color="auto" w:fill="FFFF00"/>
          <w:lang w:val="hy-AM"/>
        </w:rPr>
      </w:pPr>
    </w:p>
    <w:p w:rsidR="0091457D" w:rsidRDefault="0091457D" w:rsidP="0091457D">
      <w:pPr>
        <w:pStyle w:val="a3"/>
        <w:spacing w:line="240" w:lineRule="auto"/>
        <w:ind w:firstLine="567"/>
        <w:rPr>
          <w:rFonts w:ascii="GHEA Grapalat" w:hAnsi="GHEA Grapalat"/>
          <w:b/>
          <w:bCs/>
          <w:highlight w:val="yellow"/>
          <w:shd w:val="clear" w:color="auto" w:fill="FFFF00"/>
          <w:lang w:val="hy-AM"/>
        </w:rPr>
      </w:pPr>
    </w:p>
    <w:p w:rsidR="0091457D" w:rsidRPr="00E03255" w:rsidRDefault="0091457D" w:rsidP="0091457D">
      <w:pPr>
        <w:pStyle w:val="a3"/>
        <w:spacing w:line="240" w:lineRule="auto"/>
        <w:ind w:firstLine="567"/>
        <w:rPr>
          <w:rFonts w:ascii="GHEA Grapalat" w:hAnsi="GHEA Grapalat"/>
          <w:i w:val="0"/>
          <w:lang w:val="hy-AM"/>
        </w:rPr>
      </w:pPr>
      <w:r w:rsidRPr="00E03255">
        <w:rPr>
          <w:rFonts w:ascii="GHEA Grapalat" w:hAnsi="GHEA Grapalat"/>
          <w:b/>
          <w:bCs/>
          <w:highlight w:val="yellow"/>
          <w:shd w:val="clear" w:color="auto" w:fill="FFFF00"/>
          <w:lang w:val="hy-AM"/>
        </w:rPr>
        <w:lastRenderedPageBreak/>
        <w:t>Գնումն</w:t>
      </w:r>
      <w:r w:rsidRPr="00EB5D24">
        <w:rPr>
          <w:b/>
          <w:bCs/>
          <w:i w:val="0"/>
          <w:iCs/>
          <w:highlight w:val="yellow"/>
          <w:shd w:val="clear" w:color="auto" w:fill="FFFFFF"/>
          <w:lang w:val="hy-AM"/>
        </w:rPr>
        <w:t> </w:t>
      </w:r>
      <w:r w:rsidRPr="00E03255">
        <w:rPr>
          <w:rFonts w:ascii="GHEA Grapalat" w:hAnsi="GHEA Grapalat"/>
          <w:b/>
          <w:bCs/>
          <w:highlight w:val="yellow"/>
          <w:shd w:val="clear" w:color="auto" w:fill="FFFF00"/>
          <w:lang w:val="hy-AM"/>
        </w:rPr>
        <w:t>իրականացվում</w:t>
      </w:r>
      <w:r w:rsidRPr="00EB5D24">
        <w:rPr>
          <w:b/>
          <w:bCs/>
          <w:i w:val="0"/>
          <w:iCs/>
          <w:highlight w:val="yellow"/>
          <w:shd w:val="clear" w:color="auto" w:fill="FFFFFF"/>
          <w:lang w:val="hy-AM"/>
        </w:rPr>
        <w:t> </w:t>
      </w:r>
      <w:r w:rsidRPr="00E03255">
        <w:rPr>
          <w:rFonts w:ascii="GHEA Grapalat" w:hAnsi="GHEA Grapalat"/>
          <w:b/>
          <w:bCs/>
          <w:highlight w:val="yellow"/>
          <w:shd w:val="clear" w:color="auto" w:fill="FFFF00"/>
          <w:lang w:val="hy-AM"/>
        </w:rPr>
        <w:t>է</w:t>
      </w:r>
      <w:r w:rsidRPr="00EB5D24">
        <w:rPr>
          <w:b/>
          <w:bCs/>
          <w:i w:val="0"/>
          <w:iCs/>
          <w:highlight w:val="yellow"/>
          <w:shd w:val="clear" w:color="auto" w:fill="FFFFFF"/>
          <w:lang w:val="hy-AM"/>
        </w:rPr>
        <w:t> </w:t>
      </w:r>
      <w:r w:rsidRPr="00E03255">
        <w:rPr>
          <w:rFonts w:ascii="GHEA Grapalat" w:hAnsi="GHEA Grapalat"/>
          <w:b/>
          <w:bCs/>
          <w:highlight w:val="yellow"/>
          <w:shd w:val="clear" w:color="auto" w:fill="FFFF00"/>
          <w:lang w:val="af-ZA"/>
        </w:rPr>
        <w:t>«</w:t>
      </w:r>
      <w:r w:rsidRPr="00E03255">
        <w:rPr>
          <w:rFonts w:ascii="GHEA Grapalat" w:hAnsi="GHEA Grapalat"/>
          <w:b/>
          <w:bCs/>
          <w:highlight w:val="yellow"/>
          <w:shd w:val="clear" w:color="auto" w:fill="FFFF00"/>
          <w:lang w:val="hy-AM"/>
        </w:rPr>
        <w:t>Գնումների մասին</w:t>
      </w:r>
      <w:r w:rsidRPr="00E03255">
        <w:rPr>
          <w:rFonts w:ascii="GHEA Grapalat" w:hAnsi="GHEA Grapalat"/>
          <w:b/>
          <w:bCs/>
          <w:highlight w:val="yellow"/>
          <w:shd w:val="clear" w:color="auto" w:fill="FFFF00"/>
          <w:lang w:val="af-ZA"/>
        </w:rPr>
        <w:t>»</w:t>
      </w:r>
      <w:r w:rsidRPr="00E03255">
        <w:rPr>
          <w:rFonts w:ascii="Courier New" w:hAnsi="Courier New" w:cs="Courier New"/>
          <w:b/>
          <w:bCs/>
          <w:highlight w:val="yellow"/>
          <w:shd w:val="clear" w:color="auto" w:fill="FFFF00"/>
          <w:lang w:val="hy-AM"/>
        </w:rPr>
        <w:t> </w:t>
      </w:r>
      <w:r w:rsidRPr="00E03255">
        <w:rPr>
          <w:rFonts w:ascii="GHEA Grapalat" w:hAnsi="GHEA Grapalat" w:cs="GHEA Grapalat"/>
          <w:b/>
          <w:bCs/>
          <w:highlight w:val="yellow"/>
          <w:shd w:val="clear" w:color="auto" w:fill="FFFF00"/>
          <w:lang w:val="hy-AM"/>
        </w:rPr>
        <w:t>ՀՀ</w:t>
      </w:r>
      <w:r w:rsidRPr="00E03255">
        <w:rPr>
          <w:rFonts w:ascii="GHEA Grapalat" w:hAnsi="GHEA Grapalat"/>
          <w:b/>
          <w:bCs/>
          <w:highlight w:val="yellow"/>
          <w:shd w:val="clear" w:color="auto" w:fill="FFFF00"/>
          <w:lang w:val="hy-AM"/>
        </w:rPr>
        <w:t xml:space="preserve"> </w:t>
      </w:r>
      <w:r w:rsidRPr="00E03255">
        <w:rPr>
          <w:rFonts w:ascii="GHEA Grapalat" w:hAnsi="GHEA Grapalat" w:cs="GHEA Grapalat"/>
          <w:b/>
          <w:bCs/>
          <w:highlight w:val="yellow"/>
          <w:shd w:val="clear" w:color="auto" w:fill="FFFF00"/>
          <w:lang w:val="hy-AM"/>
        </w:rPr>
        <w:t>Օրենք</w:t>
      </w:r>
      <w:r w:rsidRPr="00E03255">
        <w:rPr>
          <w:rFonts w:ascii="GHEA Grapalat" w:hAnsi="GHEA Grapalat"/>
          <w:b/>
          <w:bCs/>
          <w:highlight w:val="yellow"/>
          <w:shd w:val="clear" w:color="auto" w:fill="FFFF00"/>
          <w:lang w:val="hy-AM"/>
        </w:rPr>
        <w:t>ի</w:t>
      </w:r>
      <w:r w:rsidRPr="00E03255">
        <w:rPr>
          <w:rFonts w:ascii="Courier New" w:hAnsi="Courier New" w:cs="Courier New"/>
          <w:b/>
          <w:bCs/>
          <w:highlight w:val="yellow"/>
          <w:shd w:val="clear" w:color="auto" w:fill="FFFF00"/>
          <w:lang w:val="af-ZA"/>
        </w:rPr>
        <w:t> </w:t>
      </w:r>
      <w:r w:rsidRPr="00E03255">
        <w:rPr>
          <w:rFonts w:ascii="GHEA Grapalat" w:hAnsi="GHEA Grapalat"/>
          <w:b/>
          <w:bCs/>
          <w:highlight w:val="yellow"/>
          <w:shd w:val="clear" w:color="auto" w:fill="FFFF00"/>
          <w:lang w:val="af-ZA"/>
        </w:rPr>
        <w:t>15-</w:t>
      </w:r>
      <w:r w:rsidRPr="00E03255">
        <w:rPr>
          <w:rFonts w:ascii="GHEA Grapalat" w:hAnsi="GHEA Grapalat"/>
          <w:b/>
          <w:bCs/>
          <w:highlight w:val="yellow"/>
          <w:shd w:val="clear" w:color="auto" w:fill="FFFF00"/>
          <w:lang w:val="hy-AM"/>
        </w:rPr>
        <w:t>րդ</w:t>
      </w:r>
      <w:r w:rsidRPr="00EB5D24">
        <w:rPr>
          <w:b/>
          <w:bCs/>
          <w:i w:val="0"/>
          <w:iCs/>
          <w:highlight w:val="yellow"/>
          <w:shd w:val="clear" w:color="auto" w:fill="FFFFFF"/>
          <w:lang w:val="hy-AM"/>
        </w:rPr>
        <w:t> </w:t>
      </w:r>
      <w:r w:rsidRPr="00E03255">
        <w:rPr>
          <w:rFonts w:ascii="GHEA Grapalat" w:hAnsi="GHEA Grapalat"/>
          <w:b/>
          <w:bCs/>
          <w:highlight w:val="yellow"/>
          <w:shd w:val="clear" w:color="auto" w:fill="FFFF00"/>
          <w:lang w:val="hy-AM"/>
        </w:rPr>
        <w:t>հոդվածի</w:t>
      </w:r>
      <w:r w:rsidRPr="00E03255">
        <w:rPr>
          <w:rFonts w:ascii="Courier New" w:hAnsi="Courier New" w:cs="Courier New"/>
          <w:b/>
          <w:bCs/>
          <w:highlight w:val="yellow"/>
          <w:shd w:val="clear" w:color="auto" w:fill="FFFF00"/>
          <w:lang w:val="af-ZA"/>
        </w:rPr>
        <w:t> </w:t>
      </w:r>
      <w:r w:rsidRPr="00E03255">
        <w:rPr>
          <w:rFonts w:ascii="GHEA Grapalat" w:hAnsi="GHEA Grapalat"/>
          <w:b/>
          <w:bCs/>
          <w:highlight w:val="yellow"/>
          <w:shd w:val="clear" w:color="auto" w:fill="FFFF00"/>
          <w:lang w:val="af-ZA"/>
        </w:rPr>
        <w:t>6-</w:t>
      </w:r>
      <w:r w:rsidRPr="00E03255">
        <w:rPr>
          <w:rFonts w:ascii="GHEA Grapalat" w:hAnsi="GHEA Grapalat"/>
          <w:b/>
          <w:bCs/>
          <w:highlight w:val="yellow"/>
          <w:shd w:val="clear" w:color="auto" w:fill="FFFF00"/>
          <w:lang w:val="hy-AM"/>
        </w:rPr>
        <w:t>րդ</w:t>
      </w:r>
      <w:r w:rsidRPr="00EB5D24">
        <w:rPr>
          <w:b/>
          <w:bCs/>
          <w:i w:val="0"/>
          <w:iCs/>
          <w:highlight w:val="yellow"/>
          <w:shd w:val="clear" w:color="auto" w:fill="FFFFFF"/>
          <w:lang w:val="hy-AM"/>
        </w:rPr>
        <w:t> </w:t>
      </w:r>
      <w:r w:rsidRPr="00E03255">
        <w:rPr>
          <w:rFonts w:ascii="GHEA Grapalat" w:hAnsi="GHEA Grapalat"/>
          <w:b/>
          <w:bCs/>
          <w:highlight w:val="yellow"/>
          <w:shd w:val="clear" w:color="auto" w:fill="FFFF00"/>
          <w:lang w:val="hy-AM"/>
        </w:rPr>
        <w:t>մասի</w:t>
      </w:r>
      <w:r w:rsidRPr="00EB5D24">
        <w:rPr>
          <w:b/>
          <w:bCs/>
          <w:i w:val="0"/>
          <w:iCs/>
          <w:highlight w:val="yellow"/>
          <w:shd w:val="clear" w:color="auto" w:fill="FFFFFF"/>
          <w:lang w:val="hy-AM"/>
        </w:rPr>
        <w:t> </w:t>
      </w:r>
      <w:r w:rsidRPr="00E03255">
        <w:rPr>
          <w:rFonts w:ascii="GHEA Grapalat" w:hAnsi="GHEA Grapalat"/>
          <w:b/>
          <w:bCs/>
          <w:highlight w:val="yellow"/>
          <w:shd w:val="clear" w:color="auto" w:fill="FFFF00"/>
          <w:lang w:val="hy-AM"/>
        </w:rPr>
        <w:t>հիման</w:t>
      </w:r>
      <w:r w:rsidRPr="00EB5D24">
        <w:rPr>
          <w:b/>
          <w:bCs/>
          <w:i w:val="0"/>
          <w:iCs/>
          <w:highlight w:val="yellow"/>
          <w:shd w:val="clear" w:color="auto" w:fill="FFFFFF"/>
          <w:lang w:val="hy-AM"/>
        </w:rPr>
        <w:t> </w:t>
      </w:r>
      <w:r w:rsidRPr="00E03255">
        <w:rPr>
          <w:rFonts w:ascii="GHEA Grapalat" w:hAnsi="GHEA Grapalat"/>
          <w:b/>
          <w:bCs/>
          <w:highlight w:val="yellow"/>
          <w:shd w:val="clear" w:color="auto" w:fill="FFFF00"/>
          <w:lang w:val="hy-AM"/>
        </w:rPr>
        <w:t>վրա։</w:t>
      </w:r>
    </w:p>
    <w:p w:rsidR="0091457D" w:rsidRDefault="0091457D" w:rsidP="0091457D">
      <w:pPr>
        <w:jc w:val="both"/>
        <w:rPr>
          <w:rFonts w:ascii="GHEA Grapalat" w:hAnsi="GHEA Grapalat"/>
          <w:b/>
          <w:color w:val="000000"/>
          <w:sz w:val="20"/>
          <w:highlight w:val="yellow"/>
          <w:lang w:val="hy-AM"/>
        </w:rPr>
      </w:pPr>
    </w:p>
    <w:p w:rsidR="0091457D" w:rsidRPr="0091457D" w:rsidRDefault="0091457D" w:rsidP="0091457D">
      <w:pPr>
        <w:pStyle w:val="a3"/>
        <w:spacing w:line="240" w:lineRule="auto"/>
        <w:ind w:firstLine="0"/>
        <w:rPr>
          <w:rFonts w:ascii="GHEA Grapalat" w:hAnsi="GHEA Grapalat"/>
          <w:b/>
          <w:color w:val="FF0000"/>
          <w:lang w:val="hy-AM"/>
        </w:rPr>
      </w:pPr>
      <w:r w:rsidRPr="0091457D">
        <w:rPr>
          <w:rFonts w:ascii="GHEA Grapalat" w:hAnsi="GHEA Grapalat"/>
          <w:b/>
          <w:bCs/>
          <w:color w:val="FF0000"/>
          <w:lang w:val="hy-AM"/>
        </w:rPr>
        <w:t>ՀՀ</w:t>
      </w:r>
      <w:r w:rsidRPr="0091457D">
        <w:rPr>
          <w:rFonts w:ascii="GHEA Grapalat" w:hAnsi="GHEA Grapalat"/>
          <w:b/>
          <w:bCs/>
          <w:color w:val="FF0000"/>
          <w:lang w:val="af-ZA"/>
        </w:rPr>
        <w:t xml:space="preserve"> </w:t>
      </w:r>
      <w:r w:rsidRPr="0091457D">
        <w:rPr>
          <w:rFonts w:ascii="GHEA Grapalat" w:hAnsi="GHEA Grapalat"/>
          <w:b/>
          <w:bCs/>
          <w:color w:val="FF0000"/>
          <w:lang w:val="hy-AM"/>
        </w:rPr>
        <w:t>Արմավիրի</w:t>
      </w:r>
      <w:r w:rsidRPr="0091457D">
        <w:rPr>
          <w:rFonts w:ascii="GHEA Grapalat" w:hAnsi="GHEA Grapalat"/>
          <w:b/>
          <w:bCs/>
          <w:color w:val="FF0000"/>
          <w:lang w:val="af-ZA"/>
        </w:rPr>
        <w:t xml:space="preserve"> </w:t>
      </w:r>
      <w:r w:rsidRPr="0091457D">
        <w:rPr>
          <w:rFonts w:ascii="GHEA Grapalat" w:hAnsi="GHEA Grapalat"/>
          <w:b/>
          <w:bCs/>
          <w:color w:val="FF0000"/>
          <w:lang w:val="hy-AM"/>
        </w:rPr>
        <w:t>մարզի</w:t>
      </w:r>
      <w:r w:rsidRPr="0091457D">
        <w:rPr>
          <w:rFonts w:ascii="GHEA Grapalat" w:hAnsi="GHEA Grapalat"/>
          <w:b/>
          <w:bCs/>
          <w:color w:val="FF0000"/>
          <w:lang w:val="af-ZA"/>
        </w:rPr>
        <w:t xml:space="preserve"> </w:t>
      </w:r>
      <w:r w:rsidRPr="0091457D">
        <w:rPr>
          <w:rFonts w:ascii="GHEA Grapalat" w:hAnsi="GHEA Grapalat"/>
          <w:b/>
          <w:bCs/>
          <w:color w:val="FF0000"/>
          <w:lang w:val="hy-AM"/>
        </w:rPr>
        <w:t>Խոյ</w:t>
      </w:r>
      <w:r w:rsidRPr="0091457D">
        <w:rPr>
          <w:rFonts w:ascii="GHEA Grapalat" w:hAnsi="GHEA Grapalat"/>
          <w:b/>
          <w:bCs/>
          <w:color w:val="FF0000"/>
          <w:lang w:val="af-ZA"/>
        </w:rPr>
        <w:t xml:space="preserve"> </w:t>
      </w:r>
      <w:r w:rsidRPr="0091457D">
        <w:rPr>
          <w:rFonts w:ascii="GHEA Grapalat" w:hAnsi="GHEA Grapalat"/>
          <w:b/>
          <w:bCs/>
          <w:color w:val="FF0000"/>
          <w:lang w:val="hy-AM"/>
        </w:rPr>
        <w:t>համայնքի</w:t>
      </w:r>
      <w:r w:rsidRPr="0091457D">
        <w:rPr>
          <w:rFonts w:ascii="GHEA Grapalat" w:hAnsi="GHEA Grapalat"/>
          <w:b/>
          <w:bCs/>
          <w:color w:val="FF0000"/>
          <w:lang w:val="af-ZA"/>
        </w:rPr>
        <w:t xml:space="preserve"> </w:t>
      </w:r>
      <w:r w:rsidRPr="0091457D">
        <w:rPr>
          <w:rFonts w:ascii="GHEA Grapalat" w:hAnsi="GHEA Grapalat"/>
          <w:b/>
          <w:bCs/>
          <w:color w:val="FF0000"/>
          <w:lang w:val="hy-AM"/>
        </w:rPr>
        <w:t>Գեղակերտ</w:t>
      </w:r>
      <w:r w:rsidRPr="0091457D">
        <w:rPr>
          <w:rFonts w:ascii="GHEA Grapalat" w:hAnsi="GHEA Grapalat"/>
          <w:b/>
          <w:bCs/>
          <w:color w:val="FF0000"/>
          <w:lang w:val="af-ZA"/>
        </w:rPr>
        <w:t xml:space="preserve"> </w:t>
      </w:r>
      <w:r w:rsidRPr="0091457D">
        <w:rPr>
          <w:rFonts w:ascii="GHEA Grapalat" w:hAnsi="GHEA Grapalat"/>
          <w:b/>
          <w:bCs/>
          <w:color w:val="FF0000"/>
          <w:lang w:val="hy-AM"/>
        </w:rPr>
        <w:t>գյուղում</w:t>
      </w:r>
      <w:r w:rsidRPr="0091457D">
        <w:rPr>
          <w:rFonts w:ascii="GHEA Grapalat" w:hAnsi="GHEA Grapalat"/>
          <w:b/>
          <w:bCs/>
          <w:color w:val="FF0000"/>
          <w:lang w:val="af-ZA"/>
        </w:rPr>
        <w:t xml:space="preserve"> </w:t>
      </w:r>
      <w:r w:rsidRPr="0091457D">
        <w:rPr>
          <w:rFonts w:ascii="GHEA Grapalat" w:hAnsi="GHEA Grapalat"/>
          <w:b/>
          <w:bCs/>
          <w:color w:val="FF0000"/>
          <w:lang w:val="hy-AM"/>
        </w:rPr>
        <w:t>Մ</w:t>
      </w:r>
      <w:r w:rsidRPr="0091457D">
        <w:rPr>
          <w:rFonts w:ascii="GHEA Grapalat" w:hAnsi="GHEA Grapalat"/>
          <w:b/>
          <w:bCs/>
          <w:color w:val="FF0000"/>
          <w:lang w:val="af-ZA"/>
        </w:rPr>
        <w:t>.</w:t>
      </w:r>
      <w:r w:rsidRPr="0091457D">
        <w:rPr>
          <w:rFonts w:ascii="GHEA Grapalat" w:hAnsi="GHEA Grapalat"/>
          <w:b/>
          <w:bCs/>
          <w:color w:val="FF0000"/>
          <w:lang w:val="hy-AM"/>
        </w:rPr>
        <w:t>Սարյան</w:t>
      </w:r>
      <w:r w:rsidRPr="0091457D">
        <w:rPr>
          <w:rFonts w:ascii="GHEA Grapalat" w:hAnsi="GHEA Grapalat"/>
          <w:b/>
          <w:bCs/>
          <w:color w:val="FF0000"/>
          <w:lang w:val="af-ZA"/>
        </w:rPr>
        <w:t xml:space="preserve">, </w:t>
      </w:r>
      <w:r w:rsidRPr="0091457D">
        <w:rPr>
          <w:rFonts w:ascii="GHEA Grapalat" w:hAnsi="GHEA Grapalat"/>
          <w:b/>
          <w:bCs/>
          <w:color w:val="FF0000"/>
          <w:lang w:val="hy-AM"/>
        </w:rPr>
        <w:t>Մարշալ</w:t>
      </w:r>
      <w:r w:rsidRPr="0091457D">
        <w:rPr>
          <w:rFonts w:ascii="GHEA Grapalat" w:hAnsi="GHEA Grapalat"/>
          <w:b/>
          <w:bCs/>
          <w:color w:val="FF0000"/>
          <w:lang w:val="af-ZA"/>
        </w:rPr>
        <w:t xml:space="preserve"> </w:t>
      </w:r>
      <w:r w:rsidRPr="0091457D">
        <w:rPr>
          <w:rFonts w:ascii="GHEA Grapalat" w:hAnsi="GHEA Grapalat"/>
          <w:b/>
          <w:bCs/>
          <w:color w:val="FF0000"/>
          <w:lang w:val="hy-AM"/>
        </w:rPr>
        <w:t>Բաղրամյան</w:t>
      </w:r>
      <w:r w:rsidRPr="0091457D">
        <w:rPr>
          <w:rFonts w:ascii="GHEA Grapalat" w:hAnsi="GHEA Grapalat"/>
          <w:b/>
          <w:bCs/>
          <w:color w:val="FF0000"/>
          <w:lang w:val="af-ZA"/>
        </w:rPr>
        <w:t xml:space="preserve"> </w:t>
      </w:r>
      <w:r w:rsidRPr="0091457D">
        <w:rPr>
          <w:rFonts w:ascii="GHEA Grapalat" w:hAnsi="GHEA Grapalat"/>
          <w:b/>
          <w:bCs/>
          <w:color w:val="FF0000"/>
          <w:lang w:val="hy-AM"/>
        </w:rPr>
        <w:t>փողոցների</w:t>
      </w:r>
      <w:r w:rsidRPr="0091457D">
        <w:rPr>
          <w:rFonts w:ascii="GHEA Grapalat" w:hAnsi="GHEA Grapalat"/>
          <w:b/>
          <w:bCs/>
          <w:color w:val="FF0000"/>
          <w:lang w:val="af-ZA"/>
        </w:rPr>
        <w:t xml:space="preserve"> </w:t>
      </w:r>
      <w:r w:rsidRPr="0091457D">
        <w:rPr>
          <w:rFonts w:ascii="GHEA Grapalat" w:hAnsi="GHEA Grapalat"/>
          <w:b/>
          <w:bCs/>
          <w:color w:val="FF0000"/>
          <w:lang w:val="hy-AM"/>
        </w:rPr>
        <w:t>և</w:t>
      </w:r>
      <w:r w:rsidRPr="0091457D">
        <w:rPr>
          <w:rFonts w:ascii="GHEA Grapalat" w:hAnsi="GHEA Grapalat"/>
          <w:b/>
          <w:bCs/>
          <w:color w:val="FF0000"/>
          <w:lang w:val="af-ZA"/>
        </w:rPr>
        <w:t xml:space="preserve"> </w:t>
      </w:r>
      <w:r w:rsidRPr="0091457D">
        <w:rPr>
          <w:rFonts w:ascii="GHEA Grapalat" w:hAnsi="GHEA Grapalat"/>
          <w:b/>
          <w:bCs/>
          <w:color w:val="FF0000"/>
          <w:lang w:val="hy-AM"/>
        </w:rPr>
        <w:t>Մ</w:t>
      </w:r>
      <w:r w:rsidRPr="0091457D">
        <w:rPr>
          <w:rFonts w:ascii="GHEA Grapalat" w:hAnsi="GHEA Grapalat"/>
          <w:b/>
          <w:bCs/>
          <w:color w:val="FF0000"/>
          <w:lang w:val="af-ZA"/>
        </w:rPr>
        <w:t>.</w:t>
      </w:r>
      <w:r w:rsidRPr="0091457D">
        <w:rPr>
          <w:rFonts w:ascii="GHEA Grapalat" w:hAnsi="GHEA Grapalat"/>
          <w:b/>
          <w:bCs/>
          <w:color w:val="FF0000"/>
          <w:lang w:val="hy-AM"/>
        </w:rPr>
        <w:t>Մարշալ</w:t>
      </w:r>
      <w:r w:rsidRPr="0091457D">
        <w:rPr>
          <w:rFonts w:ascii="GHEA Grapalat" w:hAnsi="GHEA Grapalat"/>
          <w:b/>
          <w:bCs/>
          <w:color w:val="FF0000"/>
          <w:lang w:val="af-ZA"/>
        </w:rPr>
        <w:t xml:space="preserve"> </w:t>
      </w:r>
      <w:r w:rsidRPr="0091457D">
        <w:rPr>
          <w:rFonts w:ascii="GHEA Grapalat" w:hAnsi="GHEA Grapalat"/>
          <w:b/>
          <w:bCs/>
          <w:color w:val="FF0000"/>
          <w:lang w:val="hy-AM"/>
        </w:rPr>
        <w:t>Բաղրամյան</w:t>
      </w:r>
      <w:r w:rsidRPr="0091457D">
        <w:rPr>
          <w:rFonts w:ascii="GHEA Grapalat" w:hAnsi="GHEA Grapalat"/>
          <w:b/>
          <w:bCs/>
          <w:color w:val="FF0000"/>
          <w:lang w:val="af-ZA"/>
        </w:rPr>
        <w:t xml:space="preserve"> </w:t>
      </w:r>
      <w:r w:rsidRPr="0091457D">
        <w:rPr>
          <w:rFonts w:ascii="GHEA Grapalat" w:hAnsi="GHEA Grapalat"/>
          <w:b/>
          <w:bCs/>
          <w:color w:val="FF0000"/>
          <w:lang w:val="hy-AM"/>
        </w:rPr>
        <w:t>փողոցից</w:t>
      </w:r>
      <w:r w:rsidRPr="0091457D">
        <w:rPr>
          <w:rFonts w:ascii="GHEA Grapalat" w:hAnsi="GHEA Grapalat"/>
          <w:b/>
          <w:bCs/>
          <w:color w:val="FF0000"/>
          <w:lang w:val="af-ZA"/>
        </w:rPr>
        <w:t xml:space="preserve"> </w:t>
      </w:r>
      <w:r w:rsidRPr="0091457D">
        <w:rPr>
          <w:rFonts w:ascii="GHEA Grapalat" w:hAnsi="GHEA Grapalat"/>
          <w:b/>
          <w:bCs/>
          <w:color w:val="FF0000"/>
          <w:lang w:val="hy-AM"/>
        </w:rPr>
        <w:t>մինչև</w:t>
      </w:r>
      <w:r w:rsidRPr="0091457D">
        <w:rPr>
          <w:rFonts w:ascii="GHEA Grapalat" w:hAnsi="GHEA Grapalat"/>
          <w:b/>
          <w:bCs/>
          <w:color w:val="FF0000"/>
          <w:lang w:val="af-ZA"/>
        </w:rPr>
        <w:t xml:space="preserve"> </w:t>
      </w:r>
      <w:r w:rsidRPr="0091457D">
        <w:rPr>
          <w:rFonts w:ascii="GHEA Grapalat" w:hAnsi="GHEA Grapalat"/>
          <w:b/>
          <w:bCs/>
          <w:color w:val="FF0000"/>
          <w:lang w:val="hy-AM"/>
        </w:rPr>
        <w:t>մշակույթի</w:t>
      </w:r>
      <w:r w:rsidRPr="0091457D">
        <w:rPr>
          <w:rFonts w:ascii="GHEA Grapalat" w:hAnsi="GHEA Grapalat"/>
          <w:b/>
          <w:bCs/>
          <w:color w:val="FF0000"/>
          <w:lang w:val="af-ZA"/>
        </w:rPr>
        <w:t xml:space="preserve"> </w:t>
      </w:r>
      <w:r w:rsidRPr="0091457D">
        <w:rPr>
          <w:rFonts w:ascii="GHEA Grapalat" w:hAnsi="GHEA Grapalat"/>
          <w:b/>
          <w:bCs/>
          <w:color w:val="FF0000"/>
          <w:lang w:val="hy-AM"/>
        </w:rPr>
        <w:t>տան</w:t>
      </w:r>
      <w:r w:rsidRPr="0091457D">
        <w:rPr>
          <w:rFonts w:ascii="GHEA Grapalat" w:hAnsi="GHEA Grapalat"/>
          <w:b/>
          <w:bCs/>
          <w:color w:val="FF0000"/>
          <w:lang w:val="af-ZA"/>
        </w:rPr>
        <w:t xml:space="preserve"> </w:t>
      </w:r>
      <w:r w:rsidRPr="0091457D">
        <w:rPr>
          <w:rFonts w:ascii="GHEA Grapalat" w:hAnsi="GHEA Grapalat"/>
          <w:b/>
          <w:bCs/>
          <w:color w:val="FF0000"/>
          <w:lang w:val="hy-AM"/>
        </w:rPr>
        <w:t>հարակից</w:t>
      </w:r>
      <w:r w:rsidRPr="0091457D">
        <w:rPr>
          <w:rFonts w:ascii="GHEA Grapalat" w:hAnsi="GHEA Grapalat"/>
          <w:b/>
          <w:bCs/>
          <w:color w:val="FF0000"/>
          <w:lang w:val="af-ZA"/>
        </w:rPr>
        <w:t xml:space="preserve"> </w:t>
      </w:r>
      <w:r w:rsidRPr="0091457D">
        <w:rPr>
          <w:rFonts w:ascii="GHEA Grapalat" w:hAnsi="GHEA Grapalat"/>
          <w:b/>
          <w:bCs/>
          <w:color w:val="FF0000"/>
          <w:lang w:val="hy-AM"/>
        </w:rPr>
        <w:t>տարածքի</w:t>
      </w:r>
      <w:r w:rsidRPr="0091457D">
        <w:rPr>
          <w:rFonts w:ascii="GHEA Grapalat" w:hAnsi="GHEA Grapalat"/>
          <w:b/>
          <w:bCs/>
          <w:color w:val="FF0000"/>
          <w:lang w:val="af-ZA"/>
        </w:rPr>
        <w:t xml:space="preserve">, </w:t>
      </w:r>
      <w:r w:rsidRPr="0091457D">
        <w:rPr>
          <w:rFonts w:ascii="GHEA Grapalat" w:hAnsi="GHEA Grapalat"/>
          <w:b/>
          <w:bCs/>
          <w:color w:val="FF0000"/>
          <w:lang w:val="hy-AM"/>
        </w:rPr>
        <w:t>Մոնթեավան</w:t>
      </w:r>
      <w:r w:rsidRPr="0091457D">
        <w:rPr>
          <w:rFonts w:ascii="GHEA Grapalat" w:hAnsi="GHEA Grapalat"/>
          <w:b/>
          <w:bCs/>
          <w:color w:val="FF0000"/>
          <w:lang w:val="af-ZA"/>
        </w:rPr>
        <w:t xml:space="preserve"> </w:t>
      </w:r>
      <w:r w:rsidRPr="0091457D">
        <w:rPr>
          <w:rFonts w:ascii="GHEA Grapalat" w:hAnsi="GHEA Grapalat"/>
          <w:b/>
          <w:bCs/>
          <w:color w:val="FF0000"/>
          <w:lang w:val="hy-AM"/>
        </w:rPr>
        <w:t>գյուղում</w:t>
      </w:r>
      <w:r w:rsidRPr="0091457D">
        <w:rPr>
          <w:rFonts w:ascii="GHEA Grapalat" w:hAnsi="GHEA Grapalat"/>
          <w:b/>
          <w:bCs/>
          <w:color w:val="FF0000"/>
          <w:lang w:val="af-ZA"/>
        </w:rPr>
        <w:t xml:space="preserve"> I-</w:t>
      </w:r>
      <w:r w:rsidRPr="0091457D">
        <w:rPr>
          <w:rFonts w:ascii="GHEA Grapalat" w:hAnsi="GHEA Grapalat"/>
          <w:b/>
          <w:bCs/>
          <w:color w:val="FF0000"/>
          <w:lang w:val="hy-AM"/>
        </w:rPr>
        <w:t>ին</w:t>
      </w:r>
      <w:r w:rsidRPr="0091457D">
        <w:rPr>
          <w:rFonts w:ascii="GHEA Grapalat" w:hAnsi="GHEA Grapalat"/>
          <w:b/>
          <w:bCs/>
          <w:color w:val="FF0000"/>
          <w:lang w:val="af-ZA"/>
        </w:rPr>
        <w:t xml:space="preserve"> </w:t>
      </w:r>
      <w:r w:rsidRPr="0091457D">
        <w:rPr>
          <w:rFonts w:ascii="GHEA Grapalat" w:hAnsi="GHEA Grapalat"/>
          <w:b/>
          <w:bCs/>
          <w:color w:val="FF0000"/>
          <w:lang w:val="hy-AM"/>
        </w:rPr>
        <w:t>փողոցի</w:t>
      </w:r>
      <w:r w:rsidRPr="0091457D">
        <w:rPr>
          <w:rFonts w:ascii="GHEA Grapalat" w:hAnsi="GHEA Grapalat"/>
          <w:b/>
          <w:bCs/>
          <w:color w:val="FF0000"/>
          <w:lang w:val="af-ZA"/>
        </w:rPr>
        <w:t xml:space="preserve"> /</w:t>
      </w:r>
      <w:r w:rsidRPr="0091457D">
        <w:rPr>
          <w:rFonts w:ascii="GHEA Grapalat" w:hAnsi="GHEA Grapalat"/>
          <w:b/>
          <w:bCs/>
          <w:color w:val="FF0000"/>
          <w:lang w:val="hy-AM"/>
        </w:rPr>
        <w:t>համայնքի</w:t>
      </w:r>
      <w:r w:rsidRPr="0091457D">
        <w:rPr>
          <w:rFonts w:ascii="GHEA Grapalat" w:hAnsi="GHEA Grapalat"/>
          <w:b/>
          <w:bCs/>
          <w:color w:val="FF0000"/>
          <w:lang w:val="af-ZA"/>
        </w:rPr>
        <w:t xml:space="preserve"> </w:t>
      </w:r>
      <w:r w:rsidRPr="0091457D">
        <w:rPr>
          <w:rFonts w:ascii="GHEA Grapalat" w:hAnsi="GHEA Grapalat"/>
          <w:b/>
          <w:bCs/>
          <w:color w:val="FF0000"/>
          <w:lang w:val="hy-AM"/>
        </w:rPr>
        <w:t>կենտրոնական</w:t>
      </w:r>
      <w:r w:rsidRPr="0091457D">
        <w:rPr>
          <w:rFonts w:ascii="GHEA Grapalat" w:hAnsi="GHEA Grapalat"/>
          <w:b/>
          <w:bCs/>
          <w:color w:val="FF0000"/>
          <w:lang w:val="af-ZA"/>
        </w:rPr>
        <w:t xml:space="preserve"> </w:t>
      </w:r>
      <w:r w:rsidRPr="0091457D">
        <w:rPr>
          <w:rFonts w:ascii="GHEA Grapalat" w:hAnsi="GHEA Grapalat"/>
          <w:b/>
          <w:bCs/>
          <w:color w:val="FF0000"/>
          <w:lang w:val="hy-AM"/>
        </w:rPr>
        <w:t>փողոց</w:t>
      </w:r>
      <w:r w:rsidRPr="0091457D">
        <w:rPr>
          <w:rFonts w:ascii="GHEA Grapalat" w:hAnsi="GHEA Grapalat"/>
          <w:b/>
          <w:bCs/>
          <w:color w:val="FF0000"/>
          <w:lang w:val="af-ZA"/>
        </w:rPr>
        <w:t xml:space="preserve">/, </w:t>
      </w:r>
      <w:r w:rsidRPr="0091457D">
        <w:rPr>
          <w:rFonts w:ascii="GHEA Grapalat" w:hAnsi="GHEA Grapalat"/>
          <w:b/>
          <w:bCs/>
          <w:color w:val="FF0000"/>
          <w:lang w:val="hy-AM"/>
        </w:rPr>
        <w:t>Այգեշատ</w:t>
      </w:r>
      <w:r w:rsidRPr="0091457D">
        <w:rPr>
          <w:rFonts w:ascii="GHEA Grapalat" w:hAnsi="GHEA Grapalat"/>
          <w:b/>
          <w:bCs/>
          <w:color w:val="FF0000"/>
          <w:lang w:val="af-ZA"/>
        </w:rPr>
        <w:t xml:space="preserve"> </w:t>
      </w:r>
      <w:r w:rsidRPr="0091457D">
        <w:rPr>
          <w:rFonts w:ascii="GHEA Grapalat" w:hAnsi="GHEA Grapalat"/>
          <w:b/>
          <w:bCs/>
          <w:color w:val="FF0000"/>
          <w:lang w:val="hy-AM"/>
        </w:rPr>
        <w:t>գյուղի</w:t>
      </w:r>
      <w:r w:rsidRPr="0091457D">
        <w:rPr>
          <w:rFonts w:ascii="GHEA Grapalat" w:hAnsi="GHEA Grapalat"/>
          <w:b/>
          <w:bCs/>
          <w:color w:val="FF0000"/>
          <w:lang w:val="af-ZA"/>
        </w:rPr>
        <w:t xml:space="preserve"> </w:t>
      </w:r>
      <w:r w:rsidRPr="0091457D">
        <w:rPr>
          <w:rFonts w:ascii="GHEA Grapalat" w:hAnsi="GHEA Grapalat"/>
          <w:b/>
          <w:bCs/>
          <w:color w:val="FF0000"/>
          <w:lang w:val="hy-AM"/>
        </w:rPr>
        <w:t>Երիտասարդական</w:t>
      </w:r>
      <w:r w:rsidRPr="0091457D">
        <w:rPr>
          <w:rFonts w:ascii="GHEA Grapalat" w:hAnsi="GHEA Grapalat"/>
          <w:b/>
          <w:bCs/>
          <w:color w:val="FF0000"/>
          <w:lang w:val="af-ZA"/>
        </w:rPr>
        <w:t xml:space="preserve"> </w:t>
      </w:r>
      <w:r w:rsidRPr="0091457D">
        <w:rPr>
          <w:rFonts w:ascii="GHEA Grapalat" w:hAnsi="GHEA Grapalat"/>
          <w:b/>
          <w:bCs/>
          <w:color w:val="FF0000"/>
          <w:lang w:val="hy-AM"/>
        </w:rPr>
        <w:t>և</w:t>
      </w:r>
      <w:r w:rsidRPr="0091457D">
        <w:rPr>
          <w:rFonts w:ascii="GHEA Grapalat" w:hAnsi="GHEA Grapalat"/>
          <w:b/>
          <w:bCs/>
          <w:color w:val="FF0000"/>
          <w:lang w:val="af-ZA"/>
        </w:rPr>
        <w:t xml:space="preserve"> </w:t>
      </w:r>
      <w:r w:rsidRPr="0091457D">
        <w:rPr>
          <w:rFonts w:ascii="GHEA Grapalat" w:hAnsi="GHEA Grapalat"/>
          <w:b/>
          <w:bCs/>
          <w:color w:val="FF0000"/>
          <w:lang w:val="hy-AM"/>
        </w:rPr>
        <w:t>Մայիսյան</w:t>
      </w:r>
      <w:r w:rsidRPr="0091457D">
        <w:rPr>
          <w:rFonts w:ascii="GHEA Grapalat" w:hAnsi="GHEA Grapalat"/>
          <w:b/>
          <w:bCs/>
          <w:color w:val="FF0000"/>
          <w:lang w:val="af-ZA"/>
        </w:rPr>
        <w:t xml:space="preserve"> </w:t>
      </w:r>
      <w:r w:rsidRPr="0091457D">
        <w:rPr>
          <w:rFonts w:ascii="GHEA Grapalat" w:hAnsi="GHEA Grapalat"/>
          <w:b/>
          <w:bCs/>
          <w:color w:val="FF0000"/>
          <w:lang w:val="hy-AM"/>
        </w:rPr>
        <w:t>փողոցների</w:t>
      </w:r>
      <w:r w:rsidRPr="0091457D">
        <w:rPr>
          <w:rFonts w:ascii="GHEA Grapalat" w:hAnsi="GHEA Grapalat"/>
          <w:b/>
          <w:bCs/>
          <w:color w:val="FF0000"/>
          <w:lang w:val="af-ZA"/>
        </w:rPr>
        <w:t xml:space="preserve">, </w:t>
      </w:r>
      <w:r w:rsidRPr="0091457D">
        <w:rPr>
          <w:rFonts w:ascii="GHEA Grapalat" w:hAnsi="GHEA Grapalat"/>
          <w:b/>
          <w:bCs/>
          <w:color w:val="FF0000"/>
          <w:lang w:val="hy-AM"/>
        </w:rPr>
        <w:t>Դողս</w:t>
      </w:r>
      <w:r w:rsidRPr="0091457D">
        <w:rPr>
          <w:rFonts w:ascii="GHEA Grapalat" w:hAnsi="GHEA Grapalat"/>
          <w:b/>
          <w:bCs/>
          <w:color w:val="FF0000"/>
          <w:lang w:val="af-ZA"/>
        </w:rPr>
        <w:t xml:space="preserve"> </w:t>
      </w:r>
      <w:r w:rsidRPr="0091457D">
        <w:rPr>
          <w:rFonts w:ascii="GHEA Grapalat" w:hAnsi="GHEA Grapalat"/>
          <w:b/>
          <w:bCs/>
          <w:color w:val="FF0000"/>
          <w:lang w:val="hy-AM"/>
        </w:rPr>
        <w:t>գյուղում</w:t>
      </w:r>
      <w:r w:rsidRPr="0091457D">
        <w:rPr>
          <w:rFonts w:ascii="GHEA Grapalat" w:hAnsi="GHEA Grapalat"/>
          <w:b/>
          <w:bCs/>
          <w:color w:val="FF0000"/>
          <w:lang w:val="af-ZA"/>
        </w:rPr>
        <w:t xml:space="preserve"> </w:t>
      </w:r>
      <w:r w:rsidRPr="0091457D">
        <w:rPr>
          <w:rFonts w:ascii="GHEA Grapalat" w:hAnsi="GHEA Grapalat"/>
          <w:b/>
          <w:bCs/>
          <w:color w:val="FF0000"/>
          <w:lang w:val="hy-AM"/>
        </w:rPr>
        <w:t>Դողս</w:t>
      </w:r>
      <w:r w:rsidRPr="0091457D">
        <w:rPr>
          <w:rFonts w:ascii="GHEA Grapalat" w:hAnsi="GHEA Grapalat"/>
          <w:b/>
          <w:bCs/>
          <w:color w:val="FF0000"/>
          <w:lang w:val="af-ZA"/>
        </w:rPr>
        <w:t>-</w:t>
      </w:r>
      <w:r w:rsidRPr="0091457D">
        <w:rPr>
          <w:rFonts w:ascii="GHEA Grapalat" w:hAnsi="GHEA Grapalat"/>
          <w:b/>
          <w:bCs/>
          <w:color w:val="FF0000"/>
          <w:lang w:val="hy-AM"/>
        </w:rPr>
        <w:t>Աղավնատուն</w:t>
      </w:r>
      <w:r w:rsidRPr="0091457D">
        <w:rPr>
          <w:rFonts w:ascii="GHEA Grapalat" w:hAnsi="GHEA Grapalat"/>
          <w:b/>
          <w:bCs/>
          <w:color w:val="FF0000"/>
          <w:lang w:val="af-ZA"/>
        </w:rPr>
        <w:t xml:space="preserve"> </w:t>
      </w:r>
      <w:r w:rsidRPr="0091457D">
        <w:rPr>
          <w:rFonts w:ascii="GHEA Grapalat" w:hAnsi="GHEA Grapalat"/>
          <w:b/>
          <w:bCs/>
          <w:color w:val="FF0000"/>
          <w:lang w:val="hy-AM"/>
        </w:rPr>
        <w:t>տանող</w:t>
      </w:r>
      <w:r w:rsidRPr="0091457D">
        <w:rPr>
          <w:rFonts w:ascii="GHEA Grapalat" w:hAnsi="GHEA Grapalat"/>
          <w:b/>
          <w:bCs/>
          <w:color w:val="FF0000"/>
          <w:lang w:val="af-ZA"/>
        </w:rPr>
        <w:t xml:space="preserve"> </w:t>
      </w:r>
      <w:r w:rsidRPr="0091457D">
        <w:rPr>
          <w:rFonts w:ascii="GHEA Grapalat" w:hAnsi="GHEA Grapalat"/>
          <w:b/>
          <w:bCs/>
          <w:color w:val="FF0000"/>
          <w:lang w:val="hy-AM"/>
        </w:rPr>
        <w:t>ճանապարհի</w:t>
      </w:r>
      <w:r w:rsidRPr="0091457D">
        <w:rPr>
          <w:rFonts w:ascii="GHEA Grapalat" w:hAnsi="GHEA Grapalat"/>
          <w:b/>
          <w:bCs/>
          <w:color w:val="FF0000"/>
          <w:lang w:val="af-ZA"/>
        </w:rPr>
        <w:t xml:space="preserve">, </w:t>
      </w:r>
      <w:r w:rsidRPr="0091457D">
        <w:rPr>
          <w:rFonts w:ascii="GHEA Grapalat" w:hAnsi="GHEA Grapalat"/>
          <w:b/>
          <w:bCs/>
          <w:color w:val="FF0000"/>
          <w:lang w:val="hy-AM"/>
        </w:rPr>
        <w:t>ասֆալտապատման</w:t>
      </w:r>
      <w:r w:rsidRPr="0091457D">
        <w:rPr>
          <w:rFonts w:ascii="GHEA Grapalat" w:hAnsi="GHEA Grapalat"/>
          <w:b/>
          <w:bCs/>
          <w:color w:val="FF0000"/>
          <w:lang w:val="af-ZA"/>
        </w:rPr>
        <w:t xml:space="preserve"> </w:t>
      </w:r>
      <w:r w:rsidRPr="0091457D">
        <w:rPr>
          <w:rFonts w:ascii="GHEA Grapalat" w:hAnsi="GHEA Grapalat"/>
          <w:b/>
          <w:bCs/>
          <w:color w:val="FF0000"/>
          <w:lang w:val="hy-AM"/>
        </w:rPr>
        <w:t>աշխատանքների</w:t>
      </w:r>
      <w:r w:rsidRPr="0091457D">
        <w:rPr>
          <w:rFonts w:ascii="GHEA Grapalat" w:hAnsi="GHEA Grapalat" w:cs="GHEA Grapalat"/>
          <w:b/>
          <w:color w:val="FF0000"/>
          <w:lang w:val="hy-AM"/>
        </w:rPr>
        <w:t xml:space="preserve"> դիմաց վճարումներն իրականացվելու են</w:t>
      </w:r>
      <w:r w:rsidRPr="0091457D">
        <w:rPr>
          <w:rFonts w:ascii="GHEA Grapalat" w:hAnsi="GHEA Grapalat" w:cs="Sylfaen"/>
          <w:b/>
          <w:color w:val="FF0000"/>
          <w:szCs w:val="18"/>
          <w:lang w:val="hy-AM"/>
        </w:rPr>
        <w:t xml:space="preserve"> Ֆ</w:t>
      </w:r>
      <w:r w:rsidRPr="0091457D">
        <w:rPr>
          <w:rFonts w:ascii="GHEA Grapalat" w:hAnsi="GHEA Grapalat" w:cs="Sylfaen"/>
          <w:b/>
          <w:color w:val="FF0000"/>
          <w:szCs w:val="18"/>
          <w:lang w:val="pt-BR"/>
        </w:rPr>
        <w:t xml:space="preserve">ինանսական միջոցներ նախատեսվելու դեպքում կողմերի միջև կնքվող համաձայնագրի </w:t>
      </w:r>
      <w:r w:rsidRPr="0091457D">
        <w:rPr>
          <w:rFonts w:ascii="GHEA Grapalat" w:hAnsi="GHEA Grapalat" w:cs="Sylfaen"/>
          <w:b/>
          <w:color w:val="FF0000"/>
          <w:szCs w:val="18"/>
          <w:lang w:val="hy-AM"/>
        </w:rPr>
        <w:t xml:space="preserve">հիման վրա՝ </w:t>
      </w:r>
      <w:r w:rsidRPr="0091457D">
        <w:rPr>
          <w:rFonts w:ascii="GHEA Grapalat" w:hAnsi="GHEA Grapalat" w:cs="GHEA Grapalat"/>
          <w:b/>
          <w:color w:val="FF0000"/>
          <w:lang w:val="hy-AM"/>
        </w:rPr>
        <w:t xml:space="preserve">համայնքի բյուջեից 65 </w:t>
      </w:r>
      <w:r w:rsidRPr="0091457D">
        <w:rPr>
          <w:rFonts w:ascii="GHEA Grapalat" w:hAnsi="GHEA Grapalat"/>
          <w:b/>
          <w:color w:val="FF0000"/>
          <w:lang w:val="hy-AM"/>
        </w:rPr>
        <w:t>% և պետական բյուջեից 35</w:t>
      </w:r>
      <w:r w:rsidRPr="0091457D">
        <w:rPr>
          <w:rFonts w:ascii="GHEA Grapalat" w:hAnsi="GHEA Grapalat" w:cs="GHEA Grapalat"/>
          <w:b/>
          <w:color w:val="FF0000"/>
          <w:lang w:val="hy-AM"/>
        </w:rPr>
        <w:t xml:space="preserve"> </w:t>
      </w:r>
      <w:r w:rsidRPr="0091457D">
        <w:rPr>
          <w:rFonts w:ascii="GHEA Grapalat" w:hAnsi="GHEA Grapalat"/>
          <w:b/>
          <w:color w:val="FF0000"/>
          <w:lang w:val="hy-AM"/>
        </w:rPr>
        <w:t>% համամասնությամբ։</w:t>
      </w:r>
    </w:p>
    <w:p w:rsidR="00F02279" w:rsidRPr="008D4952" w:rsidRDefault="00F02279" w:rsidP="00F02279">
      <w:pPr>
        <w:jc w:val="right"/>
        <w:rPr>
          <w:rFonts w:ascii="GHEA Grapalat" w:hAnsi="GHEA Grapalat"/>
          <w:sz w:val="20"/>
          <w:lang w:val="hy-AM"/>
        </w:rPr>
      </w:pPr>
    </w:p>
    <w:tbl>
      <w:tblPr>
        <w:tblW w:w="8879" w:type="dxa"/>
        <w:jc w:val="center"/>
        <w:tblInd w:w="2459" w:type="dxa"/>
        <w:tblLayout w:type="fixed"/>
        <w:tblLook w:val="0000"/>
      </w:tblPr>
      <w:tblGrid>
        <w:gridCol w:w="4536"/>
        <w:gridCol w:w="4343"/>
      </w:tblGrid>
      <w:tr w:rsidR="00385415" w:rsidRPr="00E6597C" w:rsidTr="0065511D">
        <w:trPr>
          <w:jc w:val="center"/>
        </w:trPr>
        <w:tc>
          <w:tcPr>
            <w:tcW w:w="4536" w:type="dxa"/>
            <w:vAlign w:val="center"/>
          </w:tcPr>
          <w:p w:rsidR="00385415" w:rsidRPr="003C47E0" w:rsidRDefault="00385415" w:rsidP="0065511D">
            <w:pPr>
              <w:jc w:val="center"/>
              <w:rPr>
                <w:rFonts w:ascii="GHEA Grapalat" w:hAnsi="GHEA Grapalat" w:cs="Sylfaen"/>
                <w:b/>
                <w:bCs/>
                <w:sz w:val="20"/>
                <w:lang w:val="nb-NO"/>
              </w:rPr>
            </w:pPr>
            <w:r w:rsidRPr="003C47E0">
              <w:rPr>
                <w:rFonts w:ascii="GHEA Grapalat" w:hAnsi="GHEA Grapalat" w:cs="Sylfaen"/>
                <w:b/>
                <w:bCs/>
                <w:sz w:val="20"/>
                <w:lang w:val="hy-AM"/>
              </w:rPr>
              <w:t>ՊԱՏՎԻՐԱՏՈՒ</w:t>
            </w:r>
          </w:p>
          <w:p w:rsidR="00385415" w:rsidRPr="003C47E0" w:rsidRDefault="00385415" w:rsidP="0065511D">
            <w:pPr>
              <w:jc w:val="center"/>
              <w:rPr>
                <w:rFonts w:ascii="GHEA Grapalat" w:hAnsi="GHEA Grapalat"/>
                <w:b/>
                <w:sz w:val="16"/>
                <w:lang w:val="hy-AM"/>
              </w:rPr>
            </w:pPr>
            <w:r w:rsidRPr="003C47E0">
              <w:rPr>
                <w:rFonts w:ascii="GHEA Grapalat" w:hAnsi="GHEA Grapalat"/>
                <w:b/>
                <w:sz w:val="16"/>
                <w:lang w:val="hy-AM"/>
              </w:rPr>
              <w:t>ՀՀ Արմավիր մարզի Խոյի համայնքապետարան</w:t>
            </w:r>
          </w:p>
          <w:p w:rsidR="00385415" w:rsidRPr="003C47E0" w:rsidRDefault="00385415" w:rsidP="0065511D">
            <w:pPr>
              <w:jc w:val="center"/>
              <w:rPr>
                <w:rFonts w:ascii="GHEA Grapalat" w:hAnsi="GHEA Grapalat"/>
                <w:b/>
                <w:sz w:val="16"/>
                <w:lang w:val="hy-AM"/>
              </w:rPr>
            </w:pPr>
            <w:r w:rsidRPr="003C47E0">
              <w:rPr>
                <w:rFonts w:ascii="GHEA Grapalat" w:hAnsi="GHEA Grapalat"/>
                <w:b/>
                <w:sz w:val="16"/>
                <w:lang w:val="hy-AM"/>
              </w:rPr>
              <w:t>ՀՀ Արմավիրի մարզ, Խոյ համայնք, գ</w:t>
            </w:r>
            <w:r w:rsidRPr="003C47E0">
              <w:rPr>
                <w:rFonts w:ascii="MS Mincho" w:eastAsia="MS Mincho" w:hAnsi="MS Mincho" w:cs="MS Mincho" w:hint="eastAsia"/>
                <w:b/>
                <w:sz w:val="16"/>
                <w:lang w:val="hy-AM"/>
              </w:rPr>
              <w:t>․</w:t>
            </w:r>
            <w:r w:rsidRPr="003C47E0">
              <w:rPr>
                <w:rFonts w:ascii="GHEA Grapalat" w:hAnsi="GHEA Grapalat"/>
                <w:b/>
                <w:sz w:val="16"/>
                <w:lang w:val="hy-AM"/>
              </w:rPr>
              <w:t xml:space="preserve"> </w:t>
            </w:r>
            <w:r w:rsidRPr="003C47E0">
              <w:rPr>
                <w:rFonts w:ascii="GHEA Grapalat" w:hAnsi="GHEA Grapalat" w:cs="GHEA Grapalat"/>
                <w:b/>
                <w:sz w:val="16"/>
                <w:lang w:val="hy-AM"/>
              </w:rPr>
              <w:t>Գեղակերտ</w:t>
            </w:r>
            <w:r w:rsidRPr="003C47E0">
              <w:rPr>
                <w:rFonts w:ascii="GHEA Grapalat" w:hAnsi="GHEA Grapalat"/>
                <w:b/>
                <w:sz w:val="16"/>
                <w:lang w:val="hy-AM"/>
              </w:rPr>
              <w:t xml:space="preserve"> </w:t>
            </w:r>
            <w:r w:rsidRPr="003C47E0">
              <w:rPr>
                <w:rFonts w:ascii="GHEA Grapalat" w:hAnsi="GHEA Grapalat" w:cs="GHEA Grapalat"/>
                <w:b/>
                <w:sz w:val="16"/>
                <w:lang w:val="hy-AM"/>
              </w:rPr>
              <w:t>Մաշտոցի</w:t>
            </w:r>
            <w:r w:rsidRPr="003C47E0">
              <w:rPr>
                <w:rFonts w:ascii="GHEA Grapalat" w:hAnsi="GHEA Grapalat"/>
                <w:b/>
                <w:sz w:val="16"/>
                <w:lang w:val="hy-AM"/>
              </w:rPr>
              <w:t xml:space="preserve"> </w:t>
            </w:r>
            <w:r w:rsidRPr="003C47E0">
              <w:rPr>
                <w:rFonts w:ascii="GHEA Grapalat" w:hAnsi="GHEA Grapalat" w:cs="GHEA Grapalat"/>
                <w:b/>
                <w:sz w:val="16"/>
                <w:lang w:val="hy-AM"/>
              </w:rPr>
              <w:t>փ</w:t>
            </w:r>
            <w:r w:rsidRPr="003C47E0">
              <w:rPr>
                <w:rFonts w:ascii="GHEA Grapalat" w:hAnsi="GHEA Grapalat"/>
                <w:b/>
                <w:sz w:val="16"/>
                <w:lang w:val="hy-AM"/>
              </w:rPr>
              <w:t>ող</w:t>
            </w:r>
            <w:r w:rsidRPr="003C47E0">
              <w:rPr>
                <w:rFonts w:ascii="MS Mincho" w:eastAsia="MS Mincho" w:hAnsi="MS Mincho" w:cs="MS Mincho" w:hint="eastAsia"/>
                <w:b/>
                <w:sz w:val="16"/>
                <w:lang w:val="hy-AM"/>
              </w:rPr>
              <w:t>․</w:t>
            </w:r>
            <w:r w:rsidRPr="003C47E0">
              <w:rPr>
                <w:rFonts w:ascii="GHEA Grapalat" w:hAnsi="GHEA Grapalat"/>
                <w:b/>
                <w:sz w:val="16"/>
                <w:lang w:val="hy-AM"/>
              </w:rPr>
              <w:t>30</w:t>
            </w:r>
          </w:p>
          <w:p w:rsidR="00385415" w:rsidRPr="003C47E0" w:rsidRDefault="00385415" w:rsidP="0065511D">
            <w:pPr>
              <w:jc w:val="center"/>
              <w:rPr>
                <w:rFonts w:ascii="GHEA Grapalat" w:hAnsi="GHEA Grapalat"/>
                <w:b/>
                <w:sz w:val="16"/>
                <w:lang w:val="hy-AM"/>
              </w:rPr>
            </w:pPr>
            <w:r w:rsidRPr="003C47E0">
              <w:rPr>
                <w:rFonts w:ascii="GHEA Grapalat" w:hAnsi="GHEA Grapalat"/>
                <w:b/>
                <w:sz w:val="16"/>
                <w:lang w:val="hy-AM"/>
              </w:rPr>
              <w:t>ՀՎՀՀ 04440504</w:t>
            </w:r>
          </w:p>
          <w:p w:rsidR="00385415" w:rsidRPr="003C47E0" w:rsidRDefault="00385415" w:rsidP="0065511D">
            <w:pPr>
              <w:jc w:val="center"/>
              <w:rPr>
                <w:rFonts w:ascii="GHEA Grapalat" w:hAnsi="GHEA Grapalat"/>
                <w:b/>
                <w:sz w:val="16"/>
                <w:lang w:val="hy-AM"/>
              </w:rPr>
            </w:pPr>
            <w:r w:rsidRPr="003C47E0">
              <w:rPr>
                <w:rFonts w:ascii="GHEA Grapalat" w:hAnsi="GHEA Grapalat"/>
                <w:b/>
                <w:sz w:val="16"/>
                <w:lang w:val="hy-AM"/>
              </w:rPr>
              <w:t>Հ/Հ</w:t>
            </w:r>
            <w:r w:rsidRPr="003C47E0">
              <w:rPr>
                <w:rFonts w:ascii="GHEA Grapalat" w:hAnsi="GHEA Grapalat" w:cs="Arial"/>
                <w:b/>
                <w:sz w:val="20"/>
                <w:szCs w:val="20"/>
                <w:lang w:val="hy-AM"/>
              </w:rPr>
              <w:t xml:space="preserve">900322525024 </w:t>
            </w:r>
            <w:r w:rsidRPr="003C47E0">
              <w:rPr>
                <w:rFonts w:ascii="GHEA Grapalat" w:hAnsi="GHEA Grapalat"/>
                <w:b/>
                <w:sz w:val="16"/>
                <w:lang w:val="hy-AM"/>
              </w:rPr>
              <w:t>ՀՀ ՖՆ ԳՎ</w:t>
            </w:r>
          </w:p>
          <w:p w:rsidR="00385415" w:rsidRPr="003C47E0" w:rsidRDefault="00385415" w:rsidP="0065511D">
            <w:pPr>
              <w:jc w:val="center"/>
              <w:rPr>
                <w:rFonts w:ascii="GHEA Grapalat" w:hAnsi="GHEA Grapalat"/>
                <w:b/>
                <w:sz w:val="16"/>
                <w:lang w:val="hy-AM"/>
              </w:rPr>
            </w:pPr>
          </w:p>
          <w:p w:rsidR="00385415" w:rsidRPr="003C47E0" w:rsidRDefault="00385415" w:rsidP="0065511D">
            <w:pPr>
              <w:ind w:left="-222" w:hanging="222"/>
              <w:rPr>
                <w:rFonts w:ascii="GHEA Grapalat" w:hAnsi="GHEA Grapalat"/>
                <w:sz w:val="20"/>
                <w:lang w:val="hy-AM"/>
              </w:rPr>
            </w:pPr>
            <w:r w:rsidRPr="003C47E0">
              <w:rPr>
                <w:rFonts w:ascii="GHEA Grapalat" w:hAnsi="GHEA Grapalat"/>
                <w:sz w:val="20"/>
                <w:lang w:val="hy-AM"/>
              </w:rPr>
              <w:t xml:space="preserve">Խոյ     Խոյ համայնքի </w:t>
            </w:r>
          </w:p>
          <w:p w:rsidR="00385415" w:rsidRPr="003C47E0" w:rsidRDefault="00385415" w:rsidP="0065511D">
            <w:pPr>
              <w:ind w:left="-222" w:hanging="222"/>
              <w:rPr>
                <w:rFonts w:ascii="GHEA Grapalat" w:hAnsi="GHEA Grapalat"/>
                <w:sz w:val="20"/>
                <w:u w:val="single"/>
                <w:lang w:val="hy-AM"/>
              </w:rPr>
            </w:pPr>
            <w:r w:rsidRPr="003C47E0">
              <w:rPr>
                <w:rFonts w:ascii="GHEA Grapalat" w:hAnsi="GHEA Grapalat"/>
                <w:sz w:val="20"/>
                <w:lang w:val="hy-AM"/>
              </w:rPr>
              <w:t xml:space="preserve">             </w:t>
            </w:r>
            <w:r w:rsidRPr="003C47E0">
              <w:rPr>
                <w:rFonts w:ascii="GHEA Grapalat" w:hAnsi="GHEA Grapalat"/>
                <w:sz w:val="20"/>
                <w:u w:val="single"/>
                <w:lang w:val="hy-AM"/>
              </w:rPr>
              <w:t>ղեկավար՝                          Ա</w:t>
            </w:r>
            <w:r w:rsidRPr="003C47E0">
              <w:rPr>
                <w:rFonts w:ascii="MS Mincho" w:eastAsia="MS Mincho" w:hAnsi="MS Mincho" w:cs="MS Mincho" w:hint="eastAsia"/>
                <w:sz w:val="20"/>
                <w:u w:val="single"/>
                <w:lang w:val="hy-AM"/>
              </w:rPr>
              <w:t>․</w:t>
            </w:r>
            <w:r w:rsidRPr="003C47E0">
              <w:rPr>
                <w:rFonts w:ascii="GHEA Grapalat" w:hAnsi="GHEA Grapalat"/>
                <w:sz w:val="20"/>
                <w:u w:val="single"/>
                <w:lang w:val="hy-AM"/>
              </w:rPr>
              <w:t xml:space="preserve"> </w:t>
            </w:r>
            <w:r w:rsidRPr="003C47E0">
              <w:rPr>
                <w:rFonts w:ascii="GHEA Grapalat" w:hAnsi="GHEA Grapalat" w:cs="GHEA Grapalat"/>
                <w:sz w:val="20"/>
                <w:u w:val="single"/>
                <w:lang w:val="hy-AM"/>
              </w:rPr>
              <w:t>Մե</w:t>
            </w:r>
            <w:r w:rsidRPr="003C47E0">
              <w:rPr>
                <w:rFonts w:ascii="GHEA Grapalat" w:hAnsi="GHEA Grapalat"/>
                <w:sz w:val="20"/>
                <w:u w:val="single"/>
                <w:lang w:val="hy-AM"/>
              </w:rPr>
              <w:t>խակյան</w:t>
            </w:r>
          </w:p>
          <w:p w:rsidR="00385415" w:rsidRPr="003C47E0" w:rsidRDefault="00385415" w:rsidP="0065511D">
            <w:pPr>
              <w:rPr>
                <w:rFonts w:ascii="GHEA Grapalat" w:hAnsi="GHEA Grapalat"/>
                <w:sz w:val="16"/>
                <w:szCs w:val="16"/>
                <w:lang w:val="pt-BR"/>
              </w:rPr>
            </w:pPr>
            <w:r w:rsidRPr="003C47E0">
              <w:rPr>
                <w:rFonts w:ascii="GHEA Grapalat" w:hAnsi="GHEA Grapalat"/>
                <w:sz w:val="20"/>
                <w:lang w:val="hy-AM"/>
              </w:rPr>
              <w:t xml:space="preserve">                           </w:t>
            </w:r>
            <w:r w:rsidRPr="003C47E0">
              <w:rPr>
                <w:rFonts w:ascii="GHEA Grapalat" w:hAnsi="GHEA Grapalat"/>
                <w:sz w:val="16"/>
                <w:szCs w:val="16"/>
                <w:lang w:val="pt-BR"/>
              </w:rPr>
              <w:t>(ստորագրություն)</w:t>
            </w:r>
          </w:p>
          <w:p w:rsidR="00385415" w:rsidRPr="003C47E0" w:rsidRDefault="00385415" w:rsidP="0065511D">
            <w:pPr>
              <w:rPr>
                <w:rFonts w:ascii="GHEA Grapalat" w:hAnsi="GHEA Grapalat"/>
                <w:sz w:val="16"/>
                <w:szCs w:val="16"/>
                <w:lang w:val="pt-BR"/>
              </w:rPr>
            </w:pPr>
            <w:r w:rsidRPr="003C47E0">
              <w:rPr>
                <w:rFonts w:ascii="GHEA Grapalat" w:hAnsi="GHEA Grapalat"/>
                <w:sz w:val="16"/>
                <w:szCs w:val="16"/>
                <w:lang w:val="pt-BR"/>
              </w:rPr>
              <w:t xml:space="preserve">                                  </w:t>
            </w:r>
          </w:p>
          <w:p w:rsidR="00385415" w:rsidRPr="003C47E0" w:rsidRDefault="00385415" w:rsidP="0065511D">
            <w:pPr>
              <w:rPr>
                <w:rFonts w:ascii="GHEA Grapalat" w:hAnsi="GHEA Grapalat"/>
                <w:sz w:val="16"/>
                <w:szCs w:val="16"/>
                <w:lang w:val="pt-BR"/>
              </w:rPr>
            </w:pPr>
            <w:r w:rsidRPr="003C47E0">
              <w:rPr>
                <w:rFonts w:ascii="GHEA Grapalat" w:hAnsi="GHEA Grapalat"/>
                <w:sz w:val="16"/>
                <w:szCs w:val="16"/>
                <w:lang w:val="pt-BR"/>
              </w:rPr>
              <w:t xml:space="preserve">                                         Կ.Տ.</w:t>
            </w:r>
          </w:p>
          <w:p w:rsidR="00385415" w:rsidRPr="00E6597C" w:rsidRDefault="00385415" w:rsidP="0065511D">
            <w:pPr>
              <w:spacing w:line="360" w:lineRule="auto"/>
              <w:jc w:val="center"/>
              <w:rPr>
                <w:rFonts w:ascii="GHEA Grapalat" w:hAnsi="GHEA Grapalat" w:cs="Sylfaen"/>
                <w:b/>
                <w:bCs/>
                <w:lang w:val="nb-NO"/>
              </w:rPr>
            </w:pPr>
          </w:p>
        </w:tc>
        <w:tc>
          <w:tcPr>
            <w:tcW w:w="4343" w:type="dxa"/>
          </w:tcPr>
          <w:p w:rsidR="00385415" w:rsidRPr="00E6597C" w:rsidRDefault="00385415" w:rsidP="0065511D">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385415" w:rsidRPr="00E6597C" w:rsidRDefault="00385415" w:rsidP="0065511D">
            <w:pPr>
              <w:jc w:val="center"/>
              <w:rPr>
                <w:rFonts w:ascii="GHEA Grapalat" w:hAnsi="GHEA Grapalat"/>
                <w:lang w:val="ru-RU"/>
              </w:rPr>
            </w:pPr>
          </w:p>
          <w:p w:rsidR="00385415" w:rsidRPr="00E6597C" w:rsidRDefault="00385415" w:rsidP="0065511D">
            <w:pPr>
              <w:jc w:val="center"/>
              <w:rPr>
                <w:rFonts w:ascii="GHEA Grapalat" w:hAnsi="GHEA Grapalat"/>
                <w:lang w:val="ru-RU"/>
              </w:rPr>
            </w:pPr>
          </w:p>
          <w:p w:rsidR="00385415" w:rsidRPr="00E6597C" w:rsidRDefault="00385415" w:rsidP="0065511D">
            <w:pPr>
              <w:jc w:val="center"/>
              <w:rPr>
                <w:rFonts w:ascii="GHEA Grapalat" w:hAnsi="GHEA Grapalat"/>
                <w:lang w:val="ru-RU"/>
              </w:rPr>
            </w:pPr>
            <w:r w:rsidRPr="00E6597C">
              <w:rPr>
                <w:rFonts w:ascii="GHEA Grapalat" w:hAnsi="GHEA Grapalat"/>
                <w:lang w:val="ru-RU"/>
              </w:rPr>
              <w:t>---------------------------------</w:t>
            </w:r>
          </w:p>
          <w:p w:rsidR="00385415" w:rsidRPr="00E6597C" w:rsidRDefault="00385415" w:rsidP="0065511D">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385415" w:rsidRPr="00E6597C" w:rsidRDefault="00385415" w:rsidP="0065511D">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rPr>
          <w:rFonts w:ascii="GHEA Grapalat" w:hAnsi="GHEA Grapalat"/>
          <w:sz w:val="20"/>
          <w:lang w:val="ru-RU"/>
        </w:rPr>
        <w:sectPr w:rsidR="00F02279" w:rsidRPr="00E6597C" w:rsidSect="00EB638C">
          <w:footnotePr>
            <w:pos w:val="beneathText"/>
          </w:footnotePr>
          <w:pgSz w:w="11906" w:h="16838" w:code="9"/>
          <w:pgMar w:top="533" w:right="1133" w:bottom="426" w:left="663" w:header="561" w:footer="561" w:gutter="0"/>
          <w:cols w:space="720"/>
        </w:sectPr>
      </w:pP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i/>
          <w:sz w:val="20"/>
          <w:szCs w:val="20"/>
        </w:rPr>
        <w:t>«</w:t>
      </w:r>
      <w:r w:rsidRPr="00E6597C">
        <w:rPr>
          <w:rFonts w:ascii="GHEA Grapalat" w:hAnsi="GHEA Grapalat"/>
          <w:i/>
          <w:sz w:val="20"/>
          <w:szCs w:val="20"/>
          <w:lang w:val="pt-BR"/>
        </w:rPr>
        <w:t xml:space="preserve">           </w:t>
      </w:r>
      <w:r w:rsidRPr="00E6597C">
        <w:rPr>
          <w:rFonts w:ascii="GHEA Grapalat" w:hAnsi="GHEA Grapalat"/>
          <w:i/>
          <w:sz w:val="20"/>
          <w:szCs w:val="20"/>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F02279">
      <w:pPr>
        <w:ind w:firstLine="567"/>
        <w:jc w:val="right"/>
        <w:rPr>
          <w:rFonts w:ascii="GHEA Grapalat" w:hAnsi="GHEA Grapalat" w:cs="Sylfaen"/>
          <w:i/>
          <w:sz w:val="22"/>
          <w:szCs w:val="22"/>
          <w:lang w:val="pt-BR"/>
        </w:rPr>
      </w:pPr>
    </w:p>
    <w:p w:rsidR="00F02279" w:rsidRPr="00E6597C"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35"/>
        <w:gridCol w:w="5115"/>
      </w:tblGrid>
      <w:tr w:rsidR="00F02279" w:rsidRPr="00F105A7" w:rsidTr="00545BDE">
        <w:trPr>
          <w:tblCellSpacing w:w="7" w:type="dxa"/>
          <w:jc w:val="center"/>
        </w:trPr>
        <w:tc>
          <w:tcPr>
            <w:tcW w:w="0" w:type="auto"/>
            <w:vAlign w:val="center"/>
          </w:tcPr>
          <w:p w:rsidR="00F02279" w:rsidRPr="00E6597C" w:rsidRDefault="00A1263B" w:rsidP="00545BDE">
            <w:pPr>
              <w:jc w:val="center"/>
              <w:rPr>
                <w:rFonts w:ascii="GHEA Grapalat" w:hAnsi="GHEA Grapalat"/>
                <w:iCs/>
                <w:color w:val="000000"/>
                <w:sz w:val="21"/>
                <w:szCs w:val="21"/>
                <w:lang w:val="pt-BR"/>
              </w:rPr>
            </w:pPr>
            <w:r w:rsidRPr="00A1263B">
              <w:rPr>
                <w:noProof/>
                <w:lang w:val="ru-RU" w:eastAsia="ru-RU"/>
              </w:rPr>
              <w:pict>
                <v:rect id="Rectangle 100" o:spid="_x0000_s1026" style="position:absolute;left:0;text-align:left;margin-left:189pt;margin-top:13.2pt;width:9pt;height:81pt;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rsidR="00F02279" w:rsidRPr="00E6597C" w:rsidRDefault="00F02279" w:rsidP="00F02279">
      <w:pPr>
        <w:ind w:firstLine="375"/>
        <w:rPr>
          <w:rFonts w:ascii="GHEA Grapalat" w:hAnsi="GHEA Grapalat"/>
          <w:iCs/>
          <w:color w:val="000000"/>
          <w:sz w:val="15"/>
          <w:szCs w:val="21"/>
          <w:lang w:val="pt-BR"/>
        </w:rPr>
      </w:pPr>
    </w:p>
    <w:p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rsidR="00F02279" w:rsidRPr="00E6597C" w:rsidRDefault="00F02279" w:rsidP="00F02279">
      <w:pPr>
        <w:pStyle w:val="a3"/>
        <w:spacing w:line="240" w:lineRule="auto"/>
        <w:ind w:firstLine="0"/>
        <w:jc w:val="center"/>
        <w:rPr>
          <w:b/>
          <w:bCs/>
          <w:iCs/>
          <w:lang w:val="es-ES"/>
        </w:rPr>
      </w:pPr>
    </w:p>
    <w:p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rsidR="00F02279" w:rsidRPr="00E6597C" w:rsidRDefault="00F02279" w:rsidP="00F02279">
      <w:pPr>
        <w:pStyle w:val="a3"/>
        <w:spacing w:line="240" w:lineRule="auto"/>
        <w:ind w:firstLine="0"/>
        <w:rPr>
          <w:iCs/>
          <w:lang w:val="es-ES"/>
        </w:rPr>
      </w:pP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rsidR="00F02279" w:rsidRPr="00E6597C" w:rsidRDefault="00F02279" w:rsidP="00F02279">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02279" w:rsidRPr="00E6597C" w:rsidTr="00545BDE">
        <w:trPr>
          <w:jc w:val="right"/>
        </w:trPr>
        <w:tc>
          <w:tcPr>
            <w:tcW w:w="357"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rsidTr="00545BDE">
        <w:trPr>
          <w:jc w:val="right"/>
        </w:trPr>
        <w:tc>
          <w:tcPr>
            <w:tcW w:w="357" w:type="dxa"/>
            <w:vMerge/>
            <w:shd w:val="clear" w:color="auto" w:fill="auto"/>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rsidTr="00545BDE">
        <w:trPr>
          <w:trHeight w:val="1105"/>
          <w:jc w:val="right"/>
        </w:trPr>
        <w:tc>
          <w:tcPr>
            <w:tcW w:w="357" w:type="dxa"/>
            <w:vMerge/>
            <w:tcBorders>
              <w:bottom w:val="single" w:sz="4" w:space="0" w:color="auto"/>
            </w:tcBorders>
            <w:shd w:val="clear" w:color="auto" w:fill="auto"/>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rsidTr="00545BDE">
        <w:trPr>
          <w:jc w:val="right"/>
        </w:trPr>
        <w:tc>
          <w:tcPr>
            <w:tcW w:w="357"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rsidTr="00545BDE">
        <w:trPr>
          <w:jc w:val="right"/>
        </w:trPr>
        <w:tc>
          <w:tcPr>
            <w:tcW w:w="357"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r>
    </w:tbl>
    <w:p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F02279" w:rsidRPr="00E6597C" w:rsidRDefault="00F02279" w:rsidP="00F02279">
      <w:pPr>
        <w:ind w:firstLine="375"/>
        <w:jc w:val="both"/>
        <w:rPr>
          <w:rFonts w:ascii="GHEA Grapalat" w:hAnsi="GHEA Grapalat"/>
          <w:iCs/>
          <w:snapToGrid w:val="0"/>
          <w:color w:val="000000"/>
          <w:sz w:val="21"/>
          <w:szCs w:val="21"/>
          <w:lang w:val="es-ES"/>
        </w:rPr>
      </w:pPr>
    </w:p>
    <w:p w:rsidR="00F02279" w:rsidRPr="00E6597C" w:rsidRDefault="00F02279" w:rsidP="00F02279">
      <w:pPr>
        <w:ind w:firstLine="375"/>
        <w:jc w:val="both"/>
        <w:rPr>
          <w:rFonts w:ascii="GHEA Grapalat" w:hAnsi="GHEA Grapalat"/>
          <w:iCs/>
          <w:snapToGrid w:val="0"/>
          <w:color w:val="000000"/>
          <w:sz w:val="2"/>
          <w:szCs w:val="21"/>
          <w:lang w:val="es-ES"/>
        </w:rPr>
      </w:pPr>
    </w:p>
    <w:p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F02279" w:rsidRPr="00E6597C" w:rsidTr="00545BDE">
        <w:trPr>
          <w:trHeight w:val="266"/>
          <w:tblCellSpacing w:w="7" w:type="dxa"/>
          <w:jc w:val="center"/>
        </w:trPr>
        <w:tc>
          <w:tcPr>
            <w:tcW w:w="0" w:type="auto"/>
            <w:vAlign w:val="center"/>
          </w:tcPr>
          <w:p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rsidTr="00545BDE">
        <w:trPr>
          <w:trHeight w:val="473"/>
          <w:tblCellSpacing w:w="7" w:type="dxa"/>
          <w:jc w:val="center"/>
        </w:trPr>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rsidTr="00545BDE">
        <w:trPr>
          <w:trHeight w:val="503"/>
          <w:tblCellSpacing w:w="7" w:type="dxa"/>
          <w:jc w:val="center"/>
        </w:trPr>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rsidTr="00545BDE">
        <w:trPr>
          <w:trHeight w:val="281"/>
          <w:tblCellSpacing w:w="7" w:type="dxa"/>
          <w:jc w:val="center"/>
        </w:trPr>
        <w:tc>
          <w:tcPr>
            <w:tcW w:w="0" w:type="auto"/>
            <w:vAlign w:val="center"/>
          </w:tcPr>
          <w:p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firstLine="567"/>
        <w:jc w:val="right"/>
        <w:rPr>
          <w:rFonts w:ascii="GHEA Grapalat" w:hAnsi="GHEA Grapalat" w:cs="Sylfaen"/>
          <w:i/>
          <w:sz w:val="22"/>
          <w:szCs w:val="22"/>
          <w:lang w:val="pt-BR"/>
        </w:rPr>
      </w:pP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4.1</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i/>
          <w:sz w:val="20"/>
          <w:szCs w:val="20"/>
        </w:rPr>
        <w:t>«</w:t>
      </w:r>
      <w:r w:rsidRPr="00E6597C">
        <w:rPr>
          <w:rFonts w:ascii="GHEA Grapalat" w:hAnsi="GHEA Grapalat"/>
          <w:i/>
          <w:sz w:val="20"/>
          <w:szCs w:val="20"/>
          <w:lang w:val="pt-BR"/>
        </w:rPr>
        <w:t xml:space="preserve">           </w:t>
      </w:r>
      <w:r w:rsidRPr="00E6597C">
        <w:rPr>
          <w:rFonts w:ascii="GHEA Grapalat" w:hAnsi="GHEA Grapalat"/>
          <w:i/>
          <w:sz w:val="20"/>
          <w:szCs w:val="20"/>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F02279">
      <w:pPr>
        <w:tabs>
          <w:tab w:val="left" w:pos="360"/>
          <w:tab w:val="left" w:pos="540"/>
        </w:tabs>
        <w:jc w:val="center"/>
        <w:rPr>
          <w:rFonts w:ascii="Sylfaen" w:hAnsi="Sylfaen" w:cs="Sylfaen"/>
          <w:b/>
          <w:bCs/>
          <w:sz w:val="20"/>
          <w:szCs w:val="20"/>
        </w:rPr>
      </w:pPr>
    </w:p>
    <w:p w:rsidR="00F02279" w:rsidRPr="00E6597C" w:rsidRDefault="00F02279" w:rsidP="00F02279">
      <w:pPr>
        <w:tabs>
          <w:tab w:val="left" w:pos="360"/>
          <w:tab w:val="left" w:pos="540"/>
        </w:tabs>
        <w:jc w:val="center"/>
        <w:rPr>
          <w:rFonts w:ascii="Sylfaen" w:hAnsi="Sylfaen" w:cs="Sylfaen"/>
          <w:b/>
          <w:bCs/>
        </w:rPr>
      </w:pP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ԱԿՏ  N    </w:t>
      </w:r>
    </w:p>
    <w:p w:rsidR="00F02279" w:rsidRPr="00E6597C" w:rsidRDefault="00F02279" w:rsidP="00F02279">
      <w:pPr>
        <w:tabs>
          <w:tab w:val="left" w:pos="360"/>
          <w:tab w:val="left" w:pos="540"/>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պայմանագրի արդյունքը Պատվիրատուին հանձնելու փաստը ֆիքսելու վերաբերյալ                                                                                                                               </w:t>
      </w: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360"/>
          <w:tab w:val="left" w:pos="540"/>
        </w:tabs>
        <w:ind w:left="-540" w:firstLine="180"/>
        <w:jc w:val="both"/>
        <w:rPr>
          <w:rFonts w:ascii="GHEA Grapalat" w:hAnsi="GHEA Grapalat" w:cs="Sylfaen"/>
          <w:sz w:val="20"/>
          <w:szCs w:val="20"/>
        </w:rPr>
      </w:pPr>
      <w:r w:rsidRPr="00E6597C">
        <w:rPr>
          <w:rFonts w:ascii="GHEA Grapalat" w:hAnsi="GHEA Grapalat" w:cs="Sylfaen"/>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 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r w:rsidRPr="00E6597C">
        <w:rPr>
          <w:rFonts w:ascii="GHEA Grapalat" w:hAnsi="GHEA Grapalat" w:cs="Sylfaen"/>
        </w:rPr>
        <w:t xml:space="preserve"> </w:t>
      </w:r>
      <w:r w:rsidRPr="00E6597C">
        <w:rPr>
          <w:rFonts w:ascii="GHEA Grapalat" w:hAnsi="GHEA Grapalat" w:cs="Sylfaen"/>
          <w:sz w:val="20"/>
          <w:szCs w:val="20"/>
        </w:rPr>
        <w:t>(այսուհետ` Պատվիրատու)   և</w:t>
      </w:r>
      <w:r w:rsidRPr="00E6597C">
        <w:rPr>
          <w:rFonts w:ascii="GHEA Grapalat" w:hAnsi="GHEA Grapalat" w:cs="Sylfaen"/>
          <w:sz w:val="20"/>
          <w:szCs w:val="20"/>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p>
    <w:p w:rsidR="00F02279" w:rsidRPr="00E6597C" w:rsidRDefault="00F02279" w:rsidP="00F02279">
      <w:pPr>
        <w:tabs>
          <w:tab w:val="left" w:pos="360"/>
          <w:tab w:val="left" w:pos="540"/>
        </w:tabs>
        <w:ind w:right="-360"/>
        <w:jc w:val="both"/>
        <w:rPr>
          <w:rFonts w:ascii="GHEA Grapalat" w:hAnsi="GHEA Grapalat" w:cs="Sylfaen"/>
          <w:sz w:val="12"/>
          <w:szCs w:val="12"/>
        </w:rPr>
      </w:pPr>
      <w:r w:rsidRPr="00E6597C">
        <w:rPr>
          <w:rFonts w:ascii="GHEA Grapalat" w:hAnsi="GHEA Grapalat" w:cs="Sylfaen"/>
        </w:rPr>
        <w:t xml:space="preserve">                                           </w:t>
      </w:r>
      <w:r w:rsidRPr="00E6597C">
        <w:rPr>
          <w:rFonts w:ascii="GHEA Grapalat" w:hAnsi="GHEA Grapalat" w:cs="Sylfaen"/>
          <w:sz w:val="12"/>
          <w:szCs w:val="12"/>
        </w:rPr>
        <w:t>Պատվիրատուի անունը                                                                                                 Կապալառուի անունը</w:t>
      </w:r>
    </w:p>
    <w:p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E6597C">
        <w:rPr>
          <w:rFonts w:ascii="GHEA Grapalat" w:hAnsi="GHEA Grapalat" w:cs="Sylfaen"/>
          <w:sz w:val="20"/>
          <w:szCs w:val="20"/>
        </w:rPr>
        <w:t xml:space="preserve"> միջև</w:t>
      </w:r>
      <w:r w:rsidRPr="00E6597C">
        <w:rPr>
          <w:rFonts w:ascii="GHEA Grapalat" w:hAnsi="GHEA Grapalat" w:cs="Sylfaen"/>
        </w:rPr>
        <w:t xml:space="preserve"> </w:t>
      </w:r>
      <w:r w:rsidRPr="00E6597C">
        <w:rPr>
          <w:rFonts w:ascii="GHEA Grapalat" w:hAnsi="GHEA Grapalat" w:cs="Sylfaen"/>
          <w:sz w:val="20"/>
        </w:rPr>
        <w:t xml:space="preserve">20     թ. </w: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02279" w:rsidRPr="00E6597C"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r>
    </w:tbl>
    <w:p w:rsidR="00F02279" w:rsidRPr="00E6597C" w:rsidRDefault="00F02279" w:rsidP="00F02279">
      <w:pPr>
        <w:tabs>
          <w:tab w:val="left" w:pos="360"/>
          <w:tab w:val="left" w:pos="540"/>
        </w:tabs>
        <w:jc w:val="both"/>
        <w:rPr>
          <w:rFonts w:ascii="GHEA Grapalat" w:hAnsi="GHEA Grapalat" w:cs="Sylfaen"/>
          <w:lang w:eastAsia="ru-RU"/>
        </w:rPr>
      </w:pPr>
    </w:p>
    <w:p w:rsidR="00F02279" w:rsidRPr="00E6597C" w:rsidRDefault="00F02279" w:rsidP="00F02279">
      <w:pPr>
        <w:tabs>
          <w:tab w:val="left" w:pos="360"/>
          <w:tab w:val="left" w:pos="540"/>
        </w:tabs>
        <w:jc w:val="both"/>
        <w:rPr>
          <w:rFonts w:ascii="GHEA Grapalat" w:hAnsi="GHEA Grapalat" w:cs="Sylfaen"/>
        </w:rPr>
      </w:pPr>
    </w:p>
    <w:p w:rsidR="00F02279" w:rsidRPr="00E6597C" w:rsidRDefault="00F02279" w:rsidP="00F02279">
      <w:pPr>
        <w:tabs>
          <w:tab w:val="left" w:pos="360"/>
          <w:tab w:val="left" w:pos="540"/>
        </w:tabs>
        <w:jc w:val="both"/>
        <w:rPr>
          <w:rFonts w:ascii="GHEA Grapalat" w:hAnsi="GHEA Grapalat" w:cs="Sylfaen"/>
          <w:lang w:val="hy-AM"/>
        </w:rPr>
      </w:pPr>
    </w:p>
    <w:p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F02279" w:rsidRPr="00E6597C" w:rsidRDefault="00F02279" w:rsidP="00F02279">
      <w:pPr>
        <w:tabs>
          <w:tab w:val="left" w:pos="360"/>
          <w:tab w:val="left" w:pos="540"/>
        </w:tabs>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14"/>
          <w:szCs w:val="14"/>
          <w:lang w:val="hy-AM"/>
        </w:rPr>
      </w:pP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tabs>
          <w:tab w:val="left" w:pos="360"/>
          <w:tab w:val="left" w:pos="540"/>
        </w:tabs>
        <w:rPr>
          <w:rFonts w:ascii="GHEA Grapalat" w:hAnsi="GHEA Grapalat" w:cs="Sylfaen"/>
          <w:sz w:val="22"/>
          <w:szCs w:val="22"/>
          <w:lang w:val="hy-AM"/>
        </w:rPr>
      </w:pPr>
    </w:p>
    <w:p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tblPr>
      <w:tblGrid>
        <w:gridCol w:w="4785"/>
        <w:gridCol w:w="5223"/>
      </w:tblGrid>
      <w:tr w:rsidR="00F02279" w:rsidRPr="00E6597C" w:rsidTr="00545BDE">
        <w:tc>
          <w:tcPr>
            <w:tcW w:w="4785" w:type="dxa"/>
          </w:tcPr>
          <w:p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tblPr>
      <w:tblGrid>
        <w:gridCol w:w="4875"/>
        <w:gridCol w:w="4875"/>
      </w:tblGrid>
      <w:tr w:rsidR="00F02279" w:rsidRPr="00E6597C" w:rsidTr="00545BDE">
        <w:trPr>
          <w:tblCellSpacing w:w="7" w:type="dxa"/>
          <w:jc w:val="center"/>
        </w:trPr>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rsidTr="00545BDE">
        <w:trPr>
          <w:tblCellSpacing w:w="7" w:type="dxa"/>
          <w:jc w:val="center"/>
        </w:trPr>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rsidR="00F02279" w:rsidRPr="00E6597C" w:rsidRDefault="00F02279" w:rsidP="00F02279">
      <w:pPr>
        <w:tabs>
          <w:tab w:val="left" w:pos="360"/>
          <w:tab w:val="left" w:pos="540"/>
        </w:tabs>
        <w:jc w:val="center"/>
        <w:rPr>
          <w:rFonts w:ascii="Sylfaen" w:hAnsi="Sylfaen" w:cs="Sylfaen"/>
          <w:b/>
          <w:bCs/>
        </w:rPr>
      </w:pPr>
    </w:p>
    <w:p w:rsidR="00F02279" w:rsidRPr="00E6597C" w:rsidRDefault="00F02279" w:rsidP="00F02279">
      <w:pPr>
        <w:pStyle w:val="31"/>
        <w:spacing w:line="240" w:lineRule="auto"/>
        <w:jc w:val="center"/>
        <w:rPr>
          <w:rFonts w:ascii="GHEA Grapalat" w:hAnsi="GHEA Grapalat" w:cs="Sylfaen"/>
          <w:b/>
          <w:lang w:val="hy-AM"/>
        </w:rPr>
      </w:pPr>
    </w:p>
    <w:p w:rsidR="00071D1C" w:rsidRPr="00E6597C" w:rsidRDefault="00071D1C" w:rsidP="00EF3662">
      <w:pPr>
        <w:jc w:val="right"/>
        <w:rPr>
          <w:rFonts w:ascii="GHEA Grapalat" w:hAnsi="GHEA Grapalat"/>
          <w:i/>
          <w:sz w:val="20"/>
          <w:lang w:val="hy-AM"/>
        </w:rPr>
      </w:pPr>
    </w:p>
    <w:p w:rsidR="00F87473" w:rsidRPr="00FB1EC7" w:rsidRDefault="00F02279" w:rsidP="00C8523E">
      <w:pPr>
        <w:pStyle w:val="31"/>
        <w:spacing w:line="240" w:lineRule="auto"/>
        <w:jc w:val="right"/>
        <w:rPr>
          <w:rFonts w:ascii="GHEA Grapalat" w:hAnsi="GHEA Grapalat"/>
        </w:rPr>
      </w:pPr>
      <w:r w:rsidRPr="00E6597C">
        <w:rPr>
          <w:rFonts w:ascii="GHEA Grapalat" w:hAnsi="GHEA Grapalat" w:cs="Sylfaen"/>
          <w:b/>
          <w:lang w:val="hy-AM"/>
        </w:rPr>
        <w:br w:type="page"/>
      </w:r>
    </w:p>
    <w:p w:rsidR="00071D1C" w:rsidRPr="005E1F72" w:rsidRDefault="00071D1C" w:rsidP="00EF3662">
      <w:pPr>
        <w:tabs>
          <w:tab w:val="left" w:pos="2268"/>
        </w:tabs>
        <w:ind w:left="-284" w:firstLine="284"/>
        <w:jc w:val="right"/>
        <w:rPr>
          <w:rFonts w:ascii="GHEA Grapalat" w:hAnsi="GHEA Grapalat"/>
          <w:lang w:val="hy-AM"/>
        </w:rPr>
      </w:pPr>
    </w:p>
    <w:sectPr w:rsidR="00071D1C" w:rsidRPr="005E1F72" w:rsidSect="00C8523E">
      <w:footnotePr>
        <w:pos w:val="beneathText"/>
      </w:footnotePr>
      <w:pgSz w:w="11906" w:h="16838" w:code="9"/>
      <w:pgMar w:top="533" w:right="707" w:bottom="720" w:left="663" w:header="561" w:footer="56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389" w:rsidRDefault="004E3389">
      <w:r>
        <w:separator/>
      </w:r>
    </w:p>
  </w:endnote>
  <w:endnote w:type="continuationSeparator" w:id="0">
    <w:p w:rsidR="004E3389" w:rsidRDefault="004E33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389" w:rsidRDefault="004E3389">
      <w:r>
        <w:separator/>
      </w:r>
    </w:p>
  </w:footnote>
  <w:footnote w:type="continuationSeparator" w:id="0">
    <w:p w:rsidR="004E3389" w:rsidRDefault="004E3389">
      <w:r>
        <w:continuationSeparator/>
      </w:r>
    </w:p>
  </w:footnote>
  <w:footnote w:id="1">
    <w:p w:rsidR="008201B4" w:rsidRPr="0033334A" w:rsidRDefault="008201B4" w:rsidP="005D30FC">
      <w:pPr>
        <w:pStyle w:val="af2"/>
        <w:rPr>
          <w:rFonts w:asciiTheme="minorHAnsi" w:hAnsiTheme="minorHAnsi"/>
          <w:lang w:val="hy-AM"/>
        </w:rPr>
      </w:pPr>
    </w:p>
  </w:footnote>
  <w:footnote w:id="2">
    <w:p w:rsidR="008201B4" w:rsidRPr="005D7B02" w:rsidRDefault="008201B4" w:rsidP="00205078">
      <w:pPr>
        <w:jc w:val="both"/>
      </w:pPr>
    </w:p>
    <w:p w:rsidR="008201B4" w:rsidRPr="005D7B02" w:rsidRDefault="008201B4" w:rsidP="006C1D25">
      <w:pPr>
        <w:pStyle w:val="af2"/>
        <w:jc w:val="both"/>
        <w:rPr>
          <w:lang w:val="en-US"/>
        </w:rPr>
      </w:pPr>
    </w:p>
  </w:footnote>
  <w:footnote w:id="3">
    <w:p w:rsidR="008201B4" w:rsidRPr="00D7161C" w:rsidRDefault="008201B4" w:rsidP="00571F29">
      <w:pPr>
        <w:pStyle w:val="af2"/>
        <w:rPr>
          <w:rFonts w:ascii="Sylfaen" w:hAnsi="Sylfaen"/>
          <w:lang w:val="hy-AM"/>
        </w:rPr>
      </w:pPr>
      <w:r w:rsidRPr="005D7B02">
        <w:rPr>
          <w:rFonts w:ascii="GHEA Grapalat" w:hAnsi="GHEA Grapalat" w:cs="Sylfaen"/>
          <w:i/>
          <w:color w:val="FFFFFF"/>
          <w:sz w:val="16"/>
          <w:szCs w:val="16"/>
          <w:vertAlign w:val="superscript"/>
        </w:rPr>
        <w:footnoteRef/>
      </w:r>
      <w:r w:rsidRPr="005D7B02">
        <w:rPr>
          <w:rFonts w:ascii="GHEA Grapalat" w:hAnsi="GHEA Grapalat" w:cs="Sylfaen"/>
          <w:i/>
          <w:sz w:val="16"/>
          <w:szCs w:val="16"/>
        </w:rPr>
        <w:t xml:space="preserve"> </w:t>
      </w:r>
      <w:r w:rsidRPr="00D7161C">
        <w:rPr>
          <w:rFonts w:ascii="GHEA Grapalat" w:hAnsi="GHEA Grapalat" w:cs="Sylfaen"/>
          <w:i/>
          <w:sz w:val="16"/>
          <w:szCs w:val="16"/>
          <w:vertAlign w:val="superscript"/>
          <w:lang w:val="hy-AM"/>
        </w:rPr>
        <w:t xml:space="preserve">11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rsidR="008201B4" w:rsidRPr="005D7B02" w:rsidRDefault="008201B4" w:rsidP="00501A05">
      <w:pPr>
        <w:pStyle w:val="af2"/>
        <w:rPr>
          <w:rFonts w:ascii="GHEA Grapalat" w:hAnsi="GHEA Grapalat" w:cs="Sylfaen"/>
          <w:i/>
          <w:sz w:val="16"/>
          <w:szCs w:val="16"/>
          <w:lang w:val="hy-AM"/>
        </w:rPr>
      </w:pPr>
    </w:p>
    <w:p w:rsidR="008201B4" w:rsidRPr="005D7B02" w:rsidRDefault="008201B4">
      <w:pPr>
        <w:pStyle w:val="af2"/>
        <w:rPr>
          <w:rFonts w:ascii="Times New Roman" w:hAnsi="Times New Roman"/>
          <w:vertAlign w:val="superscript"/>
          <w:lang w:val="hy-AM"/>
        </w:rPr>
      </w:pPr>
    </w:p>
  </w:footnote>
  <w:footnote w:id="5">
    <w:p w:rsidR="008201B4" w:rsidRPr="007B6B93" w:rsidRDefault="008201B4" w:rsidP="007B6B93">
      <w:pPr>
        <w:rPr>
          <w:sz w:val="20"/>
          <w:szCs w:val="20"/>
          <w:vertAlign w:val="superscript"/>
          <w:lang w:val="hy-AM" w:eastAsia="ru-RU"/>
        </w:rPr>
      </w:pPr>
    </w:p>
    <w:p w:rsidR="008201B4" w:rsidRPr="003C703C" w:rsidRDefault="008201B4">
      <w:pPr>
        <w:pStyle w:val="af2"/>
        <w:rPr>
          <w:rFonts w:ascii="GHEA Grapalat" w:hAnsi="GHEA Grapalat"/>
          <w:lang w:val="hy-AM"/>
        </w:rPr>
      </w:pPr>
    </w:p>
  </w:footnote>
  <w:footnote w:id="6">
    <w:p w:rsidR="008201B4" w:rsidRPr="00D84DF6" w:rsidRDefault="008201B4" w:rsidP="00EF4630">
      <w:pPr>
        <w:pStyle w:val="af2"/>
        <w:jc w:val="both"/>
        <w:rPr>
          <w:rFonts w:ascii="Sylfaen" w:hAnsi="Sylfaen" w:cs="Sylfaen"/>
          <w:lang w:val="hy-AM"/>
        </w:rPr>
      </w:pPr>
    </w:p>
  </w:footnote>
  <w:footnote w:id="7">
    <w:p w:rsidR="008201B4" w:rsidRPr="00D84DF6" w:rsidRDefault="008201B4" w:rsidP="00E74BF6">
      <w:pPr>
        <w:pStyle w:val="af2"/>
        <w:jc w:val="both"/>
        <w:rPr>
          <w:rFonts w:asciiTheme="minorHAnsi" w:hAnsiTheme="minorHAnsi" w:cs="Sylfaen"/>
          <w:i/>
          <w:sz w:val="16"/>
          <w:szCs w:val="16"/>
          <w:lang w:val="hy-AM"/>
        </w:rPr>
      </w:pPr>
    </w:p>
  </w:footnote>
  <w:footnote w:id="8">
    <w:p w:rsidR="008201B4" w:rsidRPr="005D7B02" w:rsidRDefault="008201B4">
      <w:pPr>
        <w:pStyle w:val="af2"/>
        <w:rPr>
          <w:rFonts w:ascii="Calibri" w:hAnsi="Calibri"/>
        </w:rPr>
      </w:pPr>
      <w:r w:rsidRPr="005D7B02">
        <w:rPr>
          <w:rStyle w:val="af6"/>
        </w:rPr>
        <w:footnoteRef/>
      </w:r>
      <w:r w:rsidRPr="005D7B02">
        <w:t xml:space="preserve"> </w:t>
      </w:r>
      <w:r w:rsidRPr="005D7B02">
        <w:rPr>
          <w:rFonts w:ascii="GHEA Grapalat" w:hAnsi="GHEA Grapalat"/>
          <w:i/>
          <w:sz w:val="16"/>
          <w:szCs w:val="16"/>
          <w:lang w:val="hy-AM"/>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5D7B02">
          <w:rPr>
            <w:rFonts w:ascii="GHEA Grapalat" w:hAnsi="GHEA Grapalat"/>
            <w:i/>
            <w:sz w:val="16"/>
            <w:szCs w:val="16"/>
            <w:lang w:val="hy-AM"/>
          </w:rPr>
          <w:t>Standard &amp; Poor’s</w:t>
        </w:r>
      </w:hyperlink>
      <w:r w:rsidRPr="005D7B02">
        <w:rPr>
          <w:rFonts w:ascii="GHEA Grapalat" w:hAnsi="GHEA Grapalat"/>
          <w:i/>
          <w:sz w:val="16"/>
          <w:szCs w:val="16"/>
          <w:lang w:val="hy-AM"/>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footnote>
  <w:footnote w:id="9">
    <w:p w:rsidR="008201B4" w:rsidRPr="005D7B02" w:rsidRDefault="008201B4" w:rsidP="00D84DF6">
      <w:pPr>
        <w:pStyle w:val="af2"/>
        <w:jc w:val="both"/>
        <w:rPr>
          <w:rFonts w:ascii="GHEA Grapalat" w:hAnsi="GHEA Grapalat" w:cs="Sylfaen"/>
          <w:lang w:val="hy-AM"/>
        </w:rPr>
      </w:pPr>
    </w:p>
    <w:p w:rsidR="008201B4" w:rsidRPr="005D7B02" w:rsidRDefault="008201B4" w:rsidP="0091590A">
      <w:pPr>
        <w:jc w:val="both"/>
        <w:rPr>
          <w:rFonts w:ascii="GHEA Grapalat" w:hAnsi="GHEA Grapalat" w:cs="Sylfaen"/>
          <w:sz w:val="20"/>
          <w:lang w:val="hy-AM"/>
        </w:rPr>
      </w:pPr>
    </w:p>
  </w:footnote>
  <w:footnote w:id="10">
    <w:p w:rsidR="008201B4" w:rsidRPr="005D7B02" w:rsidRDefault="008201B4" w:rsidP="00B2572B">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3C703C">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3C703C">
        <w:rPr>
          <w:rFonts w:ascii="GHEA Grapalat" w:hAnsi="GHEA Grapalat"/>
          <w:i/>
          <w:sz w:val="16"/>
          <w:szCs w:val="16"/>
          <w:lang w:val="hy-AM"/>
        </w:rPr>
        <w:t>է</w:t>
      </w:r>
      <w:r w:rsidRPr="005D7B02">
        <w:rPr>
          <w:rFonts w:ascii="GHEA Grapalat" w:hAnsi="GHEA Grapalat"/>
          <w:i/>
          <w:sz w:val="16"/>
          <w:szCs w:val="16"/>
          <w:lang w:val="af-ZA"/>
        </w:rPr>
        <w:t xml:space="preserve"> </w:t>
      </w:r>
      <w:r w:rsidRPr="003C703C">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3C703C">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3C703C">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3C703C">
        <w:rPr>
          <w:rFonts w:ascii="GHEA Grapalat" w:hAnsi="GHEA Grapalat"/>
          <w:i/>
          <w:sz w:val="16"/>
          <w:szCs w:val="16"/>
          <w:lang w:val="hy-AM"/>
        </w:rPr>
        <w:t>մինչև</w:t>
      </w:r>
      <w:r w:rsidRPr="005D7B02">
        <w:rPr>
          <w:rFonts w:ascii="GHEA Grapalat" w:hAnsi="GHEA Grapalat"/>
          <w:i/>
          <w:sz w:val="16"/>
          <w:szCs w:val="16"/>
          <w:lang w:val="af-ZA"/>
        </w:rPr>
        <w:t xml:space="preserve"> </w:t>
      </w:r>
      <w:r w:rsidRPr="003C703C">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3C703C">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3C703C">
        <w:rPr>
          <w:rFonts w:ascii="GHEA Grapalat" w:hAnsi="GHEA Grapalat"/>
          <w:i/>
          <w:sz w:val="16"/>
          <w:szCs w:val="16"/>
          <w:lang w:val="hy-AM"/>
        </w:rPr>
        <w:t>հրապարակելը</w:t>
      </w:r>
      <w:r w:rsidRPr="005D7B02">
        <w:rPr>
          <w:rFonts w:ascii="GHEA Grapalat" w:hAnsi="GHEA Grapalat"/>
          <w:i/>
          <w:sz w:val="16"/>
          <w:szCs w:val="16"/>
          <w:lang w:val="hy-AM"/>
        </w:rPr>
        <w:t>:</w:t>
      </w:r>
    </w:p>
    <w:p w:rsidR="008201B4" w:rsidRPr="005D7B02" w:rsidRDefault="008201B4" w:rsidP="00B2572B">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rsidR="008201B4" w:rsidRPr="005D7B02" w:rsidDel="00856FDE" w:rsidRDefault="008201B4" w:rsidP="00B2572B">
      <w:pPr>
        <w:pStyle w:val="af2"/>
        <w:rPr>
          <w:del w:id="13" w:author="User" w:date="2019-05-26T09:57:00Z"/>
          <w:i/>
          <w:lang w:val="af-ZA"/>
        </w:rPr>
      </w:pPr>
    </w:p>
  </w:footnote>
  <w:footnote w:id="11">
    <w:p w:rsidR="008201B4" w:rsidRPr="005D7B02" w:rsidDel="004D0559" w:rsidRDefault="008201B4" w:rsidP="00F02279">
      <w:pPr>
        <w:pStyle w:val="af2"/>
        <w:jc w:val="both"/>
        <w:rPr>
          <w:del w:id="14" w:author="User" w:date="2019-05-26T13:16:00Z"/>
          <w:lang w:val="hy-AM"/>
        </w:rPr>
      </w:pPr>
      <w:r w:rsidRPr="005D7B02">
        <w:rPr>
          <w:vertAlign w:val="superscript"/>
          <w:lang w:val="hy-AM"/>
        </w:rPr>
        <w:t xml:space="preserve">26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2">
    <w:p w:rsidR="008201B4" w:rsidRPr="005D7B02" w:rsidDel="004D0559" w:rsidRDefault="008201B4" w:rsidP="00F02279">
      <w:pPr>
        <w:pStyle w:val="af2"/>
        <w:rPr>
          <w:del w:id="15" w:author="User" w:date="2019-05-26T13:16:00Z"/>
          <w:lang w:val="hy-AM"/>
        </w:rPr>
      </w:pPr>
      <w:r w:rsidRPr="005D7B02">
        <w:rPr>
          <w:vertAlign w:val="superscript"/>
          <w:lang w:val="hy-AM"/>
        </w:rPr>
        <w:t>27</w:t>
      </w:r>
      <w:r w:rsidRPr="005D7B02">
        <w:rPr>
          <w:rFonts w:ascii="GHEA Grapalat" w:hAnsi="GHEA Grapalat"/>
          <w:i/>
          <w:sz w:val="16"/>
          <w:szCs w:val="24"/>
          <w:lang w:val="hy-AM" w:eastAsia="en-US"/>
        </w:rPr>
        <w:t>Սույն կետը հանվում է պայմանագրի նախագծից, եթե կիրառելի չէ:</w:t>
      </w:r>
    </w:p>
  </w:footnote>
  <w:footnote w:id="13">
    <w:p w:rsidR="008201B4" w:rsidRPr="005D7B02" w:rsidDel="00AC0465" w:rsidRDefault="008201B4" w:rsidP="00F02279">
      <w:pPr>
        <w:pStyle w:val="af2"/>
        <w:rPr>
          <w:del w:id="16" w:author="User" w:date="2019-05-26T13:21:00Z"/>
          <w:lang w:val="hy-AM"/>
        </w:rPr>
      </w:pPr>
    </w:p>
  </w:footnote>
  <w:footnote w:id="14">
    <w:p w:rsidR="008201B4" w:rsidRPr="005D7B02" w:rsidDel="001432D3" w:rsidRDefault="008201B4" w:rsidP="00F02279">
      <w:pPr>
        <w:pStyle w:val="af2"/>
        <w:jc w:val="both"/>
        <w:rPr>
          <w:del w:id="17" w:author="User" w:date="2019-05-26T13:23:00Z"/>
          <w:sz w:val="16"/>
          <w:szCs w:val="16"/>
          <w:lang w:val="hy-AM"/>
        </w:rPr>
      </w:pPr>
    </w:p>
  </w:footnote>
  <w:footnote w:id="15">
    <w:p w:rsidR="008201B4" w:rsidRPr="005D7B02" w:rsidDel="001432D3" w:rsidRDefault="008201B4" w:rsidP="00F02279">
      <w:pPr>
        <w:pStyle w:val="af2"/>
        <w:jc w:val="both"/>
        <w:rPr>
          <w:del w:id="18" w:author="User" w:date="2019-05-26T13:24:00Z"/>
          <w:lang w:val="hy-AM"/>
        </w:rPr>
      </w:pPr>
      <w:r w:rsidRPr="005D7B02">
        <w:rPr>
          <w:vertAlign w:val="superscript"/>
          <w:lang w:val="hy-AM"/>
        </w:rPr>
        <w:t xml:space="preserve">33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92928"/>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2"/>
  </w:num>
  <w:num w:numId="19">
    <w:abstractNumId w:val="4"/>
  </w:num>
  <w:num w:numId="20">
    <w:abstractNumId w:val="3"/>
  </w:num>
  <w:num w:numId="21">
    <w:abstractNumId w:val="28"/>
  </w:num>
  <w:num w:numId="22">
    <w:abstractNumId w:val="26"/>
  </w:num>
  <w:num w:numId="23">
    <w:abstractNumId w:val="22"/>
  </w:num>
  <w:num w:numId="24">
    <w:abstractNumId w:val="1"/>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2347"/>
    <w:rsid w:val="00012E2C"/>
    <w:rsid w:val="00013093"/>
    <w:rsid w:val="000132F3"/>
    <w:rsid w:val="00013C24"/>
    <w:rsid w:val="00014775"/>
    <w:rsid w:val="000149F3"/>
    <w:rsid w:val="00015CC3"/>
    <w:rsid w:val="00017484"/>
    <w:rsid w:val="000206DA"/>
    <w:rsid w:val="00020C83"/>
    <w:rsid w:val="00021823"/>
    <w:rsid w:val="00021831"/>
    <w:rsid w:val="00021C2E"/>
    <w:rsid w:val="00023384"/>
    <w:rsid w:val="000238FE"/>
    <w:rsid w:val="00024175"/>
    <w:rsid w:val="000246E6"/>
    <w:rsid w:val="00025353"/>
    <w:rsid w:val="00026351"/>
    <w:rsid w:val="000275BF"/>
    <w:rsid w:val="00030D40"/>
    <w:rsid w:val="000312D9"/>
    <w:rsid w:val="000313A6"/>
    <w:rsid w:val="000330A3"/>
    <w:rsid w:val="00033946"/>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4B9"/>
    <w:rsid w:val="00070DBB"/>
    <w:rsid w:val="00071D1C"/>
    <w:rsid w:val="00073430"/>
    <w:rsid w:val="000735B0"/>
    <w:rsid w:val="00073A04"/>
    <w:rsid w:val="00073A09"/>
    <w:rsid w:val="00075997"/>
    <w:rsid w:val="00075BF5"/>
    <w:rsid w:val="00077062"/>
    <w:rsid w:val="00077BB9"/>
    <w:rsid w:val="00080C4E"/>
    <w:rsid w:val="00080E73"/>
    <w:rsid w:val="000822C1"/>
    <w:rsid w:val="00082ADC"/>
    <w:rsid w:val="00082DE0"/>
    <w:rsid w:val="00082E96"/>
    <w:rsid w:val="000831B3"/>
    <w:rsid w:val="00083558"/>
    <w:rsid w:val="000845F6"/>
    <w:rsid w:val="00084E87"/>
    <w:rsid w:val="0008593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2A79"/>
    <w:rsid w:val="000A37CE"/>
    <w:rsid w:val="000A509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A09"/>
    <w:rsid w:val="000C6F81"/>
    <w:rsid w:val="000C760E"/>
    <w:rsid w:val="000D07A4"/>
    <w:rsid w:val="000D07E4"/>
    <w:rsid w:val="000D10F1"/>
    <w:rsid w:val="000D16B6"/>
    <w:rsid w:val="000D2054"/>
    <w:rsid w:val="000D2527"/>
    <w:rsid w:val="000D3188"/>
    <w:rsid w:val="000D34C8"/>
    <w:rsid w:val="000D3B6D"/>
    <w:rsid w:val="000D4471"/>
    <w:rsid w:val="000D4C8D"/>
    <w:rsid w:val="000D50A0"/>
    <w:rsid w:val="000D52A5"/>
    <w:rsid w:val="000D5766"/>
    <w:rsid w:val="000D590A"/>
    <w:rsid w:val="000D6A89"/>
    <w:rsid w:val="000D6C21"/>
    <w:rsid w:val="000D701E"/>
    <w:rsid w:val="000D77C1"/>
    <w:rsid w:val="000E0C4B"/>
    <w:rsid w:val="000E1C31"/>
    <w:rsid w:val="000E21E6"/>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35B6"/>
    <w:rsid w:val="001242C4"/>
    <w:rsid w:val="00124461"/>
    <w:rsid w:val="0012471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A4E"/>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475"/>
    <w:rsid w:val="00164BBC"/>
    <w:rsid w:val="0016519F"/>
    <w:rsid w:val="001669C1"/>
    <w:rsid w:val="001679A6"/>
    <w:rsid w:val="001724D7"/>
    <w:rsid w:val="00172BD7"/>
    <w:rsid w:val="001732FB"/>
    <w:rsid w:val="00174491"/>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91D5F"/>
    <w:rsid w:val="00192606"/>
    <w:rsid w:val="00192A1F"/>
    <w:rsid w:val="001932A7"/>
    <w:rsid w:val="00193871"/>
    <w:rsid w:val="0019419E"/>
    <w:rsid w:val="00194598"/>
    <w:rsid w:val="00194C6E"/>
    <w:rsid w:val="00194DBD"/>
    <w:rsid w:val="00195835"/>
    <w:rsid w:val="00195E9D"/>
    <w:rsid w:val="00195F24"/>
    <w:rsid w:val="00196487"/>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3237"/>
    <w:rsid w:val="001F386B"/>
    <w:rsid w:val="001F5FDE"/>
    <w:rsid w:val="001F6578"/>
    <w:rsid w:val="001F760C"/>
    <w:rsid w:val="00200B85"/>
    <w:rsid w:val="00201683"/>
    <w:rsid w:val="002017CB"/>
    <w:rsid w:val="00201DA0"/>
    <w:rsid w:val="00201F2E"/>
    <w:rsid w:val="00202F4D"/>
    <w:rsid w:val="002032CE"/>
    <w:rsid w:val="00203917"/>
    <w:rsid w:val="00204B03"/>
    <w:rsid w:val="00204E53"/>
    <w:rsid w:val="00205078"/>
    <w:rsid w:val="00205689"/>
    <w:rsid w:val="0020701A"/>
    <w:rsid w:val="00207CF7"/>
    <w:rsid w:val="002100B3"/>
    <w:rsid w:val="002101F2"/>
    <w:rsid w:val="002106E6"/>
    <w:rsid w:val="00210F0C"/>
    <w:rsid w:val="00211425"/>
    <w:rsid w:val="002115A9"/>
    <w:rsid w:val="002137E6"/>
    <w:rsid w:val="00213EB8"/>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145E"/>
    <w:rsid w:val="00251E84"/>
    <w:rsid w:val="00252C9C"/>
    <w:rsid w:val="002542AE"/>
    <w:rsid w:val="00254A36"/>
    <w:rsid w:val="002559B9"/>
    <w:rsid w:val="00257773"/>
    <w:rsid w:val="00260569"/>
    <w:rsid w:val="00260E64"/>
    <w:rsid w:val="00260FA1"/>
    <w:rsid w:val="00261272"/>
    <w:rsid w:val="0026158D"/>
    <w:rsid w:val="00263035"/>
    <w:rsid w:val="00263094"/>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375"/>
    <w:rsid w:val="00293A25"/>
    <w:rsid w:val="00293A76"/>
    <w:rsid w:val="002941F2"/>
    <w:rsid w:val="00294BD5"/>
    <w:rsid w:val="00294FFF"/>
    <w:rsid w:val="0029515A"/>
    <w:rsid w:val="002955B9"/>
    <w:rsid w:val="00296466"/>
    <w:rsid w:val="00296A9F"/>
    <w:rsid w:val="00296F9E"/>
    <w:rsid w:val="002A058F"/>
    <w:rsid w:val="002A0EB0"/>
    <w:rsid w:val="002A10B2"/>
    <w:rsid w:val="002A1FAC"/>
    <w:rsid w:val="002A26AE"/>
    <w:rsid w:val="002A2C2E"/>
    <w:rsid w:val="002A3785"/>
    <w:rsid w:val="002A4619"/>
    <w:rsid w:val="002A464D"/>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F87"/>
    <w:rsid w:val="002B7388"/>
    <w:rsid w:val="002B7594"/>
    <w:rsid w:val="002C071B"/>
    <w:rsid w:val="002C0DD6"/>
    <w:rsid w:val="002C1050"/>
    <w:rsid w:val="002C1AE5"/>
    <w:rsid w:val="002C205F"/>
    <w:rsid w:val="002C27EB"/>
    <w:rsid w:val="002C2AAB"/>
    <w:rsid w:val="002C2C6F"/>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67D3"/>
    <w:rsid w:val="002E7EE1"/>
    <w:rsid w:val="002F1AB3"/>
    <w:rsid w:val="002F2AD2"/>
    <w:rsid w:val="002F2B23"/>
    <w:rsid w:val="002F2C5F"/>
    <w:rsid w:val="002F2CE0"/>
    <w:rsid w:val="002F35FE"/>
    <w:rsid w:val="002F3A0B"/>
    <w:rsid w:val="002F6164"/>
    <w:rsid w:val="002F61EB"/>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7F0"/>
    <w:rsid w:val="003259C5"/>
    <w:rsid w:val="00325CC0"/>
    <w:rsid w:val="00326507"/>
    <w:rsid w:val="00327436"/>
    <w:rsid w:val="003275D4"/>
    <w:rsid w:val="00333314"/>
    <w:rsid w:val="0033334A"/>
    <w:rsid w:val="00334564"/>
    <w:rsid w:val="00334B2F"/>
    <w:rsid w:val="0033571F"/>
    <w:rsid w:val="00335C2A"/>
    <w:rsid w:val="00336F9A"/>
    <w:rsid w:val="00340083"/>
    <w:rsid w:val="003414F9"/>
    <w:rsid w:val="00341A74"/>
    <w:rsid w:val="00341D7A"/>
    <w:rsid w:val="00341ED4"/>
    <w:rsid w:val="00342196"/>
    <w:rsid w:val="003427DF"/>
    <w:rsid w:val="003436A5"/>
    <w:rsid w:val="00345909"/>
    <w:rsid w:val="003468B8"/>
    <w:rsid w:val="00347499"/>
    <w:rsid w:val="0034777A"/>
    <w:rsid w:val="00350018"/>
    <w:rsid w:val="003500D1"/>
    <w:rsid w:val="00350C85"/>
    <w:rsid w:val="00352DB8"/>
    <w:rsid w:val="00353890"/>
    <w:rsid w:val="00355533"/>
    <w:rsid w:val="0035555B"/>
    <w:rsid w:val="00356D9C"/>
    <w:rsid w:val="003572A0"/>
    <w:rsid w:val="003579C1"/>
    <w:rsid w:val="00357A33"/>
    <w:rsid w:val="00357AA2"/>
    <w:rsid w:val="00357C32"/>
    <w:rsid w:val="00357D48"/>
    <w:rsid w:val="00357E1B"/>
    <w:rsid w:val="003610B1"/>
    <w:rsid w:val="00361308"/>
    <w:rsid w:val="00362238"/>
    <w:rsid w:val="0036230B"/>
    <w:rsid w:val="00363298"/>
    <w:rsid w:val="00363335"/>
    <w:rsid w:val="00363627"/>
    <w:rsid w:val="00363E98"/>
    <w:rsid w:val="00364E7A"/>
    <w:rsid w:val="003650C5"/>
    <w:rsid w:val="00365FCC"/>
    <w:rsid w:val="003675B2"/>
    <w:rsid w:val="00370B48"/>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176E"/>
    <w:rsid w:val="0038317B"/>
    <w:rsid w:val="00383A89"/>
    <w:rsid w:val="0038400D"/>
    <w:rsid w:val="0038438D"/>
    <w:rsid w:val="003850A0"/>
    <w:rsid w:val="0038517B"/>
    <w:rsid w:val="00385415"/>
    <w:rsid w:val="0038579B"/>
    <w:rsid w:val="003862E0"/>
    <w:rsid w:val="00386369"/>
    <w:rsid w:val="00386E4B"/>
    <w:rsid w:val="003871DA"/>
    <w:rsid w:val="00387F66"/>
    <w:rsid w:val="00391E56"/>
    <w:rsid w:val="00392525"/>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47E0"/>
    <w:rsid w:val="003C53D4"/>
    <w:rsid w:val="003C5E16"/>
    <w:rsid w:val="003C66CF"/>
    <w:rsid w:val="003C6A92"/>
    <w:rsid w:val="003C703C"/>
    <w:rsid w:val="003C7160"/>
    <w:rsid w:val="003D0075"/>
    <w:rsid w:val="003D0940"/>
    <w:rsid w:val="003D14E9"/>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3CF2"/>
    <w:rsid w:val="004055C1"/>
    <w:rsid w:val="00405996"/>
    <w:rsid w:val="004064ED"/>
    <w:rsid w:val="00406652"/>
    <w:rsid w:val="004068F5"/>
    <w:rsid w:val="00406C77"/>
    <w:rsid w:val="004072C8"/>
    <w:rsid w:val="0040761D"/>
    <w:rsid w:val="0040799E"/>
    <w:rsid w:val="00407F37"/>
    <w:rsid w:val="004107A0"/>
    <w:rsid w:val="00410B68"/>
    <w:rsid w:val="00410FAF"/>
    <w:rsid w:val="004110AC"/>
    <w:rsid w:val="00411D9D"/>
    <w:rsid w:val="004134BB"/>
    <w:rsid w:val="004136CF"/>
    <w:rsid w:val="00413A8A"/>
    <w:rsid w:val="00415953"/>
    <w:rsid w:val="00416F1E"/>
    <w:rsid w:val="00417553"/>
    <w:rsid w:val="004175B6"/>
    <w:rsid w:val="0042084B"/>
    <w:rsid w:val="00425F49"/>
    <w:rsid w:val="00427EAA"/>
    <w:rsid w:val="004303CA"/>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0E47"/>
    <w:rsid w:val="00451D7E"/>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5591"/>
    <w:rsid w:val="0047619C"/>
    <w:rsid w:val="00476579"/>
    <w:rsid w:val="00476A47"/>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5B69"/>
    <w:rsid w:val="00496062"/>
    <w:rsid w:val="00496E18"/>
    <w:rsid w:val="004974D8"/>
    <w:rsid w:val="004A1329"/>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389"/>
    <w:rsid w:val="004E386A"/>
    <w:rsid w:val="004E4706"/>
    <w:rsid w:val="004E54F5"/>
    <w:rsid w:val="004E5843"/>
    <w:rsid w:val="004E6A12"/>
    <w:rsid w:val="004E6E9A"/>
    <w:rsid w:val="004F1DB0"/>
    <w:rsid w:val="004F2130"/>
    <w:rsid w:val="004F2639"/>
    <w:rsid w:val="004F2E2A"/>
    <w:rsid w:val="004F30DA"/>
    <w:rsid w:val="004F310F"/>
    <w:rsid w:val="004F3B83"/>
    <w:rsid w:val="004F4D14"/>
    <w:rsid w:val="004F5190"/>
    <w:rsid w:val="004F5518"/>
    <w:rsid w:val="004F5616"/>
    <w:rsid w:val="004F5648"/>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97D"/>
    <w:rsid w:val="00553DFD"/>
    <w:rsid w:val="00553F8C"/>
    <w:rsid w:val="00556113"/>
    <w:rsid w:val="0055623A"/>
    <w:rsid w:val="005563D9"/>
    <w:rsid w:val="00557E3D"/>
    <w:rsid w:val="00560961"/>
    <w:rsid w:val="00562EB1"/>
    <w:rsid w:val="00563192"/>
    <w:rsid w:val="0056331A"/>
    <w:rsid w:val="005639B0"/>
    <w:rsid w:val="00564DD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4C12"/>
    <w:rsid w:val="005C55A1"/>
    <w:rsid w:val="005C6159"/>
    <w:rsid w:val="005D00A5"/>
    <w:rsid w:val="005D00D6"/>
    <w:rsid w:val="005D07B2"/>
    <w:rsid w:val="005D0D93"/>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C8D"/>
    <w:rsid w:val="005E573E"/>
    <w:rsid w:val="005E6606"/>
    <w:rsid w:val="005E6D42"/>
    <w:rsid w:val="005E79C4"/>
    <w:rsid w:val="005F05D5"/>
    <w:rsid w:val="005F1793"/>
    <w:rsid w:val="005F1B96"/>
    <w:rsid w:val="005F1DBB"/>
    <w:rsid w:val="005F1F95"/>
    <w:rsid w:val="005F238F"/>
    <w:rsid w:val="005F35FC"/>
    <w:rsid w:val="005F3A35"/>
    <w:rsid w:val="005F425D"/>
    <w:rsid w:val="005F53F2"/>
    <w:rsid w:val="005F7C1D"/>
    <w:rsid w:val="00600DD3"/>
    <w:rsid w:val="00601F5B"/>
    <w:rsid w:val="006030D7"/>
    <w:rsid w:val="00604D42"/>
    <w:rsid w:val="0060505A"/>
    <w:rsid w:val="0060526C"/>
    <w:rsid w:val="00606328"/>
    <w:rsid w:val="0060652B"/>
    <w:rsid w:val="00606683"/>
    <w:rsid w:val="00606B84"/>
    <w:rsid w:val="0060715C"/>
    <w:rsid w:val="00607CF9"/>
    <w:rsid w:val="006124A7"/>
    <w:rsid w:val="00613EEF"/>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3389"/>
    <w:rsid w:val="00633E1E"/>
    <w:rsid w:val="00634DC9"/>
    <w:rsid w:val="00635D52"/>
    <w:rsid w:val="00636B4D"/>
    <w:rsid w:val="00637DAB"/>
    <w:rsid w:val="0064033D"/>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66F"/>
    <w:rsid w:val="006A1922"/>
    <w:rsid w:val="006A1F61"/>
    <w:rsid w:val="006A26BE"/>
    <w:rsid w:val="006A2D46"/>
    <w:rsid w:val="006A475C"/>
    <w:rsid w:val="006A6D19"/>
    <w:rsid w:val="006A75D0"/>
    <w:rsid w:val="006B0116"/>
    <w:rsid w:val="006B0566"/>
    <w:rsid w:val="006B19F7"/>
    <w:rsid w:val="006B27AE"/>
    <w:rsid w:val="006B2824"/>
    <w:rsid w:val="006B2F02"/>
    <w:rsid w:val="006B3E66"/>
    <w:rsid w:val="006B4238"/>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4901"/>
    <w:rsid w:val="006E49D7"/>
    <w:rsid w:val="006E625F"/>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F15"/>
    <w:rsid w:val="006F49AA"/>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4C96"/>
    <w:rsid w:val="007154FC"/>
    <w:rsid w:val="0071687B"/>
    <w:rsid w:val="0071689A"/>
    <w:rsid w:val="00716F47"/>
    <w:rsid w:val="00717BE3"/>
    <w:rsid w:val="007204FD"/>
    <w:rsid w:val="007210AC"/>
    <w:rsid w:val="00721CBC"/>
    <w:rsid w:val="007224D2"/>
    <w:rsid w:val="00722665"/>
    <w:rsid w:val="00723462"/>
    <w:rsid w:val="007248F1"/>
    <w:rsid w:val="00725ED3"/>
    <w:rsid w:val="007268F5"/>
    <w:rsid w:val="00731BD1"/>
    <w:rsid w:val="00731D26"/>
    <w:rsid w:val="0073446D"/>
    <w:rsid w:val="00735365"/>
    <w:rsid w:val="00736A43"/>
    <w:rsid w:val="00737986"/>
    <w:rsid w:val="00737B2F"/>
    <w:rsid w:val="00737D93"/>
    <w:rsid w:val="00740919"/>
    <w:rsid w:val="0074145B"/>
    <w:rsid w:val="00741F8D"/>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3BD"/>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3D93"/>
    <w:rsid w:val="00774730"/>
    <w:rsid w:val="00774C67"/>
    <w:rsid w:val="0077504D"/>
    <w:rsid w:val="007758EB"/>
    <w:rsid w:val="007760A5"/>
    <w:rsid w:val="00776E6C"/>
    <w:rsid w:val="007811AE"/>
    <w:rsid w:val="007813EB"/>
    <w:rsid w:val="00781688"/>
    <w:rsid w:val="00782D3C"/>
    <w:rsid w:val="0078387F"/>
    <w:rsid w:val="007839E7"/>
    <w:rsid w:val="00784172"/>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B6B93"/>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D77"/>
    <w:rsid w:val="007E6804"/>
    <w:rsid w:val="007E6E01"/>
    <w:rsid w:val="007E70F5"/>
    <w:rsid w:val="007F12DE"/>
    <w:rsid w:val="007F1314"/>
    <w:rsid w:val="007F1F51"/>
    <w:rsid w:val="007F281F"/>
    <w:rsid w:val="007F3495"/>
    <w:rsid w:val="007F503F"/>
    <w:rsid w:val="007F5A5F"/>
    <w:rsid w:val="007F6722"/>
    <w:rsid w:val="008013DA"/>
    <w:rsid w:val="008024BD"/>
    <w:rsid w:val="00803531"/>
    <w:rsid w:val="00803842"/>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1B4"/>
    <w:rsid w:val="00820257"/>
    <w:rsid w:val="0082102B"/>
    <w:rsid w:val="00821230"/>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6AA3"/>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3B70"/>
    <w:rsid w:val="008C417C"/>
    <w:rsid w:val="008C5FC1"/>
    <w:rsid w:val="008C6995"/>
    <w:rsid w:val="008C6A78"/>
    <w:rsid w:val="008C750C"/>
    <w:rsid w:val="008D0121"/>
    <w:rsid w:val="008D0FB6"/>
    <w:rsid w:val="008D11AA"/>
    <w:rsid w:val="008D294A"/>
    <w:rsid w:val="008D2B99"/>
    <w:rsid w:val="008D3C71"/>
    <w:rsid w:val="008D47F6"/>
    <w:rsid w:val="008D493D"/>
    <w:rsid w:val="008D4952"/>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E6166"/>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D65"/>
    <w:rsid w:val="00907AC4"/>
    <w:rsid w:val="0091042F"/>
    <w:rsid w:val="0091064F"/>
    <w:rsid w:val="00910F71"/>
    <w:rsid w:val="009114A5"/>
    <w:rsid w:val="009123CA"/>
    <w:rsid w:val="009138AD"/>
    <w:rsid w:val="0091457D"/>
    <w:rsid w:val="00915104"/>
    <w:rsid w:val="00915337"/>
    <w:rsid w:val="0091590A"/>
    <w:rsid w:val="009160C2"/>
    <w:rsid w:val="00916A53"/>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6FF9"/>
    <w:rsid w:val="009471C4"/>
    <w:rsid w:val="00947D03"/>
    <w:rsid w:val="0095176C"/>
    <w:rsid w:val="0095199F"/>
    <w:rsid w:val="00952437"/>
    <w:rsid w:val="00953F12"/>
    <w:rsid w:val="009548B5"/>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D76"/>
    <w:rsid w:val="009C7DD3"/>
    <w:rsid w:val="009D03A4"/>
    <w:rsid w:val="009D158E"/>
    <w:rsid w:val="009D2415"/>
    <w:rsid w:val="009D2800"/>
    <w:rsid w:val="009D352B"/>
    <w:rsid w:val="009D3747"/>
    <w:rsid w:val="009D3806"/>
    <w:rsid w:val="009D47AF"/>
    <w:rsid w:val="009D64FE"/>
    <w:rsid w:val="009D6D1A"/>
    <w:rsid w:val="009D78BC"/>
    <w:rsid w:val="009E0A3F"/>
    <w:rsid w:val="009E152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63B"/>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C4A"/>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537B"/>
    <w:rsid w:val="00B15AD9"/>
    <w:rsid w:val="00B16781"/>
    <w:rsid w:val="00B1695D"/>
    <w:rsid w:val="00B169A3"/>
    <w:rsid w:val="00B16E83"/>
    <w:rsid w:val="00B1747C"/>
    <w:rsid w:val="00B176AF"/>
    <w:rsid w:val="00B2066D"/>
    <w:rsid w:val="00B21689"/>
    <w:rsid w:val="00B217A5"/>
    <w:rsid w:val="00B2283B"/>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678F"/>
    <w:rsid w:val="00B7771E"/>
    <w:rsid w:val="00B81AD3"/>
    <w:rsid w:val="00B834EF"/>
    <w:rsid w:val="00B83C84"/>
    <w:rsid w:val="00B84F37"/>
    <w:rsid w:val="00B853BF"/>
    <w:rsid w:val="00B8636F"/>
    <w:rsid w:val="00B86BCB"/>
    <w:rsid w:val="00B9100A"/>
    <w:rsid w:val="00B925B0"/>
    <w:rsid w:val="00B92C04"/>
    <w:rsid w:val="00B941D0"/>
    <w:rsid w:val="00B9544B"/>
    <w:rsid w:val="00B95FE0"/>
    <w:rsid w:val="00B96B73"/>
    <w:rsid w:val="00B97237"/>
    <w:rsid w:val="00B975FA"/>
    <w:rsid w:val="00B9796D"/>
    <w:rsid w:val="00B97D91"/>
    <w:rsid w:val="00BA096A"/>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2B13"/>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95B"/>
    <w:rsid w:val="00C43213"/>
    <w:rsid w:val="00C4327F"/>
    <w:rsid w:val="00C43524"/>
    <w:rsid w:val="00C435DD"/>
    <w:rsid w:val="00C4487D"/>
    <w:rsid w:val="00C448AE"/>
    <w:rsid w:val="00C45620"/>
    <w:rsid w:val="00C464BA"/>
    <w:rsid w:val="00C47611"/>
    <w:rsid w:val="00C4795F"/>
    <w:rsid w:val="00C47D72"/>
    <w:rsid w:val="00C50D71"/>
    <w:rsid w:val="00C50D8C"/>
    <w:rsid w:val="00C51512"/>
    <w:rsid w:val="00C527F9"/>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CA1"/>
    <w:rsid w:val="00C67E80"/>
    <w:rsid w:val="00C706F4"/>
    <w:rsid w:val="00C71E26"/>
    <w:rsid w:val="00C72606"/>
    <w:rsid w:val="00C727E5"/>
    <w:rsid w:val="00C72D0E"/>
    <w:rsid w:val="00C72E21"/>
    <w:rsid w:val="00C73E62"/>
    <w:rsid w:val="00C752FC"/>
    <w:rsid w:val="00C759D6"/>
    <w:rsid w:val="00C75A7D"/>
    <w:rsid w:val="00C75BC3"/>
    <w:rsid w:val="00C777BE"/>
    <w:rsid w:val="00C8055A"/>
    <w:rsid w:val="00C806B2"/>
    <w:rsid w:val="00C807D9"/>
    <w:rsid w:val="00C80B25"/>
    <w:rsid w:val="00C80D21"/>
    <w:rsid w:val="00C813A9"/>
    <w:rsid w:val="00C81FE2"/>
    <w:rsid w:val="00C82BD2"/>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D5FE1"/>
    <w:rsid w:val="00CE0D95"/>
    <w:rsid w:val="00CE2264"/>
    <w:rsid w:val="00CE2C95"/>
    <w:rsid w:val="00CE3A99"/>
    <w:rsid w:val="00CE47BE"/>
    <w:rsid w:val="00CE4D1D"/>
    <w:rsid w:val="00CE7B83"/>
    <w:rsid w:val="00CE7BF1"/>
    <w:rsid w:val="00CF0D0D"/>
    <w:rsid w:val="00CF12EE"/>
    <w:rsid w:val="00CF1653"/>
    <w:rsid w:val="00CF1742"/>
    <w:rsid w:val="00CF2191"/>
    <w:rsid w:val="00CF2304"/>
    <w:rsid w:val="00CF2915"/>
    <w:rsid w:val="00CF2B07"/>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A0C"/>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EF"/>
    <w:rsid w:val="00D33F62"/>
    <w:rsid w:val="00D359EB"/>
    <w:rsid w:val="00D362DB"/>
    <w:rsid w:val="00D36D97"/>
    <w:rsid w:val="00D36F2C"/>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8C6"/>
    <w:rsid w:val="00D61B60"/>
    <w:rsid w:val="00D61D87"/>
    <w:rsid w:val="00D627D0"/>
    <w:rsid w:val="00D62C0F"/>
    <w:rsid w:val="00D65BF2"/>
    <w:rsid w:val="00D65E4E"/>
    <w:rsid w:val="00D65EBA"/>
    <w:rsid w:val="00D71259"/>
    <w:rsid w:val="00D71364"/>
    <w:rsid w:val="00D7161C"/>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4DF6"/>
    <w:rsid w:val="00D85304"/>
    <w:rsid w:val="00D86538"/>
    <w:rsid w:val="00D873FE"/>
    <w:rsid w:val="00D875CB"/>
    <w:rsid w:val="00D879FD"/>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2BEC"/>
    <w:rsid w:val="00DC3470"/>
    <w:rsid w:val="00DC5332"/>
    <w:rsid w:val="00DC536D"/>
    <w:rsid w:val="00DC567F"/>
    <w:rsid w:val="00DC59F5"/>
    <w:rsid w:val="00DC658B"/>
    <w:rsid w:val="00DC6663"/>
    <w:rsid w:val="00DC6FEB"/>
    <w:rsid w:val="00DC769E"/>
    <w:rsid w:val="00DC7A3F"/>
    <w:rsid w:val="00DD03BB"/>
    <w:rsid w:val="00DD0568"/>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FA9"/>
    <w:rsid w:val="00E05247"/>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3"/>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6F88"/>
    <w:rsid w:val="00E571A0"/>
    <w:rsid w:val="00E574D7"/>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3F03"/>
    <w:rsid w:val="00E74033"/>
    <w:rsid w:val="00E74264"/>
    <w:rsid w:val="00E749B7"/>
    <w:rsid w:val="00E74BF6"/>
    <w:rsid w:val="00E7522C"/>
    <w:rsid w:val="00E7544B"/>
    <w:rsid w:val="00E765B7"/>
    <w:rsid w:val="00E76F31"/>
    <w:rsid w:val="00E77EEE"/>
    <w:rsid w:val="00E805B6"/>
    <w:rsid w:val="00E81B7A"/>
    <w:rsid w:val="00E81D32"/>
    <w:rsid w:val="00E84171"/>
    <w:rsid w:val="00E85A49"/>
    <w:rsid w:val="00E85F2B"/>
    <w:rsid w:val="00E90E72"/>
    <w:rsid w:val="00E90FD0"/>
    <w:rsid w:val="00E92272"/>
    <w:rsid w:val="00E92611"/>
    <w:rsid w:val="00E92BAA"/>
    <w:rsid w:val="00E93CA2"/>
    <w:rsid w:val="00E9479B"/>
    <w:rsid w:val="00E94D7F"/>
    <w:rsid w:val="00E95E47"/>
    <w:rsid w:val="00E968EF"/>
    <w:rsid w:val="00E969ED"/>
    <w:rsid w:val="00E9746B"/>
    <w:rsid w:val="00E97AB0"/>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1438"/>
    <w:rsid w:val="00EB25F3"/>
    <w:rsid w:val="00EB2AE8"/>
    <w:rsid w:val="00EB35E7"/>
    <w:rsid w:val="00EB395D"/>
    <w:rsid w:val="00EB42B2"/>
    <w:rsid w:val="00EB487B"/>
    <w:rsid w:val="00EB5989"/>
    <w:rsid w:val="00EB5F02"/>
    <w:rsid w:val="00EB602D"/>
    <w:rsid w:val="00EB6064"/>
    <w:rsid w:val="00EB6314"/>
    <w:rsid w:val="00EB638C"/>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D795B"/>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BDA"/>
    <w:rsid w:val="00F01D1E"/>
    <w:rsid w:val="00F02279"/>
    <w:rsid w:val="00F025FC"/>
    <w:rsid w:val="00F02DBC"/>
    <w:rsid w:val="00F03B10"/>
    <w:rsid w:val="00F04FC3"/>
    <w:rsid w:val="00F05954"/>
    <w:rsid w:val="00F06F30"/>
    <w:rsid w:val="00F105A7"/>
    <w:rsid w:val="00F10E1D"/>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0D0B"/>
    <w:rsid w:val="00F339E3"/>
    <w:rsid w:val="00F36E1F"/>
    <w:rsid w:val="00F377C0"/>
    <w:rsid w:val="00F37F2C"/>
    <w:rsid w:val="00F403A5"/>
    <w:rsid w:val="00F406AC"/>
    <w:rsid w:val="00F40D4D"/>
    <w:rsid w:val="00F4140F"/>
    <w:rsid w:val="00F4395E"/>
    <w:rsid w:val="00F449C0"/>
    <w:rsid w:val="00F4506C"/>
    <w:rsid w:val="00F45B4D"/>
    <w:rsid w:val="00F45B8B"/>
    <w:rsid w:val="00F45C9A"/>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2681"/>
    <w:rsid w:val="00F63223"/>
    <w:rsid w:val="00F638CB"/>
    <w:rsid w:val="00F64BF8"/>
    <w:rsid w:val="00F64DF9"/>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017"/>
    <w:rsid w:val="00F871C2"/>
    <w:rsid w:val="00F87473"/>
    <w:rsid w:val="00F914CF"/>
    <w:rsid w:val="00F930CD"/>
    <w:rsid w:val="00F932ED"/>
    <w:rsid w:val="00F93E38"/>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AA1"/>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rsid w:val="006C3873"/>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en-US" w:eastAsia="en-US" w:bidi="ar-SA"/>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link w:val="23"/>
    <w:rsid w:val="007602A3"/>
    <w:rPr>
      <w:rFonts w:ascii="Baltica" w:hAnsi="Baltica"/>
      <w:lang w:val="af-ZA" w:eastAsia="en-US" w:bidi="ar-S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character" w:customStyle="1" w:styleId="ae">
    <w:name w:val="Верхний колонтитул Знак"/>
    <w:link w:val="ad"/>
    <w:rsid w:val="007602A3"/>
    <w:rPr>
      <w:lang w:val="en-AU" w:eastAsia="ru-RU" w:bidi="ar-SA"/>
    </w:rPr>
  </w:style>
  <w:style w:type="paragraph" w:styleId="33">
    <w:name w:val="Body Text 3"/>
    <w:basedOn w:val="a"/>
    <w:link w:val="34"/>
    <w:rsid w:val="00096865"/>
    <w:pPr>
      <w:jc w:val="both"/>
    </w:pPr>
    <w:rPr>
      <w:rFonts w:ascii="Arial LatArm" w:hAnsi="Arial LatArm"/>
      <w:sz w:val="20"/>
      <w:szCs w:val="20"/>
      <w:lang w:eastAsia="ru-RU"/>
    </w:rPr>
  </w:style>
  <w:style w:type="character" w:customStyle="1" w:styleId="34">
    <w:name w:val="Основной текст 3 Знак"/>
    <w:link w:val="33"/>
    <w:rsid w:val="007602A3"/>
    <w:rPr>
      <w:rFonts w:ascii="Arial LatArm" w:hAnsi="Arial LatArm"/>
      <w:lang w:val="en-US" w:eastAsia="ru-RU" w:bidi="ar-SA"/>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character" w:customStyle="1" w:styleId="af9">
    <w:name w:val="Текст примечания Знак"/>
    <w:link w:val="af8"/>
    <w:semiHidden/>
    <w:rsid w:val="00F87473"/>
    <w:rPr>
      <w:rFonts w:ascii="Times Armenian" w:hAnsi="Times Armenian"/>
      <w:lang w:eastAsia="ru-RU"/>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F87473"/>
    <w:rPr>
      <w:rFonts w:ascii="Times Armenian" w:hAnsi="Times Armenian"/>
      <w:b/>
      <w:bCs/>
      <w:lang w:eastAsia="ru-RU"/>
    </w:rPr>
  </w:style>
  <w:style w:type="paragraph" w:styleId="afc">
    <w:name w:val="endnote text"/>
    <w:basedOn w:val="a"/>
    <w:link w:val="afd"/>
    <w:semiHidden/>
    <w:rsid w:val="007602A3"/>
    <w:rPr>
      <w:rFonts w:ascii="Times Armenian" w:hAnsi="Times Armenian"/>
      <w:sz w:val="20"/>
      <w:szCs w:val="20"/>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styleId="aff7">
    <w:name w:val="Emphasis"/>
    <w:qFormat/>
    <w:rsid w:val="00C91F69"/>
    <w:rPr>
      <w:i/>
      <w:iCs/>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76">
    <w:name w:val="xl7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77">
    <w:name w:val="xl7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78">
    <w:name w:val="xl7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79">
    <w:name w:val="xl7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0">
    <w:name w:val="xl8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1">
    <w:name w:val="xl8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2">
    <w:name w:val="xl8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3">
    <w:name w:val="xl8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4">
    <w:name w:val="xl84"/>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5">
    <w:name w:val="xl85"/>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6">
    <w:name w:val="xl8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87">
    <w:name w:val="xl8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8">
    <w:name w:val="xl8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9">
    <w:name w:val="xl8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90">
    <w:name w:val="xl90"/>
    <w:basedOn w:val="a"/>
    <w:rsid w:val="00EB638C"/>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1">
    <w:name w:val="xl9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2">
    <w:name w:val="xl9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3">
    <w:name w:val="xl9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94">
    <w:name w:val="xl94"/>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5">
    <w:name w:val="xl95"/>
    <w:basedOn w:val="a"/>
    <w:rsid w:val="00EB638C"/>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6">
    <w:name w:val="xl9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7">
    <w:name w:val="xl9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8">
    <w:name w:val="xl9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9">
    <w:name w:val="xl9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00">
    <w:name w:val="xl10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01">
    <w:name w:val="xl10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02">
    <w:name w:val="xl10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03">
    <w:name w:val="xl10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i/>
      <w:iCs/>
      <w:sz w:val="20"/>
      <w:szCs w:val="20"/>
      <w:lang w:val="ru-RU" w:eastAsia="ru-RU"/>
    </w:rPr>
  </w:style>
  <w:style w:type="paragraph" w:customStyle="1" w:styleId="xl104">
    <w:name w:val="xl104"/>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ru-RU" w:eastAsia="ru-RU"/>
    </w:rPr>
  </w:style>
  <w:style w:type="paragraph" w:customStyle="1" w:styleId="xl105">
    <w:name w:val="xl105"/>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06">
    <w:name w:val="xl10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07">
    <w:name w:val="xl10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ru-RU" w:eastAsia="ru-RU"/>
    </w:rPr>
  </w:style>
  <w:style w:type="paragraph" w:customStyle="1" w:styleId="xl108">
    <w:name w:val="xl10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09">
    <w:name w:val="xl10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10">
    <w:name w:val="xl11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11">
    <w:name w:val="xl111"/>
    <w:basedOn w:val="a"/>
    <w:rsid w:val="00EB638C"/>
    <w:pPr>
      <w:pBdr>
        <w:top w:val="double" w:sz="6" w:space="0" w:color="auto"/>
        <w:left w:val="double" w:sz="6" w:space="0" w:color="auto"/>
        <w:right w:val="single" w:sz="4" w:space="0" w:color="auto"/>
      </w:pBdr>
      <w:spacing w:before="100" w:beforeAutospacing="1" w:after="100" w:afterAutospacing="1"/>
      <w:jc w:val="center"/>
      <w:textAlignment w:val="center"/>
    </w:pPr>
    <w:rPr>
      <w:rFonts w:ascii="Sylfaen" w:hAnsi="Sylfaen"/>
      <w:b/>
      <w:bCs/>
      <w:sz w:val="20"/>
      <w:szCs w:val="20"/>
      <w:lang w:val="ru-RU" w:eastAsia="ru-RU"/>
    </w:rPr>
  </w:style>
  <w:style w:type="paragraph" w:customStyle="1" w:styleId="xl112">
    <w:name w:val="xl112"/>
    <w:basedOn w:val="a"/>
    <w:rsid w:val="00EB638C"/>
    <w:pPr>
      <w:pBdr>
        <w:top w:val="double" w:sz="6" w:space="0" w:color="auto"/>
        <w:left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ru-RU" w:eastAsia="ru-RU"/>
    </w:rPr>
  </w:style>
  <w:style w:type="paragraph" w:customStyle="1" w:styleId="xl113">
    <w:name w:val="xl113"/>
    <w:basedOn w:val="a"/>
    <w:rsid w:val="00EB638C"/>
    <w:pPr>
      <w:pBdr>
        <w:top w:val="double" w:sz="6" w:space="0" w:color="auto"/>
        <w:left w:val="single" w:sz="4" w:space="0" w:color="auto"/>
        <w:right w:val="double" w:sz="6" w:space="0" w:color="auto"/>
      </w:pBdr>
      <w:spacing w:before="100" w:beforeAutospacing="1" w:after="100" w:afterAutospacing="1"/>
      <w:jc w:val="center"/>
      <w:textAlignment w:val="center"/>
    </w:pPr>
    <w:rPr>
      <w:rFonts w:ascii="Sylfaen" w:hAnsi="Sylfaen"/>
      <w:b/>
      <w:bCs/>
      <w:sz w:val="20"/>
      <w:szCs w:val="20"/>
      <w:lang w:val="ru-RU" w:eastAsia="ru-RU"/>
    </w:rPr>
  </w:style>
  <w:style w:type="paragraph" w:customStyle="1" w:styleId="xl114">
    <w:name w:val="xl114"/>
    <w:basedOn w:val="a"/>
    <w:rsid w:val="00EB638C"/>
    <w:pPr>
      <w:pBdr>
        <w:top w:val="double" w:sz="6" w:space="0" w:color="auto"/>
        <w:left w:val="double" w:sz="6" w:space="0" w:color="auto"/>
        <w:bottom w:val="double" w:sz="6" w:space="0" w:color="auto"/>
        <w:right w:val="single" w:sz="4" w:space="0" w:color="auto"/>
      </w:pBdr>
      <w:spacing w:before="100" w:beforeAutospacing="1" w:after="100" w:afterAutospacing="1"/>
      <w:jc w:val="center"/>
      <w:textAlignment w:val="center"/>
    </w:pPr>
    <w:rPr>
      <w:rFonts w:ascii="Sylfaen" w:hAnsi="Sylfaen"/>
      <w:i/>
      <w:iCs/>
      <w:sz w:val="20"/>
      <w:szCs w:val="20"/>
      <w:lang w:val="ru-RU" w:eastAsia="ru-RU"/>
    </w:rPr>
  </w:style>
  <w:style w:type="paragraph" w:customStyle="1" w:styleId="xl115">
    <w:name w:val="xl115"/>
    <w:basedOn w:val="a"/>
    <w:rsid w:val="00EB638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Sylfaen" w:hAnsi="Sylfaen"/>
      <w:i/>
      <w:iCs/>
      <w:sz w:val="20"/>
      <w:szCs w:val="20"/>
      <w:lang w:val="ru-RU" w:eastAsia="ru-RU"/>
    </w:rPr>
  </w:style>
  <w:style w:type="paragraph" w:customStyle="1" w:styleId="xl116">
    <w:name w:val="xl116"/>
    <w:basedOn w:val="a"/>
    <w:rsid w:val="00EB638C"/>
    <w:pPr>
      <w:pBdr>
        <w:top w:val="double" w:sz="6" w:space="0" w:color="auto"/>
        <w:left w:val="single" w:sz="4" w:space="0" w:color="auto"/>
        <w:bottom w:val="double" w:sz="6" w:space="0" w:color="auto"/>
        <w:right w:val="double" w:sz="6" w:space="0" w:color="auto"/>
      </w:pBdr>
      <w:spacing w:before="100" w:beforeAutospacing="1" w:after="100" w:afterAutospacing="1"/>
      <w:jc w:val="center"/>
      <w:textAlignment w:val="center"/>
    </w:pPr>
    <w:rPr>
      <w:rFonts w:ascii="Sylfaen" w:hAnsi="Sylfaen"/>
      <w:i/>
      <w:iCs/>
      <w:sz w:val="20"/>
      <w:szCs w:val="20"/>
      <w:lang w:val="ru-RU" w:eastAsia="ru-RU"/>
    </w:rPr>
  </w:style>
  <w:style w:type="paragraph" w:customStyle="1" w:styleId="xl117">
    <w:name w:val="xl117"/>
    <w:basedOn w:val="a"/>
    <w:rsid w:val="00EB638C"/>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18">
    <w:name w:val="xl11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19">
    <w:name w:val="xl11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20">
    <w:name w:val="xl12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i/>
      <w:iCs/>
      <w:sz w:val="20"/>
      <w:szCs w:val="20"/>
      <w:lang w:val="ru-RU" w:eastAsia="ru-RU"/>
    </w:rPr>
  </w:style>
  <w:style w:type="paragraph" w:customStyle="1" w:styleId="xl121">
    <w:name w:val="xl12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22">
    <w:name w:val="xl12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b/>
      <w:bCs/>
      <w:i/>
      <w:iCs/>
      <w:sz w:val="20"/>
      <w:szCs w:val="20"/>
      <w:lang w:val="ru-RU" w:eastAsia="ru-RU"/>
    </w:rPr>
  </w:style>
  <w:style w:type="paragraph" w:customStyle="1" w:styleId="xl123">
    <w:name w:val="xl12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24">
    <w:name w:val="xl124"/>
    <w:basedOn w:val="a"/>
    <w:rsid w:val="00EB638C"/>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sz w:val="20"/>
      <w:szCs w:val="20"/>
      <w:lang w:val="ru-RU" w:eastAsia="ru-RU"/>
    </w:rPr>
  </w:style>
  <w:style w:type="paragraph" w:customStyle="1" w:styleId="xl125">
    <w:name w:val="xl125"/>
    <w:basedOn w:val="a"/>
    <w:rsid w:val="00EB638C"/>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26">
    <w:name w:val="xl12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27">
    <w:name w:val="xl12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28">
    <w:name w:val="xl128"/>
    <w:basedOn w:val="a"/>
    <w:rsid w:val="00EB638C"/>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29">
    <w:name w:val="xl12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30">
    <w:name w:val="xl13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1">
    <w:name w:val="xl13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2">
    <w:name w:val="xl13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3">
    <w:name w:val="xl13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4">
    <w:name w:val="xl134"/>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35">
    <w:name w:val="xl135"/>
    <w:basedOn w:val="a"/>
    <w:rsid w:val="00EB638C"/>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6">
    <w:name w:val="xl13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37">
    <w:name w:val="xl13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8">
    <w:name w:val="xl13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9">
    <w:name w:val="xl13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0">
    <w:name w:val="xl14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1">
    <w:name w:val="xl14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2">
    <w:name w:val="xl14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43">
    <w:name w:val="xl14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4">
    <w:name w:val="xl144"/>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5">
    <w:name w:val="xl145"/>
    <w:basedOn w:val="a"/>
    <w:rsid w:val="00EB638C"/>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6">
    <w:name w:val="xl14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7">
    <w:name w:val="xl14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8">
    <w:name w:val="xl14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49">
    <w:name w:val="xl14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ru-RU" w:eastAsia="ru-RU"/>
    </w:rPr>
  </w:style>
  <w:style w:type="paragraph" w:customStyle="1" w:styleId="xl150">
    <w:name w:val="xl15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51">
    <w:name w:val="xl15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52">
    <w:name w:val="xl15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ru-RU" w:eastAsia="ru-RU"/>
    </w:rPr>
  </w:style>
  <w:style w:type="paragraph" w:customStyle="1" w:styleId="xl153">
    <w:name w:val="xl15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54">
    <w:name w:val="xl154"/>
    <w:basedOn w:val="a"/>
    <w:rsid w:val="00EB638C"/>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sz w:val="20"/>
      <w:szCs w:val="20"/>
      <w:lang w:val="ru-RU" w:eastAsia="ru-RU"/>
    </w:rPr>
  </w:style>
  <w:style w:type="paragraph" w:customStyle="1" w:styleId="xl155">
    <w:name w:val="xl155"/>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56">
    <w:name w:val="xl15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57">
    <w:name w:val="xl15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58">
    <w:name w:val="xl15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59">
    <w:name w:val="xl15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60">
    <w:name w:val="xl16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61">
    <w:name w:val="xl16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62">
    <w:name w:val="xl16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ru-RU" w:eastAsia="ru-RU"/>
    </w:rPr>
  </w:style>
  <w:style w:type="paragraph" w:customStyle="1" w:styleId="xl163">
    <w:name w:val="xl16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64">
    <w:name w:val="xl164"/>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65">
    <w:name w:val="xl165"/>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66">
    <w:name w:val="xl16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67">
    <w:name w:val="xl16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lang w:val="ru-RU" w:eastAsia="ru-RU"/>
    </w:rPr>
  </w:style>
  <w:style w:type="paragraph" w:customStyle="1" w:styleId="xl168">
    <w:name w:val="xl168"/>
    <w:basedOn w:val="a"/>
    <w:rsid w:val="00EB638C"/>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sz w:val="20"/>
      <w:szCs w:val="20"/>
      <w:lang w:val="ru-RU" w:eastAsia="ru-RU"/>
    </w:rPr>
  </w:style>
  <w:style w:type="paragraph" w:customStyle="1" w:styleId="xl169">
    <w:name w:val="xl16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b/>
      <w:bCs/>
      <w:sz w:val="20"/>
      <w:szCs w:val="20"/>
      <w:lang w:val="ru-RU" w:eastAsia="ru-RU"/>
    </w:rPr>
  </w:style>
  <w:style w:type="paragraph" w:customStyle="1" w:styleId="xl170">
    <w:name w:val="xl170"/>
    <w:basedOn w:val="a"/>
    <w:rsid w:val="00EB638C"/>
    <w:pPr>
      <w:pBdr>
        <w:top w:val="single" w:sz="4" w:space="0" w:color="auto"/>
        <w:left w:val="double" w:sz="6" w:space="0" w:color="auto"/>
        <w:bottom w:val="single" w:sz="4" w:space="0" w:color="auto"/>
      </w:pBdr>
      <w:spacing w:before="100" w:beforeAutospacing="1" w:after="100" w:afterAutospacing="1"/>
      <w:textAlignment w:val="center"/>
    </w:pPr>
    <w:rPr>
      <w:rFonts w:ascii="Sylfaen" w:hAnsi="Sylfaen"/>
      <w:b/>
      <w:bCs/>
      <w:i/>
      <w:iCs/>
      <w:sz w:val="20"/>
      <w:szCs w:val="20"/>
      <w:lang w:val="ru-RU" w:eastAsia="ru-RU"/>
    </w:rPr>
  </w:style>
  <w:style w:type="paragraph" w:customStyle="1" w:styleId="xl171">
    <w:name w:val="xl171"/>
    <w:basedOn w:val="a"/>
    <w:rsid w:val="00EB638C"/>
    <w:pPr>
      <w:pBdr>
        <w:top w:val="single" w:sz="4" w:space="0" w:color="auto"/>
        <w:bottom w:val="single" w:sz="4" w:space="0" w:color="auto"/>
      </w:pBdr>
      <w:spacing w:before="100" w:beforeAutospacing="1" w:after="100" w:afterAutospacing="1"/>
      <w:textAlignment w:val="center"/>
    </w:pPr>
    <w:rPr>
      <w:rFonts w:ascii="Sylfaen" w:hAnsi="Sylfaen"/>
      <w:b/>
      <w:bCs/>
      <w:i/>
      <w:iCs/>
      <w:sz w:val="20"/>
      <w:szCs w:val="20"/>
      <w:lang w:val="ru-RU" w:eastAsia="ru-RU"/>
    </w:rPr>
  </w:style>
  <w:style w:type="paragraph" w:customStyle="1" w:styleId="xl172">
    <w:name w:val="xl172"/>
    <w:basedOn w:val="a"/>
    <w:rsid w:val="00EB638C"/>
    <w:pPr>
      <w:pBdr>
        <w:top w:val="single" w:sz="4" w:space="0" w:color="auto"/>
        <w:bottom w:val="single" w:sz="4" w:space="0" w:color="auto"/>
        <w:right w:val="single" w:sz="4" w:space="0" w:color="auto"/>
      </w:pBdr>
      <w:spacing w:before="100" w:beforeAutospacing="1" w:after="100" w:afterAutospacing="1"/>
      <w:textAlignment w:val="center"/>
    </w:pPr>
    <w:rPr>
      <w:rFonts w:ascii="Sylfaen" w:hAnsi="Sylfaen"/>
      <w:b/>
      <w:bCs/>
      <w:i/>
      <w:iCs/>
      <w:sz w:val="20"/>
      <w:szCs w:val="20"/>
      <w:lang w:val="ru-RU" w:eastAsia="ru-RU"/>
    </w:rPr>
  </w:style>
  <w:style w:type="paragraph" w:customStyle="1" w:styleId="xl173">
    <w:name w:val="xl173"/>
    <w:basedOn w:val="a"/>
    <w:rsid w:val="00EB638C"/>
    <w:pPr>
      <w:pBdr>
        <w:top w:val="single" w:sz="4" w:space="0" w:color="auto"/>
        <w:left w:val="double" w:sz="6" w:space="0" w:color="auto"/>
        <w:bottom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74">
    <w:name w:val="xl174"/>
    <w:basedOn w:val="a"/>
    <w:rsid w:val="00EB638C"/>
    <w:pPr>
      <w:pBdr>
        <w:top w:val="single" w:sz="4" w:space="0" w:color="auto"/>
        <w:bottom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75">
    <w:name w:val="xl175"/>
    <w:basedOn w:val="a"/>
    <w:rsid w:val="00EB638C"/>
    <w:pPr>
      <w:pBdr>
        <w:top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76">
    <w:name w:val="xl176"/>
    <w:basedOn w:val="a"/>
    <w:rsid w:val="00EB638C"/>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77">
    <w:name w:val="xl177"/>
    <w:basedOn w:val="a"/>
    <w:rsid w:val="00EB638C"/>
    <w:pPr>
      <w:pBdr>
        <w:top w:val="single" w:sz="4" w:space="0" w:color="auto"/>
        <w:left w:val="double" w:sz="6" w:space="0" w:color="auto"/>
        <w:bottom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78">
    <w:name w:val="xl178"/>
    <w:basedOn w:val="a"/>
    <w:rsid w:val="00EB638C"/>
    <w:pPr>
      <w:pBdr>
        <w:top w:val="single" w:sz="4" w:space="0" w:color="auto"/>
        <w:bottom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79">
    <w:name w:val="xl179"/>
    <w:basedOn w:val="a"/>
    <w:rsid w:val="00EB638C"/>
    <w:pPr>
      <w:pBdr>
        <w:top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0">
    <w:name w:val="xl180"/>
    <w:basedOn w:val="a"/>
    <w:rsid w:val="00EB638C"/>
    <w:pPr>
      <w:pBdr>
        <w:left w:val="double" w:sz="6" w:space="0" w:color="auto"/>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1">
    <w:name w:val="xl181"/>
    <w:basedOn w:val="a"/>
    <w:rsid w:val="00EB638C"/>
    <w:pPr>
      <w:pBdr>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2">
    <w:name w:val="xl182"/>
    <w:basedOn w:val="a"/>
    <w:rsid w:val="00EB638C"/>
    <w:pPr>
      <w:pBdr>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3">
    <w:name w:val="xl183"/>
    <w:basedOn w:val="a"/>
    <w:rsid w:val="00EB638C"/>
    <w:pPr>
      <w:pBdr>
        <w:left w:val="double" w:sz="6" w:space="0" w:color="auto"/>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4">
    <w:name w:val="xl184"/>
    <w:basedOn w:val="a"/>
    <w:rsid w:val="00EB638C"/>
    <w:pPr>
      <w:pBdr>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5">
    <w:name w:val="xl185"/>
    <w:basedOn w:val="a"/>
    <w:rsid w:val="00EB638C"/>
    <w:pPr>
      <w:pBdr>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6">
    <w:name w:val="xl186"/>
    <w:basedOn w:val="a"/>
    <w:rsid w:val="00EB638C"/>
    <w:pPr>
      <w:pBdr>
        <w:top w:val="single" w:sz="4" w:space="0" w:color="auto"/>
        <w:left w:val="double" w:sz="6" w:space="0" w:color="auto"/>
        <w:bottom w:val="single" w:sz="4" w:space="0" w:color="auto"/>
      </w:pBdr>
      <w:shd w:val="clear" w:color="000000" w:fill="D0CECE"/>
      <w:spacing w:before="100" w:beforeAutospacing="1" w:after="100" w:afterAutospacing="1"/>
      <w:textAlignment w:val="center"/>
    </w:pPr>
    <w:rPr>
      <w:rFonts w:ascii="Sylfaen" w:hAnsi="Sylfaen"/>
      <w:b/>
      <w:bCs/>
      <w:i/>
      <w:iCs/>
      <w:sz w:val="20"/>
      <w:szCs w:val="20"/>
      <w:lang w:val="ru-RU" w:eastAsia="ru-RU"/>
    </w:rPr>
  </w:style>
  <w:style w:type="paragraph" w:customStyle="1" w:styleId="xl187">
    <w:name w:val="xl187"/>
    <w:basedOn w:val="a"/>
    <w:rsid w:val="00EB638C"/>
    <w:pPr>
      <w:pBdr>
        <w:top w:val="single" w:sz="4" w:space="0" w:color="auto"/>
        <w:bottom w:val="single" w:sz="4" w:space="0" w:color="auto"/>
      </w:pBdr>
      <w:shd w:val="clear" w:color="000000" w:fill="D0CECE"/>
      <w:spacing w:before="100" w:beforeAutospacing="1" w:after="100" w:afterAutospacing="1"/>
      <w:textAlignment w:val="center"/>
    </w:pPr>
    <w:rPr>
      <w:rFonts w:ascii="Sylfaen" w:hAnsi="Sylfaen"/>
      <w:b/>
      <w:bCs/>
      <w:i/>
      <w:iCs/>
      <w:sz w:val="20"/>
      <w:szCs w:val="20"/>
      <w:lang w:val="ru-RU" w:eastAsia="ru-RU"/>
    </w:rPr>
  </w:style>
  <w:style w:type="paragraph" w:customStyle="1" w:styleId="xl188">
    <w:name w:val="xl188"/>
    <w:basedOn w:val="a"/>
    <w:rsid w:val="00EB638C"/>
    <w:pPr>
      <w:pBdr>
        <w:top w:val="single" w:sz="4" w:space="0" w:color="auto"/>
        <w:bottom w:val="single" w:sz="4" w:space="0" w:color="auto"/>
        <w:right w:val="single" w:sz="4" w:space="0" w:color="auto"/>
      </w:pBdr>
      <w:shd w:val="clear" w:color="000000" w:fill="D0CECE"/>
      <w:spacing w:before="100" w:beforeAutospacing="1" w:after="100" w:afterAutospacing="1"/>
      <w:textAlignment w:val="center"/>
    </w:pPr>
    <w:rPr>
      <w:rFonts w:ascii="Sylfaen" w:hAnsi="Sylfaen"/>
      <w:b/>
      <w:bCs/>
      <w:i/>
      <w:iCs/>
      <w:sz w:val="20"/>
      <w:szCs w:val="20"/>
      <w:lang w:val="ru-RU" w:eastAsia="ru-RU"/>
    </w:rPr>
  </w:style>
  <w:style w:type="paragraph" w:customStyle="1" w:styleId="xl189">
    <w:name w:val="xl18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90">
    <w:name w:val="xl190"/>
    <w:basedOn w:val="a"/>
    <w:rsid w:val="00EB638C"/>
    <w:pPr>
      <w:pBdr>
        <w:top w:val="single" w:sz="4" w:space="0" w:color="auto"/>
        <w:left w:val="single" w:sz="4" w:space="0" w:color="auto"/>
        <w:bottom w:val="single" w:sz="4" w:space="0" w:color="auto"/>
      </w:pBdr>
      <w:spacing w:before="100" w:beforeAutospacing="1" w:after="100" w:afterAutospacing="1"/>
      <w:textAlignment w:val="center"/>
    </w:pPr>
    <w:rPr>
      <w:rFonts w:ascii="Sylfaen" w:hAnsi="Sylfaen"/>
      <w:b/>
      <w:bCs/>
      <w:i/>
      <w:iCs/>
      <w:sz w:val="20"/>
      <w:szCs w:val="20"/>
      <w:lang w:val="ru-RU" w:eastAsia="ru-RU"/>
    </w:rPr>
  </w:style>
  <w:style w:type="character" w:styleId="aff8">
    <w:name w:val="Placeholder Text"/>
    <w:basedOn w:val="a0"/>
    <w:uiPriority w:val="99"/>
    <w:semiHidden/>
    <w:rsid w:val="000D07A4"/>
    <w:rPr>
      <w:color w:val="808080"/>
    </w:rPr>
  </w:style>
  <w:style w:type="numbering" w:customStyle="1" w:styleId="13">
    <w:name w:val="Нет списка1"/>
    <w:next w:val="a2"/>
    <w:uiPriority w:val="99"/>
    <w:semiHidden/>
    <w:unhideWhenUsed/>
    <w:rsid w:val="00B9544B"/>
  </w:style>
  <w:style w:type="table" w:customStyle="1" w:styleId="14">
    <w:name w:val="Сетка таблицы1"/>
    <w:basedOn w:val="a1"/>
    <w:next w:val="aff2"/>
    <w:uiPriority w:val="59"/>
    <w:rsid w:val="00B9544B"/>
    <w:rPr>
      <w:rFonts w:ascii="Calibri" w:eastAsia="Calibri" w:hAnsi="Calibri"/>
      <w:sz w:val="22"/>
      <w:szCs w:val="22"/>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rsid w:val="006C3873"/>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en-US" w:eastAsia="en-US" w:bidi="ar-SA"/>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link w:val="23"/>
    <w:rsid w:val="007602A3"/>
    <w:rPr>
      <w:rFonts w:ascii="Baltica" w:hAnsi="Baltica"/>
      <w:lang w:val="af-ZA" w:eastAsia="en-US" w:bidi="ar-S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character" w:customStyle="1" w:styleId="ae">
    <w:name w:val="Верхний колонтитул Знак"/>
    <w:link w:val="ad"/>
    <w:rsid w:val="007602A3"/>
    <w:rPr>
      <w:lang w:val="en-AU" w:eastAsia="ru-RU" w:bidi="ar-SA"/>
    </w:rPr>
  </w:style>
  <w:style w:type="paragraph" w:styleId="33">
    <w:name w:val="Body Text 3"/>
    <w:basedOn w:val="a"/>
    <w:link w:val="34"/>
    <w:rsid w:val="00096865"/>
    <w:pPr>
      <w:jc w:val="both"/>
    </w:pPr>
    <w:rPr>
      <w:rFonts w:ascii="Arial LatArm" w:hAnsi="Arial LatArm"/>
      <w:sz w:val="20"/>
      <w:szCs w:val="20"/>
      <w:lang w:eastAsia="ru-RU"/>
    </w:rPr>
  </w:style>
  <w:style w:type="character" w:customStyle="1" w:styleId="34">
    <w:name w:val="Основной текст 3 Знак"/>
    <w:link w:val="33"/>
    <w:rsid w:val="007602A3"/>
    <w:rPr>
      <w:rFonts w:ascii="Arial LatArm" w:hAnsi="Arial LatArm"/>
      <w:lang w:val="en-US" w:eastAsia="ru-RU" w:bidi="ar-SA"/>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character" w:customStyle="1" w:styleId="af9">
    <w:name w:val="Текст примечания Знак"/>
    <w:link w:val="af8"/>
    <w:semiHidden/>
    <w:rsid w:val="00F87473"/>
    <w:rPr>
      <w:rFonts w:ascii="Times Armenian" w:hAnsi="Times Armenian"/>
      <w:lang w:eastAsia="ru-RU"/>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F87473"/>
    <w:rPr>
      <w:rFonts w:ascii="Times Armenian" w:hAnsi="Times Armenian"/>
      <w:b/>
      <w:bCs/>
      <w:lang w:eastAsia="ru-RU"/>
    </w:rPr>
  </w:style>
  <w:style w:type="paragraph" w:styleId="afc">
    <w:name w:val="endnote text"/>
    <w:basedOn w:val="a"/>
    <w:link w:val="afd"/>
    <w:semiHidden/>
    <w:rsid w:val="007602A3"/>
    <w:rPr>
      <w:rFonts w:ascii="Times Armenian" w:hAnsi="Times Armenian"/>
      <w:sz w:val="20"/>
      <w:szCs w:val="20"/>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styleId="aff7">
    <w:name w:val="Emphasis"/>
    <w:qFormat/>
    <w:rsid w:val="00C91F69"/>
    <w:rPr>
      <w:i/>
      <w:iCs/>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76">
    <w:name w:val="xl7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77">
    <w:name w:val="xl7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78">
    <w:name w:val="xl7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79">
    <w:name w:val="xl7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0">
    <w:name w:val="xl8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1">
    <w:name w:val="xl8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2">
    <w:name w:val="xl8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3">
    <w:name w:val="xl8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4">
    <w:name w:val="xl84"/>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5">
    <w:name w:val="xl85"/>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6">
    <w:name w:val="xl8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87">
    <w:name w:val="xl8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8">
    <w:name w:val="xl8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9">
    <w:name w:val="xl8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90">
    <w:name w:val="xl90"/>
    <w:basedOn w:val="a"/>
    <w:rsid w:val="00EB638C"/>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1">
    <w:name w:val="xl9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2">
    <w:name w:val="xl9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3">
    <w:name w:val="xl9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94">
    <w:name w:val="xl94"/>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5">
    <w:name w:val="xl95"/>
    <w:basedOn w:val="a"/>
    <w:rsid w:val="00EB638C"/>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6">
    <w:name w:val="xl9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7">
    <w:name w:val="xl9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8">
    <w:name w:val="xl9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9">
    <w:name w:val="xl9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00">
    <w:name w:val="xl10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01">
    <w:name w:val="xl10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02">
    <w:name w:val="xl10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03">
    <w:name w:val="xl10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i/>
      <w:iCs/>
      <w:sz w:val="20"/>
      <w:szCs w:val="20"/>
      <w:lang w:val="ru-RU" w:eastAsia="ru-RU"/>
    </w:rPr>
  </w:style>
  <w:style w:type="paragraph" w:customStyle="1" w:styleId="xl104">
    <w:name w:val="xl104"/>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ru-RU" w:eastAsia="ru-RU"/>
    </w:rPr>
  </w:style>
  <w:style w:type="paragraph" w:customStyle="1" w:styleId="xl105">
    <w:name w:val="xl105"/>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06">
    <w:name w:val="xl10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07">
    <w:name w:val="xl10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ru-RU" w:eastAsia="ru-RU"/>
    </w:rPr>
  </w:style>
  <w:style w:type="paragraph" w:customStyle="1" w:styleId="xl108">
    <w:name w:val="xl10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09">
    <w:name w:val="xl10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10">
    <w:name w:val="xl11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11">
    <w:name w:val="xl111"/>
    <w:basedOn w:val="a"/>
    <w:rsid w:val="00EB638C"/>
    <w:pPr>
      <w:pBdr>
        <w:top w:val="double" w:sz="6" w:space="0" w:color="auto"/>
        <w:left w:val="double" w:sz="6" w:space="0" w:color="auto"/>
        <w:right w:val="single" w:sz="4" w:space="0" w:color="auto"/>
      </w:pBdr>
      <w:spacing w:before="100" w:beforeAutospacing="1" w:after="100" w:afterAutospacing="1"/>
      <w:jc w:val="center"/>
      <w:textAlignment w:val="center"/>
    </w:pPr>
    <w:rPr>
      <w:rFonts w:ascii="Sylfaen" w:hAnsi="Sylfaen"/>
      <w:b/>
      <w:bCs/>
      <w:sz w:val="20"/>
      <w:szCs w:val="20"/>
      <w:lang w:val="ru-RU" w:eastAsia="ru-RU"/>
    </w:rPr>
  </w:style>
  <w:style w:type="paragraph" w:customStyle="1" w:styleId="xl112">
    <w:name w:val="xl112"/>
    <w:basedOn w:val="a"/>
    <w:rsid w:val="00EB638C"/>
    <w:pPr>
      <w:pBdr>
        <w:top w:val="double" w:sz="6" w:space="0" w:color="auto"/>
        <w:left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ru-RU" w:eastAsia="ru-RU"/>
    </w:rPr>
  </w:style>
  <w:style w:type="paragraph" w:customStyle="1" w:styleId="xl113">
    <w:name w:val="xl113"/>
    <w:basedOn w:val="a"/>
    <w:rsid w:val="00EB638C"/>
    <w:pPr>
      <w:pBdr>
        <w:top w:val="double" w:sz="6" w:space="0" w:color="auto"/>
        <w:left w:val="single" w:sz="4" w:space="0" w:color="auto"/>
        <w:right w:val="double" w:sz="6" w:space="0" w:color="auto"/>
      </w:pBdr>
      <w:spacing w:before="100" w:beforeAutospacing="1" w:after="100" w:afterAutospacing="1"/>
      <w:jc w:val="center"/>
      <w:textAlignment w:val="center"/>
    </w:pPr>
    <w:rPr>
      <w:rFonts w:ascii="Sylfaen" w:hAnsi="Sylfaen"/>
      <w:b/>
      <w:bCs/>
      <w:sz w:val="20"/>
      <w:szCs w:val="20"/>
      <w:lang w:val="ru-RU" w:eastAsia="ru-RU"/>
    </w:rPr>
  </w:style>
  <w:style w:type="paragraph" w:customStyle="1" w:styleId="xl114">
    <w:name w:val="xl114"/>
    <w:basedOn w:val="a"/>
    <w:rsid w:val="00EB638C"/>
    <w:pPr>
      <w:pBdr>
        <w:top w:val="double" w:sz="6" w:space="0" w:color="auto"/>
        <w:left w:val="double" w:sz="6" w:space="0" w:color="auto"/>
        <w:bottom w:val="double" w:sz="6" w:space="0" w:color="auto"/>
        <w:right w:val="single" w:sz="4" w:space="0" w:color="auto"/>
      </w:pBdr>
      <w:spacing w:before="100" w:beforeAutospacing="1" w:after="100" w:afterAutospacing="1"/>
      <w:jc w:val="center"/>
      <w:textAlignment w:val="center"/>
    </w:pPr>
    <w:rPr>
      <w:rFonts w:ascii="Sylfaen" w:hAnsi="Sylfaen"/>
      <w:i/>
      <w:iCs/>
      <w:sz w:val="20"/>
      <w:szCs w:val="20"/>
      <w:lang w:val="ru-RU" w:eastAsia="ru-RU"/>
    </w:rPr>
  </w:style>
  <w:style w:type="paragraph" w:customStyle="1" w:styleId="xl115">
    <w:name w:val="xl115"/>
    <w:basedOn w:val="a"/>
    <w:rsid w:val="00EB638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Sylfaen" w:hAnsi="Sylfaen"/>
      <w:i/>
      <w:iCs/>
      <w:sz w:val="20"/>
      <w:szCs w:val="20"/>
      <w:lang w:val="ru-RU" w:eastAsia="ru-RU"/>
    </w:rPr>
  </w:style>
  <w:style w:type="paragraph" w:customStyle="1" w:styleId="xl116">
    <w:name w:val="xl116"/>
    <w:basedOn w:val="a"/>
    <w:rsid w:val="00EB638C"/>
    <w:pPr>
      <w:pBdr>
        <w:top w:val="double" w:sz="6" w:space="0" w:color="auto"/>
        <w:left w:val="single" w:sz="4" w:space="0" w:color="auto"/>
        <w:bottom w:val="double" w:sz="6" w:space="0" w:color="auto"/>
        <w:right w:val="double" w:sz="6" w:space="0" w:color="auto"/>
      </w:pBdr>
      <w:spacing w:before="100" w:beforeAutospacing="1" w:after="100" w:afterAutospacing="1"/>
      <w:jc w:val="center"/>
      <w:textAlignment w:val="center"/>
    </w:pPr>
    <w:rPr>
      <w:rFonts w:ascii="Sylfaen" w:hAnsi="Sylfaen"/>
      <w:i/>
      <w:iCs/>
      <w:sz w:val="20"/>
      <w:szCs w:val="20"/>
      <w:lang w:val="ru-RU" w:eastAsia="ru-RU"/>
    </w:rPr>
  </w:style>
  <w:style w:type="paragraph" w:customStyle="1" w:styleId="xl117">
    <w:name w:val="xl117"/>
    <w:basedOn w:val="a"/>
    <w:rsid w:val="00EB638C"/>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18">
    <w:name w:val="xl11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19">
    <w:name w:val="xl11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20">
    <w:name w:val="xl12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i/>
      <w:iCs/>
      <w:sz w:val="20"/>
      <w:szCs w:val="20"/>
      <w:lang w:val="ru-RU" w:eastAsia="ru-RU"/>
    </w:rPr>
  </w:style>
  <w:style w:type="paragraph" w:customStyle="1" w:styleId="xl121">
    <w:name w:val="xl12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22">
    <w:name w:val="xl12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b/>
      <w:bCs/>
      <w:i/>
      <w:iCs/>
      <w:sz w:val="20"/>
      <w:szCs w:val="20"/>
      <w:lang w:val="ru-RU" w:eastAsia="ru-RU"/>
    </w:rPr>
  </w:style>
  <w:style w:type="paragraph" w:customStyle="1" w:styleId="xl123">
    <w:name w:val="xl12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24">
    <w:name w:val="xl124"/>
    <w:basedOn w:val="a"/>
    <w:rsid w:val="00EB638C"/>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sz w:val="20"/>
      <w:szCs w:val="20"/>
      <w:lang w:val="ru-RU" w:eastAsia="ru-RU"/>
    </w:rPr>
  </w:style>
  <w:style w:type="paragraph" w:customStyle="1" w:styleId="xl125">
    <w:name w:val="xl125"/>
    <w:basedOn w:val="a"/>
    <w:rsid w:val="00EB638C"/>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26">
    <w:name w:val="xl12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27">
    <w:name w:val="xl12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28">
    <w:name w:val="xl128"/>
    <w:basedOn w:val="a"/>
    <w:rsid w:val="00EB638C"/>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29">
    <w:name w:val="xl12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30">
    <w:name w:val="xl13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1">
    <w:name w:val="xl13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2">
    <w:name w:val="xl13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3">
    <w:name w:val="xl13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4">
    <w:name w:val="xl134"/>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35">
    <w:name w:val="xl135"/>
    <w:basedOn w:val="a"/>
    <w:rsid w:val="00EB638C"/>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6">
    <w:name w:val="xl13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37">
    <w:name w:val="xl13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8">
    <w:name w:val="xl13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9">
    <w:name w:val="xl13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0">
    <w:name w:val="xl14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1">
    <w:name w:val="xl14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2">
    <w:name w:val="xl14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43">
    <w:name w:val="xl14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4">
    <w:name w:val="xl144"/>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5">
    <w:name w:val="xl145"/>
    <w:basedOn w:val="a"/>
    <w:rsid w:val="00EB638C"/>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6">
    <w:name w:val="xl14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7">
    <w:name w:val="xl14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8">
    <w:name w:val="xl14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49">
    <w:name w:val="xl14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ru-RU" w:eastAsia="ru-RU"/>
    </w:rPr>
  </w:style>
  <w:style w:type="paragraph" w:customStyle="1" w:styleId="xl150">
    <w:name w:val="xl15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51">
    <w:name w:val="xl15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52">
    <w:name w:val="xl15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ru-RU" w:eastAsia="ru-RU"/>
    </w:rPr>
  </w:style>
  <w:style w:type="paragraph" w:customStyle="1" w:styleId="xl153">
    <w:name w:val="xl15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54">
    <w:name w:val="xl154"/>
    <w:basedOn w:val="a"/>
    <w:rsid w:val="00EB638C"/>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sz w:val="20"/>
      <w:szCs w:val="20"/>
      <w:lang w:val="ru-RU" w:eastAsia="ru-RU"/>
    </w:rPr>
  </w:style>
  <w:style w:type="paragraph" w:customStyle="1" w:styleId="xl155">
    <w:name w:val="xl155"/>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56">
    <w:name w:val="xl15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57">
    <w:name w:val="xl15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58">
    <w:name w:val="xl15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59">
    <w:name w:val="xl15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60">
    <w:name w:val="xl16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61">
    <w:name w:val="xl16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62">
    <w:name w:val="xl16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ru-RU" w:eastAsia="ru-RU"/>
    </w:rPr>
  </w:style>
  <w:style w:type="paragraph" w:customStyle="1" w:styleId="xl163">
    <w:name w:val="xl16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64">
    <w:name w:val="xl164"/>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65">
    <w:name w:val="xl165"/>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66">
    <w:name w:val="xl16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67">
    <w:name w:val="xl16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lang w:val="ru-RU" w:eastAsia="ru-RU"/>
    </w:rPr>
  </w:style>
  <w:style w:type="paragraph" w:customStyle="1" w:styleId="xl168">
    <w:name w:val="xl168"/>
    <w:basedOn w:val="a"/>
    <w:rsid w:val="00EB638C"/>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sz w:val="20"/>
      <w:szCs w:val="20"/>
      <w:lang w:val="ru-RU" w:eastAsia="ru-RU"/>
    </w:rPr>
  </w:style>
  <w:style w:type="paragraph" w:customStyle="1" w:styleId="xl169">
    <w:name w:val="xl16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b/>
      <w:bCs/>
      <w:sz w:val="20"/>
      <w:szCs w:val="20"/>
      <w:lang w:val="ru-RU" w:eastAsia="ru-RU"/>
    </w:rPr>
  </w:style>
  <w:style w:type="paragraph" w:customStyle="1" w:styleId="xl170">
    <w:name w:val="xl170"/>
    <w:basedOn w:val="a"/>
    <w:rsid w:val="00EB638C"/>
    <w:pPr>
      <w:pBdr>
        <w:top w:val="single" w:sz="4" w:space="0" w:color="auto"/>
        <w:left w:val="double" w:sz="6" w:space="0" w:color="auto"/>
        <w:bottom w:val="single" w:sz="4" w:space="0" w:color="auto"/>
      </w:pBdr>
      <w:spacing w:before="100" w:beforeAutospacing="1" w:after="100" w:afterAutospacing="1"/>
      <w:textAlignment w:val="center"/>
    </w:pPr>
    <w:rPr>
      <w:rFonts w:ascii="Sylfaen" w:hAnsi="Sylfaen"/>
      <w:b/>
      <w:bCs/>
      <w:i/>
      <w:iCs/>
      <w:sz w:val="20"/>
      <w:szCs w:val="20"/>
      <w:lang w:val="ru-RU" w:eastAsia="ru-RU"/>
    </w:rPr>
  </w:style>
  <w:style w:type="paragraph" w:customStyle="1" w:styleId="xl171">
    <w:name w:val="xl171"/>
    <w:basedOn w:val="a"/>
    <w:rsid w:val="00EB638C"/>
    <w:pPr>
      <w:pBdr>
        <w:top w:val="single" w:sz="4" w:space="0" w:color="auto"/>
        <w:bottom w:val="single" w:sz="4" w:space="0" w:color="auto"/>
      </w:pBdr>
      <w:spacing w:before="100" w:beforeAutospacing="1" w:after="100" w:afterAutospacing="1"/>
      <w:textAlignment w:val="center"/>
    </w:pPr>
    <w:rPr>
      <w:rFonts w:ascii="Sylfaen" w:hAnsi="Sylfaen"/>
      <w:b/>
      <w:bCs/>
      <w:i/>
      <w:iCs/>
      <w:sz w:val="20"/>
      <w:szCs w:val="20"/>
      <w:lang w:val="ru-RU" w:eastAsia="ru-RU"/>
    </w:rPr>
  </w:style>
  <w:style w:type="paragraph" w:customStyle="1" w:styleId="xl172">
    <w:name w:val="xl172"/>
    <w:basedOn w:val="a"/>
    <w:rsid w:val="00EB638C"/>
    <w:pPr>
      <w:pBdr>
        <w:top w:val="single" w:sz="4" w:space="0" w:color="auto"/>
        <w:bottom w:val="single" w:sz="4" w:space="0" w:color="auto"/>
        <w:right w:val="single" w:sz="4" w:space="0" w:color="auto"/>
      </w:pBdr>
      <w:spacing w:before="100" w:beforeAutospacing="1" w:after="100" w:afterAutospacing="1"/>
      <w:textAlignment w:val="center"/>
    </w:pPr>
    <w:rPr>
      <w:rFonts w:ascii="Sylfaen" w:hAnsi="Sylfaen"/>
      <w:b/>
      <w:bCs/>
      <w:i/>
      <w:iCs/>
      <w:sz w:val="20"/>
      <w:szCs w:val="20"/>
      <w:lang w:val="ru-RU" w:eastAsia="ru-RU"/>
    </w:rPr>
  </w:style>
  <w:style w:type="paragraph" w:customStyle="1" w:styleId="xl173">
    <w:name w:val="xl173"/>
    <w:basedOn w:val="a"/>
    <w:rsid w:val="00EB638C"/>
    <w:pPr>
      <w:pBdr>
        <w:top w:val="single" w:sz="4" w:space="0" w:color="auto"/>
        <w:left w:val="double" w:sz="6" w:space="0" w:color="auto"/>
        <w:bottom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74">
    <w:name w:val="xl174"/>
    <w:basedOn w:val="a"/>
    <w:rsid w:val="00EB638C"/>
    <w:pPr>
      <w:pBdr>
        <w:top w:val="single" w:sz="4" w:space="0" w:color="auto"/>
        <w:bottom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75">
    <w:name w:val="xl175"/>
    <w:basedOn w:val="a"/>
    <w:rsid w:val="00EB638C"/>
    <w:pPr>
      <w:pBdr>
        <w:top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76">
    <w:name w:val="xl176"/>
    <w:basedOn w:val="a"/>
    <w:rsid w:val="00EB638C"/>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77">
    <w:name w:val="xl177"/>
    <w:basedOn w:val="a"/>
    <w:rsid w:val="00EB638C"/>
    <w:pPr>
      <w:pBdr>
        <w:top w:val="single" w:sz="4" w:space="0" w:color="auto"/>
        <w:left w:val="double" w:sz="6" w:space="0" w:color="auto"/>
        <w:bottom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78">
    <w:name w:val="xl178"/>
    <w:basedOn w:val="a"/>
    <w:rsid w:val="00EB638C"/>
    <w:pPr>
      <w:pBdr>
        <w:top w:val="single" w:sz="4" w:space="0" w:color="auto"/>
        <w:bottom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79">
    <w:name w:val="xl179"/>
    <w:basedOn w:val="a"/>
    <w:rsid w:val="00EB638C"/>
    <w:pPr>
      <w:pBdr>
        <w:top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0">
    <w:name w:val="xl180"/>
    <w:basedOn w:val="a"/>
    <w:rsid w:val="00EB638C"/>
    <w:pPr>
      <w:pBdr>
        <w:left w:val="double" w:sz="6" w:space="0" w:color="auto"/>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1">
    <w:name w:val="xl181"/>
    <w:basedOn w:val="a"/>
    <w:rsid w:val="00EB638C"/>
    <w:pPr>
      <w:pBdr>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2">
    <w:name w:val="xl182"/>
    <w:basedOn w:val="a"/>
    <w:rsid w:val="00EB638C"/>
    <w:pPr>
      <w:pBdr>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3">
    <w:name w:val="xl183"/>
    <w:basedOn w:val="a"/>
    <w:rsid w:val="00EB638C"/>
    <w:pPr>
      <w:pBdr>
        <w:left w:val="double" w:sz="6" w:space="0" w:color="auto"/>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4">
    <w:name w:val="xl184"/>
    <w:basedOn w:val="a"/>
    <w:rsid w:val="00EB638C"/>
    <w:pPr>
      <w:pBdr>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5">
    <w:name w:val="xl185"/>
    <w:basedOn w:val="a"/>
    <w:rsid w:val="00EB638C"/>
    <w:pPr>
      <w:pBdr>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6">
    <w:name w:val="xl186"/>
    <w:basedOn w:val="a"/>
    <w:rsid w:val="00EB638C"/>
    <w:pPr>
      <w:pBdr>
        <w:top w:val="single" w:sz="4" w:space="0" w:color="auto"/>
        <w:left w:val="double" w:sz="6" w:space="0" w:color="auto"/>
        <w:bottom w:val="single" w:sz="4" w:space="0" w:color="auto"/>
      </w:pBdr>
      <w:shd w:val="clear" w:color="000000" w:fill="D0CECE"/>
      <w:spacing w:before="100" w:beforeAutospacing="1" w:after="100" w:afterAutospacing="1"/>
      <w:textAlignment w:val="center"/>
    </w:pPr>
    <w:rPr>
      <w:rFonts w:ascii="Sylfaen" w:hAnsi="Sylfaen"/>
      <w:b/>
      <w:bCs/>
      <w:i/>
      <w:iCs/>
      <w:sz w:val="20"/>
      <w:szCs w:val="20"/>
      <w:lang w:val="ru-RU" w:eastAsia="ru-RU"/>
    </w:rPr>
  </w:style>
  <w:style w:type="paragraph" w:customStyle="1" w:styleId="xl187">
    <w:name w:val="xl187"/>
    <w:basedOn w:val="a"/>
    <w:rsid w:val="00EB638C"/>
    <w:pPr>
      <w:pBdr>
        <w:top w:val="single" w:sz="4" w:space="0" w:color="auto"/>
        <w:bottom w:val="single" w:sz="4" w:space="0" w:color="auto"/>
      </w:pBdr>
      <w:shd w:val="clear" w:color="000000" w:fill="D0CECE"/>
      <w:spacing w:before="100" w:beforeAutospacing="1" w:after="100" w:afterAutospacing="1"/>
      <w:textAlignment w:val="center"/>
    </w:pPr>
    <w:rPr>
      <w:rFonts w:ascii="Sylfaen" w:hAnsi="Sylfaen"/>
      <w:b/>
      <w:bCs/>
      <w:i/>
      <w:iCs/>
      <w:sz w:val="20"/>
      <w:szCs w:val="20"/>
      <w:lang w:val="ru-RU" w:eastAsia="ru-RU"/>
    </w:rPr>
  </w:style>
  <w:style w:type="paragraph" w:customStyle="1" w:styleId="xl188">
    <w:name w:val="xl188"/>
    <w:basedOn w:val="a"/>
    <w:rsid w:val="00EB638C"/>
    <w:pPr>
      <w:pBdr>
        <w:top w:val="single" w:sz="4" w:space="0" w:color="auto"/>
        <w:bottom w:val="single" w:sz="4" w:space="0" w:color="auto"/>
        <w:right w:val="single" w:sz="4" w:space="0" w:color="auto"/>
      </w:pBdr>
      <w:shd w:val="clear" w:color="000000" w:fill="D0CECE"/>
      <w:spacing w:before="100" w:beforeAutospacing="1" w:after="100" w:afterAutospacing="1"/>
      <w:textAlignment w:val="center"/>
    </w:pPr>
    <w:rPr>
      <w:rFonts w:ascii="Sylfaen" w:hAnsi="Sylfaen"/>
      <w:b/>
      <w:bCs/>
      <w:i/>
      <w:iCs/>
      <w:sz w:val="20"/>
      <w:szCs w:val="20"/>
      <w:lang w:val="ru-RU" w:eastAsia="ru-RU"/>
    </w:rPr>
  </w:style>
  <w:style w:type="paragraph" w:customStyle="1" w:styleId="xl189">
    <w:name w:val="xl18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90">
    <w:name w:val="xl190"/>
    <w:basedOn w:val="a"/>
    <w:rsid w:val="00EB638C"/>
    <w:pPr>
      <w:pBdr>
        <w:top w:val="single" w:sz="4" w:space="0" w:color="auto"/>
        <w:left w:val="single" w:sz="4" w:space="0" w:color="auto"/>
        <w:bottom w:val="single" w:sz="4" w:space="0" w:color="auto"/>
      </w:pBdr>
      <w:spacing w:before="100" w:beforeAutospacing="1" w:after="100" w:afterAutospacing="1"/>
      <w:textAlignment w:val="center"/>
    </w:pPr>
    <w:rPr>
      <w:rFonts w:ascii="Sylfaen" w:hAnsi="Sylfaen"/>
      <w:b/>
      <w:bCs/>
      <w:i/>
      <w:iCs/>
      <w:sz w:val="20"/>
      <w:szCs w:val="20"/>
      <w:lang w:val="ru-RU" w:eastAsia="ru-RU"/>
    </w:rPr>
  </w:style>
  <w:style w:type="character" w:styleId="aff8">
    <w:name w:val="Placeholder Text"/>
    <w:basedOn w:val="a0"/>
    <w:uiPriority w:val="99"/>
    <w:semiHidden/>
    <w:rsid w:val="000D07A4"/>
    <w:rPr>
      <w:color w:val="808080"/>
    </w:rPr>
  </w:style>
  <w:style w:type="numbering" w:customStyle="1" w:styleId="13">
    <w:name w:val="Нет списка1"/>
    <w:next w:val="a2"/>
    <w:uiPriority w:val="99"/>
    <w:semiHidden/>
    <w:unhideWhenUsed/>
    <w:rsid w:val="00B9544B"/>
  </w:style>
  <w:style w:type="table" w:customStyle="1" w:styleId="14">
    <w:name w:val="Сетка таблицы1"/>
    <w:basedOn w:val="a1"/>
    <w:next w:val="aff2"/>
    <w:uiPriority w:val="59"/>
    <w:rsid w:val="00B9544B"/>
    <w:rPr>
      <w:rFonts w:ascii="Calibri" w:eastAsia="Calibri" w:hAnsi="Calibri"/>
      <w:sz w:val="22"/>
      <w:szCs w:val="22"/>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9961918">
      <w:bodyDiv w:val="1"/>
      <w:marLeft w:val="0"/>
      <w:marRight w:val="0"/>
      <w:marTop w:val="0"/>
      <w:marBottom w:val="0"/>
      <w:divBdr>
        <w:top w:val="none" w:sz="0" w:space="0" w:color="auto"/>
        <w:left w:val="none" w:sz="0" w:space="0" w:color="auto"/>
        <w:bottom w:val="none" w:sz="0" w:space="0" w:color="auto"/>
        <w:right w:val="none" w:sz="0" w:space="0" w:color="auto"/>
      </w:divBdr>
    </w:div>
    <w:div w:id="171796389">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1133123">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632109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2666313">
      <w:bodyDiv w:val="1"/>
      <w:marLeft w:val="0"/>
      <w:marRight w:val="0"/>
      <w:marTop w:val="0"/>
      <w:marBottom w:val="0"/>
      <w:divBdr>
        <w:top w:val="none" w:sz="0" w:space="0" w:color="auto"/>
        <w:left w:val="none" w:sz="0" w:space="0" w:color="auto"/>
        <w:bottom w:val="none" w:sz="0" w:space="0" w:color="auto"/>
        <w:right w:val="none" w:sz="0" w:space="0" w:color="auto"/>
      </w:divBdr>
    </w:div>
    <w:div w:id="987704005">
      <w:bodyDiv w:val="1"/>
      <w:marLeft w:val="0"/>
      <w:marRight w:val="0"/>
      <w:marTop w:val="0"/>
      <w:marBottom w:val="0"/>
      <w:divBdr>
        <w:top w:val="none" w:sz="0" w:space="0" w:color="auto"/>
        <w:left w:val="none" w:sz="0" w:space="0" w:color="auto"/>
        <w:bottom w:val="none" w:sz="0" w:space="0" w:color="auto"/>
        <w:right w:val="none" w:sz="0" w:space="0" w:color="auto"/>
      </w:divBdr>
    </w:div>
    <w:div w:id="997735668">
      <w:bodyDiv w:val="1"/>
      <w:marLeft w:val="0"/>
      <w:marRight w:val="0"/>
      <w:marTop w:val="0"/>
      <w:marBottom w:val="0"/>
      <w:divBdr>
        <w:top w:val="none" w:sz="0" w:space="0" w:color="auto"/>
        <w:left w:val="none" w:sz="0" w:space="0" w:color="auto"/>
        <w:bottom w:val="none" w:sz="0" w:space="0" w:color="auto"/>
        <w:right w:val="none" w:sz="0" w:space="0" w:color="auto"/>
      </w:divBdr>
    </w:div>
    <w:div w:id="1183863252">
      <w:bodyDiv w:val="1"/>
      <w:marLeft w:val="0"/>
      <w:marRight w:val="0"/>
      <w:marTop w:val="0"/>
      <w:marBottom w:val="0"/>
      <w:divBdr>
        <w:top w:val="none" w:sz="0" w:space="0" w:color="auto"/>
        <w:left w:val="none" w:sz="0" w:space="0" w:color="auto"/>
        <w:bottom w:val="none" w:sz="0" w:space="0" w:color="auto"/>
        <w:right w:val="none" w:sz="0" w:space="0" w:color="auto"/>
      </w:divBdr>
    </w:div>
    <w:div w:id="131933738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5903103">
      <w:bodyDiv w:val="1"/>
      <w:marLeft w:val="0"/>
      <w:marRight w:val="0"/>
      <w:marTop w:val="0"/>
      <w:marBottom w:val="0"/>
      <w:divBdr>
        <w:top w:val="none" w:sz="0" w:space="0" w:color="auto"/>
        <w:left w:val="none" w:sz="0" w:space="0" w:color="auto"/>
        <w:bottom w:val="none" w:sz="0" w:space="0" w:color="auto"/>
        <w:right w:val="none" w:sz="0" w:space="0" w:color="auto"/>
      </w:divBdr>
    </w:div>
    <w:div w:id="1812287362">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07/relationships/stylesWithEffects" Target="stylesWithEffects.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7DC00-D651-4813-9F1A-1FBB23608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82</Pages>
  <Words>23448</Words>
  <Characters>133658</Characters>
  <Application>Microsoft Office Word</Application>
  <DocSecurity>0</DocSecurity>
  <Lines>1113</Lines>
  <Paragraphs>313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156793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https:/mul2-minfin.gov.am/tasks/478235/oneclick/Ashxatanq_txtayin (4).docx?token=f749659d143c8947ad9d469e6882c191</cp:keywords>
  <cp:lastModifiedBy>HAdmin</cp:lastModifiedBy>
  <cp:revision>61</cp:revision>
  <cp:lastPrinted>2018-02-16T07:12:00Z</cp:lastPrinted>
  <dcterms:created xsi:type="dcterms:W3CDTF">2022-05-30T17:02:00Z</dcterms:created>
  <dcterms:modified xsi:type="dcterms:W3CDTF">2022-07-08T12:55:00Z</dcterms:modified>
</cp:coreProperties>
</file>